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4201F" w14:textId="77777777" w:rsidR="00A6184E" w:rsidRDefault="00A6184E" w:rsidP="00A6184E">
      <w:pPr>
        <w:pStyle w:val="Documenttype"/>
      </w:pPr>
    </w:p>
    <w:p w14:paraId="3E111210" w14:textId="77777777" w:rsidR="00A6184E" w:rsidRPr="007A395D" w:rsidRDefault="00A6184E" w:rsidP="00A6184E">
      <w:pPr>
        <w:pStyle w:val="Header"/>
        <w:tabs>
          <w:tab w:val="right" w:pos="5954"/>
        </w:tabs>
        <w:spacing w:after="240"/>
        <w:jc w:val="right"/>
        <w:rPr>
          <w:rFonts w:ascii="Calibri" w:hAnsi="Calibri"/>
        </w:rPr>
      </w:pPr>
      <w:r w:rsidRPr="007A395D">
        <w:rPr>
          <w:rFonts w:ascii="Calibri" w:hAnsi="Calibri"/>
        </w:rPr>
        <w:t xml:space="preserve">Input paper: </w:t>
      </w:r>
      <w:r w:rsidRPr="00F660A5">
        <w:rPr>
          <w:rStyle w:val="FootnoteReference"/>
          <w:rFonts w:ascii="Calibri" w:hAnsi="Calibri"/>
          <w:sz w:val="22"/>
        </w:rPr>
        <w:footnoteReference w:id="1"/>
      </w:r>
      <w:r w:rsidRPr="00F660A5">
        <w:rPr>
          <w:rFonts w:ascii="Calibri" w:hAnsi="Calibri"/>
        </w:rPr>
        <w:t xml:space="preserve">  ARM9-</w:t>
      </w:r>
      <w:r w:rsidR="00F660A5" w:rsidRPr="00F660A5">
        <w:rPr>
          <w:rFonts w:ascii="Calibri" w:hAnsi="Calibri"/>
        </w:rPr>
        <w:t>9.2.</w:t>
      </w:r>
      <w:r w:rsidR="00F660A5">
        <w:rPr>
          <w:rFonts w:ascii="Calibri" w:hAnsi="Calibri"/>
        </w:rPr>
        <w:t>1</w:t>
      </w:r>
    </w:p>
    <w:p w14:paraId="2FEED09F" w14:textId="77777777" w:rsidR="00A6184E" w:rsidRPr="007A395D" w:rsidRDefault="00A6184E" w:rsidP="00A6184E">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7C6314F" w14:textId="77777777" w:rsidR="00A6184E" w:rsidRPr="007A395D" w:rsidRDefault="00A6184E" w:rsidP="00A6184E">
      <w:pPr>
        <w:pStyle w:val="BodyText"/>
        <w:tabs>
          <w:tab w:val="left" w:pos="1843"/>
        </w:tabs>
        <w:rPr>
          <w:rFonts w:ascii="Calibri" w:hAnsi="Calibri" w:cs="Arial"/>
          <w:b/>
          <w:sz w:val="24"/>
          <w:szCs w:val="24"/>
        </w:rPr>
      </w:pPr>
      <w:proofErr w:type="gramStart"/>
      <w:r>
        <w:rPr>
          <w:rFonts w:ascii="Calibri" w:hAnsi="Calibri" w:cs="Arial"/>
          <w:b/>
          <w:sz w:val="24"/>
          <w:szCs w:val="24"/>
        </w:rPr>
        <w:t>X</w:t>
      </w:r>
      <w:r w:rsidRPr="00A122F6">
        <w:rPr>
          <w:rFonts w:ascii="Calibri" w:hAnsi="Calibri" w:cs="Arial"/>
          <w:sz w:val="24"/>
          <w:szCs w:val="24"/>
        </w:rPr>
        <w:t xml:space="preserve">  </w:t>
      </w:r>
      <w:r w:rsidRPr="007A395D">
        <w:rPr>
          <w:rFonts w:ascii="Calibri" w:hAnsi="Calibri" w:cs="Arial"/>
        </w:rPr>
        <w:t>ARM</w:t>
      </w:r>
      <w:proofErr w:type="gramEnd"/>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Pr>
          <w:rFonts w:ascii="Calibri" w:hAnsi="Calibri" w:cs="Arial"/>
          <w:b/>
          <w:sz w:val="24"/>
          <w:szCs w:val="24"/>
        </w:rPr>
        <w:t>X</w:t>
      </w:r>
      <w:r w:rsidRPr="007A395D">
        <w:rPr>
          <w:rFonts w:ascii="Calibri" w:hAnsi="Calibri" w:cs="Arial"/>
          <w:sz w:val="24"/>
          <w:szCs w:val="24"/>
        </w:rPr>
        <w:t xml:space="preserve">  Input</w:t>
      </w:r>
    </w:p>
    <w:p w14:paraId="095EA3D5" w14:textId="77777777" w:rsidR="00A6184E" w:rsidRPr="007A395D" w:rsidRDefault="00A6184E" w:rsidP="00A6184E">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0EBFC6DF" w14:textId="77777777" w:rsidR="00A6184E" w:rsidRPr="007A395D" w:rsidRDefault="00A6184E" w:rsidP="00A6184E">
      <w:pPr>
        <w:pStyle w:val="BodyText"/>
        <w:tabs>
          <w:tab w:val="left" w:pos="2835"/>
        </w:tabs>
        <w:rPr>
          <w:rFonts w:ascii="Calibri" w:hAnsi="Calibri"/>
        </w:rPr>
      </w:pPr>
    </w:p>
    <w:p w14:paraId="6E3D1E18" w14:textId="77777777" w:rsidR="00A6184E" w:rsidRPr="007A395D" w:rsidRDefault="00A6184E" w:rsidP="00A6184E">
      <w:pPr>
        <w:pStyle w:val="BodyText"/>
        <w:tabs>
          <w:tab w:val="left" w:pos="2835"/>
          <w:tab w:val="left" w:pos="3540"/>
          <w:tab w:val="left" w:pos="4248"/>
          <w:tab w:val="left" w:pos="5798"/>
        </w:tabs>
        <w:rPr>
          <w:rFonts w:ascii="Calibri" w:hAnsi="Calibri"/>
        </w:rPr>
      </w:pPr>
      <w:r w:rsidRPr="007A395D">
        <w:rPr>
          <w:rFonts w:ascii="Calibri" w:hAnsi="Calibri"/>
        </w:rPr>
        <w:t xml:space="preserve">Agenda item </w:t>
      </w:r>
      <w:r w:rsidRPr="007A395D">
        <w:rPr>
          <w:rStyle w:val="FootnoteReference"/>
          <w:rFonts w:ascii="Calibri" w:hAnsi="Calibri"/>
        </w:rPr>
        <w:footnoteReference w:id="2"/>
      </w:r>
      <w:r w:rsidRPr="007A395D">
        <w:rPr>
          <w:rFonts w:ascii="Calibri" w:hAnsi="Calibri"/>
        </w:rPr>
        <w:tab/>
      </w:r>
      <w:r>
        <w:rPr>
          <w:rFonts w:ascii="Calibri" w:hAnsi="Calibri"/>
        </w:rPr>
        <w:tab/>
        <w:t>9</w:t>
      </w:r>
      <w:r>
        <w:rPr>
          <w:rFonts w:ascii="Calibri" w:hAnsi="Calibri"/>
        </w:rPr>
        <w:tab/>
      </w:r>
    </w:p>
    <w:p w14:paraId="39B86AB1" w14:textId="77777777" w:rsidR="00A6184E" w:rsidRPr="007A395D" w:rsidRDefault="00A6184E" w:rsidP="00A6184E">
      <w:pPr>
        <w:pStyle w:val="BodyText"/>
        <w:tabs>
          <w:tab w:val="left" w:pos="2835"/>
        </w:tabs>
        <w:rPr>
          <w:rFonts w:ascii="Calibri" w:hAnsi="Calibri"/>
        </w:rPr>
      </w:pPr>
      <w:r w:rsidRPr="007A395D">
        <w:rPr>
          <w:rFonts w:ascii="Calibri" w:hAnsi="Calibri"/>
        </w:rPr>
        <w:t xml:space="preserve">Technical Domain / Task Number </w:t>
      </w:r>
      <w:r w:rsidRPr="007A395D">
        <w:rPr>
          <w:rFonts w:ascii="Calibri" w:hAnsi="Calibri"/>
          <w:vertAlign w:val="superscript"/>
        </w:rPr>
        <w:t>2</w:t>
      </w:r>
      <w:r w:rsidRPr="007A395D">
        <w:rPr>
          <w:rFonts w:ascii="Calibri" w:hAnsi="Calibri"/>
        </w:rPr>
        <w:tab/>
      </w:r>
      <w:r>
        <w:rPr>
          <w:rFonts w:ascii="Calibri" w:hAnsi="Calibri"/>
        </w:rPr>
        <w:t>1.5.10</w:t>
      </w:r>
    </w:p>
    <w:p w14:paraId="72E1D865" w14:textId="77777777" w:rsidR="00A6184E" w:rsidRPr="007A395D" w:rsidRDefault="00A6184E" w:rsidP="00A6184E">
      <w:pPr>
        <w:pStyle w:val="BodyText"/>
        <w:tabs>
          <w:tab w:val="left" w:pos="2835"/>
        </w:tabs>
        <w:rPr>
          <w:rFonts w:ascii="Calibri" w:hAnsi="Calibri"/>
          <w:color w:val="FF0000"/>
        </w:rPr>
      </w:pPr>
      <w:r w:rsidRPr="007A395D">
        <w:rPr>
          <w:rFonts w:ascii="Calibri" w:hAnsi="Calibri"/>
        </w:rPr>
        <w:t>Author(s) / Submitter(s)</w:t>
      </w:r>
      <w:r w:rsidRPr="007A395D">
        <w:rPr>
          <w:rFonts w:ascii="Calibri" w:hAnsi="Calibri"/>
        </w:rPr>
        <w:tab/>
      </w:r>
      <w:r w:rsidRPr="007A395D">
        <w:rPr>
          <w:rFonts w:ascii="Calibri" w:hAnsi="Calibri"/>
        </w:rPr>
        <w:tab/>
      </w:r>
      <w:r>
        <w:rPr>
          <w:rFonts w:ascii="Calibri" w:hAnsi="Calibri"/>
        </w:rPr>
        <w:t>Grant Judson, Australia</w:t>
      </w:r>
    </w:p>
    <w:p w14:paraId="5D37A190" w14:textId="77777777" w:rsidR="00A6184E" w:rsidRPr="007A395D" w:rsidRDefault="00A6184E" w:rsidP="00A6184E">
      <w:pPr>
        <w:pStyle w:val="BodyText"/>
        <w:tabs>
          <w:tab w:val="left" w:pos="2835"/>
        </w:tabs>
        <w:rPr>
          <w:rFonts w:ascii="Calibri" w:hAnsi="Calibri"/>
        </w:rPr>
      </w:pPr>
    </w:p>
    <w:p w14:paraId="3A3DE95B" w14:textId="77777777" w:rsidR="00A6184E" w:rsidRPr="00605E43" w:rsidRDefault="00A6184E" w:rsidP="00A6184E">
      <w:pPr>
        <w:pStyle w:val="Title"/>
        <w:rPr>
          <w:rFonts w:ascii="Calibri" w:hAnsi="Calibri"/>
          <w:color w:val="0070C0"/>
        </w:rPr>
      </w:pPr>
      <w:r>
        <w:rPr>
          <w:rFonts w:ascii="Calibri" w:hAnsi="Calibri"/>
          <w:color w:val="0070C0"/>
        </w:rPr>
        <w:t>Draft Guideline on Mobile Marine Aids to Navigation (</w:t>
      </w:r>
      <w:proofErr w:type="spellStart"/>
      <w:r>
        <w:rPr>
          <w:rFonts w:ascii="Calibri" w:hAnsi="Calibri"/>
          <w:color w:val="0070C0"/>
        </w:rPr>
        <w:t>MAtoN</w:t>
      </w:r>
      <w:proofErr w:type="spellEnd"/>
      <w:r>
        <w:rPr>
          <w:rFonts w:ascii="Calibri" w:hAnsi="Calibri"/>
          <w:color w:val="0070C0"/>
        </w:rPr>
        <w:t>)</w:t>
      </w:r>
    </w:p>
    <w:p w14:paraId="742E0BF1" w14:textId="77777777" w:rsidR="00A6184E" w:rsidRPr="00605E43" w:rsidRDefault="00A6184E" w:rsidP="00A6184E">
      <w:pPr>
        <w:pStyle w:val="Heading1"/>
        <w:keepLines w:val="0"/>
        <w:tabs>
          <w:tab w:val="clear" w:pos="0"/>
          <w:tab w:val="num" w:pos="567"/>
        </w:tabs>
        <w:spacing w:after="240" w:line="240" w:lineRule="auto"/>
        <w:ind w:left="567" w:hanging="567"/>
      </w:pPr>
      <w:r>
        <w:t>INTRODUCTION</w:t>
      </w:r>
    </w:p>
    <w:p w14:paraId="258D0C1F" w14:textId="77777777" w:rsidR="00A6184E" w:rsidRDefault="00A6184E" w:rsidP="00DF1D78">
      <w:pPr>
        <w:pStyle w:val="BodyText"/>
      </w:pPr>
      <w:r w:rsidRPr="00300349">
        <w:t>In 2018, IALA Recommendation R1016 Mobile Marine Aids to Navigation (</w:t>
      </w:r>
      <w:proofErr w:type="spellStart"/>
      <w:r w:rsidRPr="00300349">
        <w:t>MAtoN</w:t>
      </w:r>
      <w:proofErr w:type="spellEnd"/>
      <w:r w:rsidRPr="00300349">
        <w:t>) was approved by the 6</w:t>
      </w:r>
      <w:r>
        <w:t>8</w:t>
      </w:r>
      <w:r w:rsidRPr="00300349">
        <w:t>th session of the IALA Council.</w:t>
      </w:r>
      <w:r>
        <w:t xml:space="preserve"> The recommendation defines a </w:t>
      </w:r>
      <w:proofErr w:type="spellStart"/>
      <w:r>
        <w:t>MAtoN</w:t>
      </w:r>
      <w:proofErr w:type="spellEnd"/>
      <w:r>
        <w:t xml:space="preserve">, introduces the different types and typical uses for a </w:t>
      </w:r>
      <w:proofErr w:type="spellStart"/>
      <w:r>
        <w:t>MAtoN</w:t>
      </w:r>
      <w:proofErr w:type="spellEnd"/>
      <w:r>
        <w:t>. The recommendation further</w:t>
      </w:r>
      <w:r w:rsidRPr="00D76E86">
        <w:t xml:space="preserve"> </w:t>
      </w:r>
      <w:r>
        <w:t xml:space="preserve">requests the </w:t>
      </w:r>
      <w:r w:rsidRPr="004257F3">
        <w:t>ARM Committee or such other</w:t>
      </w:r>
      <w:r>
        <w:rPr>
          <w:sz w:val="24"/>
          <w:szCs w:val="24"/>
          <w:lang w:val="en-AU"/>
        </w:rPr>
        <w:t xml:space="preserve"> </w:t>
      </w:r>
      <w:r w:rsidRPr="004257F3">
        <w:t>committee as the Council may direct</w:t>
      </w:r>
      <w:r w:rsidR="00B171BD">
        <w:t>,</w:t>
      </w:r>
      <w:r w:rsidRPr="004257F3">
        <w:t xml:space="preserve"> to keep the Recommendation under review and to propose amendments as necessary.</w:t>
      </w:r>
      <w:r>
        <w:t xml:space="preserve"> </w:t>
      </w:r>
    </w:p>
    <w:p w14:paraId="2F16C692" w14:textId="77777777" w:rsidR="00A6184E" w:rsidRPr="00D32C96" w:rsidRDefault="00A6184E" w:rsidP="00DF1D78">
      <w:pPr>
        <w:pStyle w:val="BodyText"/>
      </w:pPr>
      <w:r w:rsidRPr="00D32C96">
        <w:t>ARM 8</w:t>
      </w:r>
      <w:r w:rsidR="00B171BD">
        <w:t xml:space="preserve"> (</w:t>
      </w:r>
      <w:r w:rsidRPr="00D32C96">
        <w:t>Oct 2018</w:t>
      </w:r>
      <w:r w:rsidR="00B171BD">
        <w:t>)</w:t>
      </w:r>
      <w:r w:rsidRPr="00D32C96">
        <w:t xml:space="preserve"> progressed the development of a draft guideline for the use of </w:t>
      </w:r>
      <w:proofErr w:type="spellStart"/>
      <w:r w:rsidRPr="00D32C96">
        <w:t>MAtoN</w:t>
      </w:r>
      <w:proofErr w:type="spellEnd"/>
      <w:r w:rsidRPr="00D32C96">
        <w:t>. ARM</w:t>
      </w:r>
      <w:r w:rsidR="00B171BD">
        <w:t xml:space="preserve"> </w:t>
      </w:r>
      <w:r w:rsidRPr="00D32C96">
        <w:t xml:space="preserve">8 acknowledged that the scope and wording of the draft guideline required tightening and refinement.  Australia volunteered to lead this work </w:t>
      </w:r>
      <w:proofErr w:type="spellStart"/>
      <w:r w:rsidRPr="00D32C96">
        <w:t>intersessionally</w:t>
      </w:r>
      <w:proofErr w:type="spellEnd"/>
      <w:r w:rsidRPr="00D32C96">
        <w:t xml:space="preserve">, agreeing to circulate the </w:t>
      </w:r>
      <w:r w:rsidR="00B171BD">
        <w:t xml:space="preserve">draft </w:t>
      </w:r>
      <w:r w:rsidRPr="00D32C96">
        <w:t xml:space="preserve">guideline amongst interested ARM members and to re-submit the draft guideline to ARM9. </w:t>
      </w:r>
    </w:p>
    <w:p w14:paraId="17CCA98E" w14:textId="77777777" w:rsidR="00A6184E" w:rsidRPr="00605E43" w:rsidRDefault="00A6184E" w:rsidP="00A6184E">
      <w:pPr>
        <w:pStyle w:val="Heading2"/>
        <w:keepNext w:val="0"/>
        <w:tabs>
          <w:tab w:val="clear" w:pos="576"/>
          <w:tab w:val="num" w:pos="851"/>
        </w:tabs>
        <w:spacing w:before="120" w:after="120"/>
        <w:ind w:left="851" w:hanging="851"/>
        <w:jc w:val="left"/>
      </w:pPr>
      <w:r w:rsidRPr="00605E43">
        <w:t>Purpose of the document</w:t>
      </w:r>
    </w:p>
    <w:p w14:paraId="21917040" w14:textId="77777777" w:rsidR="00A6184E" w:rsidRPr="001A0115" w:rsidRDefault="00A6184E" w:rsidP="00DF1D78">
      <w:pPr>
        <w:pStyle w:val="BodyText"/>
      </w:pPr>
      <w:r>
        <w:t xml:space="preserve">To complete an action item from ARM 8, this paper proposes a revised draft guideline for the </w:t>
      </w:r>
      <w:r w:rsidRPr="001A0115">
        <w:t>‘Use of Mobile Marine Aids to Navigation</w:t>
      </w:r>
      <w:proofErr w:type="gramStart"/>
      <w:r w:rsidRPr="001A0115">
        <w:t>’</w:t>
      </w:r>
      <w:r>
        <w:t>, and</w:t>
      </w:r>
      <w:proofErr w:type="gramEnd"/>
      <w:r>
        <w:t xml:space="preserve"> offers feedback for consideration by the committee. </w:t>
      </w:r>
    </w:p>
    <w:p w14:paraId="638BFB8C" w14:textId="77777777" w:rsidR="00A6184E" w:rsidRPr="007A395D" w:rsidRDefault="00A6184E" w:rsidP="00A6184E">
      <w:pPr>
        <w:pStyle w:val="Heading2"/>
        <w:keepNext w:val="0"/>
        <w:tabs>
          <w:tab w:val="clear" w:pos="576"/>
          <w:tab w:val="num" w:pos="851"/>
        </w:tabs>
        <w:spacing w:before="120" w:after="120"/>
        <w:ind w:left="851" w:hanging="851"/>
        <w:jc w:val="left"/>
      </w:pPr>
      <w:r w:rsidRPr="007A395D">
        <w:t>Related documents</w:t>
      </w:r>
    </w:p>
    <w:p w14:paraId="0C3E21D3" w14:textId="77777777" w:rsidR="00A6184E" w:rsidRPr="007A395D" w:rsidRDefault="00A6184E" w:rsidP="00DF1D78">
      <w:pPr>
        <w:pStyle w:val="BodyText"/>
      </w:pPr>
      <w:r w:rsidRPr="009F02ED">
        <w:t>IALA Recommendation R1016 Mobile Marine Aids to Navigation (</w:t>
      </w:r>
      <w:proofErr w:type="spellStart"/>
      <w:r w:rsidRPr="009F02ED">
        <w:t>MAtoN</w:t>
      </w:r>
      <w:proofErr w:type="spellEnd"/>
      <w:r w:rsidRPr="009F02ED">
        <w:t>)</w:t>
      </w:r>
    </w:p>
    <w:p w14:paraId="46A447B6" w14:textId="77777777" w:rsidR="00A6184E" w:rsidRPr="00D32C96" w:rsidRDefault="00A6184E" w:rsidP="00A6184E">
      <w:pPr>
        <w:pStyle w:val="Heading1"/>
        <w:keepLines w:val="0"/>
        <w:tabs>
          <w:tab w:val="clear" w:pos="0"/>
          <w:tab w:val="num" w:pos="567"/>
        </w:tabs>
        <w:spacing w:after="240" w:line="240" w:lineRule="auto"/>
        <w:ind w:left="567" w:hanging="567"/>
        <w:rPr>
          <w:lang w:val="en-AU"/>
        </w:rPr>
      </w:pPr>
      <w:r w:rsidRPr="007A395D">
        <w:t>Discussion</w:t>
      </w:r>
    </w:p>
    <w:p w14:paraId="275FE377" w14:textId="77777777" w:rsidR="00A6184E" w:rsidRPr="00D32C96" w:rsidRDefault="00A6184E" w:rsidP="00DF1D78">
      <w:pPr>
        <w:pStyle w:val="BodyText"/>
      </w:pPr>
      <w:r w:rsidRPr="00D32C96">
        <w:t xml:space="preserve">In developing this guideline, Australia has consulted with national </w:t>
      </w:r>
      <w:proofErr w:type="spellStart"/>
      <w:r w:rsidRPr="00D32C96">
        <w:t>AtoN</w:t>
      </w:r>
      <w:proofErr w:type="spellEnd"/>
      <w:r w:rsidRPr="00D32C96">
        <w:t xml:space="preserve"> authorities</w:t>
      </w:r>
      <w:r w:rsidR="00B171BD">
        <w:t xml:space="preserve"> </w:t>
      </w:r>
      <w:r w:rsidRPr="00D32C96">
        <w:t>and s</w:t>
      </w:r>
      <w:r w:rsidR="00B171BD">
        <w:t xml:space="preserve">everal </w:t>
      </w:r>
      <w:r w:rsidRPr="00D32C96">
        <w:t xml:space="preserve">ARM committee members. </w:t>
      </w:r>
      <w:r w:rsidR="00B171BD">
        <w:t>Stemming from this consultation</w:t>
      </w:r>
      <w:r w:rsidR="004257F3">
        <w:t>,</w:t>
      </w:r>
      <w:r w:rsidR="00B171BD">
        <w:t xml:space="preserve"> </w:t>
      </w:r>
      <w:r w:rsidRPr="00D32C96">
        <w:t xml:space="preserve">some concerns </w:t>
      </w:r>
      <w:r w:rsidR="00B171BD">
        <w:t xml:space="preserve">have emerged </w:t>
      </w:r>
      <w:r w:rsidRPr="00D32C96">
        <w:t xml:space="preserve">with the concept of a </w:t>
      </w:r>
      <w:proofErr w:type="spellStart"/>
      <w:r w:rsidRPr="00D32C96">
        <w:t>MAtoN</w:t>
      </w:r>
      <w:proofErr w:type="spellEnd"/>
      <w:r w:rsidR="004257F3">
        <w:t xml:space="preserve">. These can be summarized </w:t>
      </w:r>
      <w:r w:rsidR="00B171BD">
        <w:t>as follows:</w:t>
      </w:r>
      <w:r w:rsidRPr="00D32C96">
        <w:t xml:space="preserve"> </w:t>
      </w:r>
    </w:p>
    <w:p w14:paraId="24A6179C" w14:textId="77777777" w:rsidR="00A6184E" w:rsidRDefault="00B171BD" w:rsidP="00131A40">
      <w:pPr>
        <w:pStyle w:val="Lista"/>
        <w:rPr>
          <w:lang w:val="en-AU"/>
        </w:rPr>
      </w:pPr>
      <w:r>
        <w:rPr>
          <w:lang w:val="en-AU"/>
        </w:rPr>
        <w:t>t</w:t>
      </w:r>
      <w:r w:rsidR="00A6184E">
        <w:rPr>
          <w:lang w:val="en-AU"/>
        </w:rPr>
        <w:t xml:space="preserve">he concept of a </w:t>
      </w:r>
      <w:proofErr w:type="spellStart"/>
      <w:r w:rsidR="00A6184E">
        <w:rPr>
          <w:lang w:val="en-AU"/>
        </w:rPr>
        <w:t>MAtoN</w:t>
      </w:r>
      <w:proofErr w:type="spellEnd"/>
      <w:r w:rsidR="00A6184E">
        <w:rPr>
          <w:lang w:val="en-AU"/>
        </w:rPr>
        <w:t xml:space="preserve"> does not meet the intent of an aid to navigation; rather </w:t>
      </w:r>
      <w:r>
        <w:rPr>
          <w:lang w:val="en-AU"/>
        </w:rPr>
        <w:t xml:space="preserve">a </w:t>
      </w:r>
      <w:proofErr w:type="spellStart"/>
      <w:r w:rsidR="00A6184E">
        <w:rPr>
          <w:lang w:val="en-AU"/>
        </w:rPr>
        <w:t>MAtoN</w:t>
      </w:r>
      <w:proofErr w:type="spellEnd"/>
      <w:r w:rsidR="00A6184E">
        <w:rPr>
          <w:lang w:val="en-AU"/>
        </w:rPr>
        <w:t xml:space="preserve"> is, as developed so far, a means of marking a potential drifting hazard. </w:t>
      </w:r>
    </w:p>
    <w:p w14:paraId="12E48B2D" w14:textId="77777777" w:rsidR="00A6184E" w:rsidRDefault="00A6184E" w:rsidP="00131A40">
      <w:pPr>
        <w:pStyle w:val="Lista"/>
        <w:rPr>
          <w:lang w:val="en-AU"/>
        </w:rPr>
      </w:pPr>
      <w:r>
        <w:rPr>
          <w:lang w:val="en-AU"/>
        </w:rPr>
        <w:t xml:space="preserve">the deployment, recovery, tracking, monitoring, management and updating the position of a </w:t>
      </w:r>
      <w:proofErr w:type="spellStart"/>
      <w:r>
        <w:rPr>
          <w:lang w:val="en-AU"/>
        </w:rPr>
        <w:t>MAtoN</w:t>
      </w:r>
      <w:proofErr w:type="spellEnd"/>
      <w:r>
        <w:rPr>
          <w:lang w:val="en-AU"/>
        </w:rPr>
        <w:t xml:space="preserve"> </w:t>
      </w:r>
      <w:r w:rsidR="00B171BD">
        <w:rPr>
          <w:lang w:val="en-AU"/>
        </w:rPr>
        <w:t xml:space="preserve">may be complex and difficult activities, </w:t>
      </w:r>
      <w:r>
        <w:rPr>
          <w:lang w:val="en-AU"/>
        </w:rPr>
        <w:t>resulting in a reduction of its effectiveness</w:t>
      </w:r>
    </w:p>
    <w:p w14:paraId="64BBE61B" w14:textId="77777777" w:rsidR="00A6184E" w:rsidRPr="00D32C96" w:rsidRDefault="00B171BD" w:rsidP="00131A40">
      <w:pPr>
        <w:pStyle w:val="Lista"/>
        <w:rPr>
          <w:lang w:val="en-AU"/>
        </w:rPr>
      </w:pPr>
      <w:r>
        <w:rPr>
          <w:lang w:val="en-AU"/>
        </w:rPr>
        <w:lastRenderedPageBreak/>
        <w:t>p</w:t>
      </w:r>
      <w:r w:rsidR="00A6184E" w:rsidRPr="00D32C96">
        <w:rPr>
          <w:lang w:val="en-AU"/>
        </w:rPr>
        <w:t>otential confusion</w:t>
      </w:r>
      <w:r w:rsidR="00A6184E" w:rsidRPr="00F60740">
        <w:t xml:space="preserve"> </w:t>
      </w:r>
      <w:r>
        <w:t xml:space="preserve">in </w:t>
      </w:r>
      <w:r w:rsidR="00A6184E" w:rsidRPr="00F60740">
        <w:rPr>
          <w:lang w:val="en-AU"/>
        </w:rPr>
        <w:t xml:space="preserve">identifying </w:t>
      </w:r>
      <w:proofErr w:type="spellStart"/>
      <w:r w:rsidR="00A6184E" w:rsidRPr="00F60740">
        <w:rPr>
          <w:lang w:val="en-AU"/>
        </w:rPr>
        <w:t>MAtoN</w:t>
      </w:r>
      <w:proofErr w:type="spellEnd"/>
      <w:r w:rsidR="00A6184E" w:rsidRPr="00F60740">
        <w:rPr>
          <w:lang w:val="en-AU"/>
        </w:rPr>
        <w:t xml:space="preserve"> </w:t>
      </w:r>
      <w:r>
        <w:rPr>
          <w:lang w:val="en-AU"/>
        </w:rPr>
        <w:t xml:space="preserve">as being different to other </w:t>
      </w:r>
      <w:proofErr w:type="spellStart"/>
      <w:r w:rsidR="00A6184E" w:rsidRPr="00F60740">
        <w:rPr>
          <w:lang w:val="en-AU"/>
        </w:rPr>
        <w:t>AtoN</w:t>
      </w:r>
      <w:proofErr w:type="spellEnd"/>
      <w:r w:rsidR="00A6184E" w:rsidRPr="00F60740">
        <w:rPr>
          <w:lang w:val="en-AU"/>
        </w:rPr>
        <w:t xml:space="preserve"> and other AIS contacts</w:t>
      </w:r>
      <w:r w:rsidR="00A6184E">
        <w:rPr>
          <w:lang w:val="en-AU"/>
        </w:rPr>
        <w:t>,</w:t>
      </w:r>
      <w:r w:rsidR="00A6184E" w:rsidRPr="00F60740">
        <w:rPr>
          <w:lang w:val="en-AU"/>
        </w:rPr>
        <w:t xml:space="preserve"> and </w:t>
      </w:r>
      <w:r>
        <w:rPr>
          <w:lang w:val="en-AU"/>
        </w:rPr>
        <w:t xml:space="preserve">additional navigation display </w:t>
      </w:r>
      <w:r w:rsidR="00A6184E" w:rsidRPr="00F60740">
        <w:rPr>
          <w:lang w:val="en-AU"/>
        </w:rPr>
        <w:t xml:space="preserve">clutter through the display of </w:t>
      </w:r>
      <w:proofErr w:type="spellStart"/>
      <w:r w:rsidR="00A6184E" w:rsidRPr="00F60740">
        <w:rPr>
          <w:lang w:val="en-AU"/>
        </w:rPr>
        <w:t>MAtoN</w:t>
      </w:r>
      <w:proofErr w:type="spellEnd"/>
      <w:r w:rsidR="00A6184E" w:rsidRPr="00F60740">
        <w:rPr>
          <w:lang w:val="en-AU"/>
        </w:rPr>
        <w:t xml:space="preserve"> symbology</w:t>
      </w:r>
    </w:p>
    <w:p w14:paraId="177792D2" w14:textId="77777777" w:rsidR="00A6184E" w:rsidRDefault="004F05DC" w:rsidP="00131A40">
      <w:pPr>
        <w:pStyle w:val="Lista"/>
        <w:rPr>
          <w:lang w:val="en-AU"/>
        </w:rPr>
      </w:pPr>
      <w:r>
        <w:rPr>
          <w:lang w:val="en-AU"/>
        </w:rPr>
        <w:t>t</w:t>
      </w:r>
      <w:r w:rsidR="00A6184E">
        <w:rPr>
          <w:lang w:val="en-AU"/>
        </w:rPr>
        <w:t xml:space="preserve">here is limited support for the development of another AIS symbol for a </w:t>
      </w:r>
      <w:proofErr w:type="spellStart"/>
      <w:r w:rsidR="00A6184E">
        <w:rPr>
          <w:lang w:val="en-AU"/>
        </w:rPr>
        <w:t>MAtoN</w:t>
      </w:r>
      <w:proofErr w:type="spellEnd"/>
      <w:r w:rsidR="00A6184E">
        <w:rPr>
          <w:lang w:val="en-AU"/>
        </w:rPr>
        <w:t xml:space="preserve"> which may add further confusion to the seafarer</w:t>
      </w:r>
      <w:r>
        <w:rPr>
          <w:lang w:val="en-AU"/>
        </w:rPr>
        <w:t>’</w:t>
      </w:r>
      <w:r w:rsidR="00A6184E">
        <w:rPr>
          <w:lang w:val="en-AU"/>
        </w:rPr>
        <w:t xml:space="preserve">s understanding of AIS </w:t>
      </w:r>
      <w:proofErr w:type="spellStart"/>
      <w:r w:rsidR="00A6184E">
        <w:rPr>
          <w:lang w:val="en-AU"/>
        </w:rPr>
        <w:t>AtoN</w:t>
      </w:r>
      <w:proofErr w:type="spellEnd"/>
      <w:r w:rsidR="00A6184E">
        <w:rPr>
          <w:lang w:val="en-AU"/>
        </w:rPr>
        <w:t xml:space="preserve"> symbology.</w:t>
      </w:r>
    </w:p>
    <w:p w14:paraId="6148432D" w14:textId="77777777" w:rsidR="00A6184E" w:rsidRDefault="004F05DC" w:rsidP="00131A40">
      <w:pPr>
        <w:pStyle w:val="Lista"/>
        <w:rPr>
          <w:lang w:val="en-AU"/>
        </w:rPr>
      </w:pPr>
      <w:r>
        <w:rPr>
          <w:lang w:val="en-AU"/>
        </w:rPr>
        <w:t>c</w:t>
      </w:r>
      <w:r w:rsidR="00A6184E">
        <w:rPr>
          <w:lang w:val="en-AU"/>
        </w:rPr>
        <w:t xml:space="preserve">hallenges with the manufacturing of physical </w:t>
      </w:r>
      <w:proofErr w:type="spellStart"/>
      <w:r w:rsidR="00A6184E">
        <w:rPr>
          <w:lang w:val="en-AU"/>
        </w:rPr>
        <w:t>MAtoN</w:t>
      </w:r>
      <w:proofErr w:type="spellEnd"/>
      <w:r w:rsidR="00A6184E">
        <w:rPr>
          <w:lang w:val="en-AU"/>
        </w:rPr>
        <w:t xml:space="preserve"> to meet environmental conditions and their securing to drifting or moving hazards</w:t>
      </w:r>
      <w:r>
        <w:rPr>
          <w:lang w:val="en-AU"/>
        </w:rPr>
        <w:t>, and</w:t>
      </w:r>
      <w:r w:rsidR="00A6184E">
        <w:rPr>
          <w:lang w:val="en-AU"/>
        </w:rPr>
        <w:t xml:space="preserve"> </w:t>
      </w:r>
    </w:p>
    <w:p w14:paraId="2C45FABA" w14:textId="77777777" w:rsidR="00A6184E" w:rsidRDefault="004F05DC" w:rsidP="00131A40">
      <w:pPr>
        <w:pStyle w:val="Lista"/>
        <w:rPr>
          <w:lang w:val="en-AU"/>
        </w:rPr>
      </w:pPr>
      <w:r>
        <w:rPr>
          <w:lang w:val="en-AU"/>
        </w:rPr>
        <w:t>a</w:t>
      </w:r>
      <w:r w:rsidR="00A6184E">
        <w:rPr>
          <w:lang w:val="en-AU"/>
        </w:rPr>
        <w:t xml:space="preserve"> potential lack of standardisation, and therefore recognition of a physical </w:t>
      </w:r>
      <w:proofErr w:type="spellStart"/>
      <w:r w:rsidR="00A6184E">
        <w:rPr>
          <w:lang w:val="en-AU"/>
        </w:rPr>
        <w:t>MAtoN</w:t>
      </w:r>
      <w:proofErr w:type="spellEnd"/>
      <w:r w:rsidR="00A6184E">
        <w:rPr>
          <w:lang w:val="en-AU"/>
        </w:rPr>
        <w:t xml:space="preserve">. </w:t>
      </w:r>
    </w:p>
    <w:p w14:paraId="13B08232" w14:textId="77777777" w:rsidR="00A6184E" w:rsidRPr="00D32C96" w:rsidRDefault="00A6184E" w:rsidP="00DF1D78">
      <w:pPr>
        <w:pStyle w:val="BodyText"/>
      </w:pPr>
      <w:r w:rsidRPr="00D32C96">
        <w:t xml:space="preserve">The </w:t>
      </w:r>
      <w:r w:rsidR="00284AE5">
        <w:t xml:space="preserve">above </w:t>
      </w:r>
      <w:r w:rsidRPr="00D32C96">
        <w:t xml:space="preserve">concerns </w:t>
      </w:r>
      <w:r w:rsidR="00284AE5">
        <w:t xml:space="preserve">suggest </w:t>
      </w:r>
      <w:r w:rsidRPr="00D32C96">
        <w:t xml:space="preserve">it is necessary for the ARM committee to critically evaluate the need to develop the guidance for </w:t>
      </w:r>
      <w:proofErr w:type="spellStart"/>
      <w:r w:rsidRPr="00D32C96">
        <w:t>MAto</w:t>
      </w:r>
      <w:r>
        <w:t>N</w:t>
      </w:r>
      <w:proofErr w:type="spellEnd"/>
      <w:r>
        <w:t xml:space="preserve">, and the need to review </w:t>
      </w:r>
      <w:r w:rsidRPr="00D32C96">
        <w:rPr>
          <w:i/>
        </w:rPr>
        <w:t>R1016 Mobile Aids to Navigation (</w:t>
      </w:r>
      <w:proofErr w:type="spellStart"/>
      <w:r w:rsidRPr="00D32C96">
        <w:rPr>
          <w:i/>
        </w:rPr>
        <w:t>MAtoN</w:t>
      </w:r>
      <w:proofErr w:type="spellEnd"/>
      <w:r w:rsidRPr="00D32C96">
        <w:rPr>
          <w:i/>
        </w:rPr>
        <w:t>)</w:t>
      </w:r>
    </w:p>
    <w:p w14:paraId="757F7CB8" w14:textId="77777777" w:rsidR="00A6184E" w:rsidRDefault="00A6184E" w:rsidP="00DF1D78">
      <w:pPr>
        <w:pStyle w:val="BodyText"/>
      </w:pPr>
      <w:r>
        <w:t xml:space="preserve">A clean version of the </w:t>
      </w:r>
      <w:r w:rsidR="00131A40">
        <w:t xml:space="preserve">revised </w:t>
      </w:r>
      <w:r w:rsidRPr="00D32C96">
        <w:t xml:space="preserve">draft guideline </w:t>
      </w:r>
      <w:r>
        <w:t xml:space="preserve">is </w:t>
      </w:r>
      <w:r w:rsidRPr="00D32C96">
        <w:t xml:space="preserve">at </w:t>
      </w:r>
      <w:r w:rsidRPr="00D32C96">
        <w:rPr>
          <w:i/>
        </w:rPr>
        <w:t xml:space="preserve">Annex </w:t>
      </w:r>
      <w:proofErr w:type="gramStart"/>
      <w:r w:rsidRPr="00D32C96">
        <w:rPr>
          <w:i/>
        </w:rPr>
        <w:t>1</w:t>
      </w:r>
      <w:r>
        <w:rPr>
          <w:i/>
        </w:rPr>
        <w:t xml:space="preserve">, </w:t>
      </w:r>
      <w:r w:rsidRPr="00D32C96">
        <w:t>and</w:t>
      </w:r>
      <w:proofErr w:type="gramEnd"/>
      <w:r w:rsidRPr="00D32C96">
        <w:t xml:space="preserve"> is submitted for consideration by the committee</w:t>
      </w:r>
      <w:r>
        <w:t>. The</w:t>
      </w:r>
      <w:r w:rsidR="00284AE5">
        <w:t>re</w:t>
      </w:r>
      <w:r>
        <w:t xml:space="preserve"> </w:t>
      </w:r>
      <w:r w:rsidR="00284AE5">
        <w:t xml:space="preserve">is a </w:t>
      </w:r>
      <w:r>
        <w:t>track</w:t>
      </w:r>
      <w:r w:rsidR="00284AE5">
        <w:t>ed</w:t>
      </w:r>
      <w:r>
        <w:t xml:space="preserve"> changes version is at </w:t>
      </w:r>
      <w:r w:rsidRPr="002C045B">
        <w:rPr>
          <w:i/>
        </w:rPr>
        <w:t>Annex 2.</w:t>
      </w:r>
      <w:r>
        <w:t xml:space="preserve"> </w:t>
      </w:r>
    </w:p>
    <w:p w14:paraId="36E0A6C4" w14:textId="77777777" w:rsidR="00A6184E" w:rsidRPr="007A395D" w:rsidRDefault="00A6184E" w:rsidP="00A6184E">
      <w:pPr>
        <w:pStyle w:val="Heading1"/>
        <w:keepLines w:val="0"/>
        <w:tabs>
          <w:tab w:val="clear" w:pos="0"/>
          <w:tab w:val="num" w:pos="567"/>
        </w:tabs>
        <w:spacing w:after="240" w:line="240" w:lineRule="auto"/>
        <w:ind w:left="567" w:hanging="567"/>
      </w:pPr>
      <w:r w:rsidRPr="007A395D">
        <w:t>References</w:t>
      </w:r>
    </w:p>
    <w:p w14:paraId="636A73DC" w14:textId="77777777" w:rsidR="00A6184E" w:rsidRDefault="00A6184E" w:rsidP="00A6184E">
      <w:pPr>
        <w:pStyle w:val="List1"/>
        <w:numPr>
          <w:ilvl w:val="0"/>
          <w:numId w:val="0"/>
        </w:numPr>
      </w:pPr>
      <w:r w:rsidRPr="009F02ED">
        <w:t>IALA Recommendation R1016 Mobile Marine Aids to Navigation (</w:t>
      </w:r>
      <w:proofErr w:type="spellStart"/>
      <w:r w:rsidRPr="009F02ED">
        <w:t>MAtoN</w:t>
      </w:r>
      <w:proofErr w:type="spellEnd"/>
      <w:r w:rsidRPr="009F02ED">
        <w:t>)</w:t>
      </w:r>
    </w:p>
    <w:p w14:paraId="05EBA3C7" w14:textId="77777777" w:rsidR="00A6184E" w:rsidRDefault="00A6184E" w:rsidP="00A6184E">
      <w:pPr>
        <w:pStyle w:val="Heading1"/>
        <w:keepLines w:val="0"/>
        <w:tabs>
          <w:tab w:val="clear" w:pos="0"/>
          <w:tab w:val="num" w:pos="567"/>
        </w:tabs>
        <w:spacing w:after="240" w:line="240" w:lineRule="auto"/>
        <w:ind w:left="567" w:hanging="567"/>
      </w:pPr>
      <w:r>
        <w:t>Annex</w:t>
      </w:r>
    </w:p>
    <w:p w14:paraId="3BF6CF80" w14:textId="77777777" w:rsidR="00A6184E" w:rsidRDefault="00A6184E" w:rsidP="00A6184E">
      <w:pPr>
        <w:pStyle w:val="List1"/>
        <w:numPr>
          <w:ilvl w:val="0"/>
          <w:numId w:val="0"/>
        </w:numPr>
      </w:pPr>
      <w:r>
        <w:t xml:space="preserve">Annex 1: Revised guideline for the use of </w:t>
      </w:r>
      <w:proofErr w:type="spellStart"/>
      <w:r>
        <w:t>MAtoN</w:t>
      </w:r>
      <w:proofErr w:type="spellEnd"/>
      <w:r>
        <w:t xml:space="preserve"> (Clean version)</w:t>
      </w:r>
    </w:p>
    <w:p w14:paraId="068342E9" w14:textId="77777777" w:rsidR="00A6184E" w:rsidRDefault="00A6184E" w:rsidP="00A6184E">
      <w:pPr>
        <w:pStyle w:val="List1"/>
        <w:numPr>
          <w:ilvl w:val="0"/>
          <w:numId w:val="0"/>
        </w:numPr>
      </w:pPr>
      <w:r>
        <w:t xml:space="preserve">Annex 2: Revised guideline for the use of </w:t>
      </w:r>
      <w:proofErr w:type="spellStart"/>
      <w:r>
        <w:t>MAtoN</w:t>
      </w:r>
      <w:proofErr w:type="spellEnd"/>
      <w:r>
        <w:t xml:space="preserve"> (Track Changes version)</w:t>
      </w:r>
    </w:p>
    <w:p w14:paraId="74AA9D36" w14:textId="77777777" w:rsidR="00A6184E" w:rsidRPr="007A395D" w:rsidRDefault="00A6184E" w:rsidP="00A6184E">
      <w:pPr>
        <w:pStyle w:val="Heading1"/>
        <w:keepLines w:val="0"/>
        <w:tabs>
          <w:tab w:val="clear" w:pos="0"/>
          <w:tab w:val="num" w:pos="567"/>
        </w:tabs>
        <w:spacing w:after="240" w:line="240" w:lineRule="auto"/>
        <w:ind w:left="567" w:hanging="567"/>
      </w:pPr>
      <w:r w:rsidRPr="007A395D">
        <w:t>Action requested of the Committee</w:t>
      </w:r>
    </w:p>
    <w:p w14:paraId="505E2624" w14:textId="77777777" w:rsidR="00A6184E" w:rsidRPr="00266CBC" w:rsidRDefault="00A6184E" w:rsidP="00A6184E">
      <w:pPr>
        <w:pStyle w:val="List1"/>
        <w:numPr>
          <w:ilvl w:val="0"/>
          <w:numId w:val="0"/>
        </w:numPr>
        <w:rPr>
          <w:lang w:val="en-AU"/>
        </w:rPr>
      </w:pPr>
      <w:r w:rsidRPr="00266CBC">
        <w:rPr>
          <w:lang w:val="en-AU"/>
        </w:rPr>
        <w:t xml:space="preserve">The Committee is requested to: </w:t>
      </w:r>
    </w:p>
    <w:p w14:paraId="46EA00EE" w14:textId="77777777" w:rsidR="00A6184E" w:rsidRDefault="00A6184E" w:rsidP="00A6184E">
      <w:pPr>
        <w:pStyle w:val="List1"/>
        <w:numPr>
          <w:ilvl w:val="0"/>
          <w:numId w:val="62"/>
        </w:numPr>
        <w:rPr>
          <w:lang w:val="en-AU"/>
        </w:rPr>
      </w:pPr>
      <w:r>
        <w:rPr>
          <w:lang w:val="en-AU"/>
        </w:rPr>
        <w:t xml:space="preserve">Note the revised draft guideline at the </w:t>
      </w:r>
      <w:r>
        <w:rPr>
          <w:i/>
          <w:lang w:val="en-AU"/>
        </w:rPr>
        <w:t xml:space="preserve">Annexes, </w:t>
      </w:r>
      <w:r>
        <w:rPr>
          <w:lang w:val="en-AU"/>
        </w:rPr>
        <w:t xml:space="preserve">for the </w:t>
      </w:r>
      <w:r w:rsidRPr="00266CBC">
        <w:rPr>
          <w:lang w:val="en-AU"/>
        </w:rPr>
        <w:t>use of Mobile Marine Aids to Navigation</w:t>
      </w:r>
      <w:r>
        <w:rPr>
          <w:lang w:val="en-AU"/>
        </w:rPr>
        <w:t xml:space="preserve"> </w:t>
      </w:r>
      <w:r w:rsidRPr="00266CBC">
        <w:rPr>
          <w:lang w:val="en-AU"/>
        </w:rPr>
        <w:t>(</w:t>
      </w:r>
      <w:proofErr w:type="spellStart"/>
      <w:r w:rsidRPr="00266CBC">
        <w:rPr>
          <w:lang w:val="en-AU"/>
        </w:rPr>
        <w:t>MAtoN</w:t>
      </w:r>
      <w:proofErr w:type="spellEnd"/>
      <w:r w:rsidRPr="00266CBC">
        <w:rPr>
          <w:lang w:val="en-AU"/>
        </w:rPr>
        <w:t>)</w:t>
      </w:r>
      <w:r>
        <w:rPr>
          <w:lang w:val="en-AU"/>
        </w:rPr>
        <w:t xml:space="preserve">, and </w:t>
      </w:r>
    </w:p>
    <w:p w14:paraId="1A3279BD" w14:textId="77777777" w:rsidR="00A6184E" w:rsidRDefault="00A6184E" w:rsidP="00A6184E">
      <w:pPr>
        <w:pStyle w:val="List1"/>
        <w:numPr>
          <w:ilvl w:val="0"/>
          <w:numId w:val="62"/>
        </w:numPr>
        <w:rPr>
          <w:lang w:val="en-AU"/>
        </w:rPr>
      </w:pPr>
      <w:r>
        <w:rPr>
          <w:lang w:val="en-AU"/>
        </w:rPr>
        <w:t>consider</w:t>
      </w:r>
      <w:r w:rsidRPr="00D32C96">
        <w:rPr>
          <w:lang w:val="en-AU"/>
        </w:rPr>
        <w:t xml:space="preserve"> the feedback </w:t>
      </w:r>
      <w:r>
        <w:rPr>
          <w:lang w:val="en-AU"/>
        </w:rPr>
        <w:t xml:space="preserve">provided in this </w:t>
      </w:r>
      <w:proofErr w:type="gramStart"/>
      <w:r>
        <w:rPr>
          <w:lang w:val="en-AU"/>
        </w:rPr>
        <w:t>paper, and</w:t>
      </w:r>
      <w:proofErr w:type="gramEnd"/>
      <w:r>
        <w:rPr>
          <w:lang w:val="en-AU"/>
        </w:rPr>
        <w:t xml:space="preserve"> take appropriate action.</w:t>
      </w:r>
    </w:p>
    <w:p w14:paraId="1D7501E2" w14:textId="77777777" w:rsidR="00A6184E" w:rsidRDefault="00A6184E" w:rsidP="00A6184E">
      <w:pPr>
        <w:pStyle w:val="List1"/>
        <w:numPr>
          <w:ilvl w:val="0"/>
          <w:numId w:val="0"/>
        </w:numPr>
        <w:ind w:left="567" w:hanging="567"/>
        <w:rPr>
          <w:lang w:val="en-AU"/>
        </w:rPr>
      </w:pPr>
    </w:p>
    <w:p w14:paraId="2CD5F3C0" w14:textId="77777777" w:rsidR="00A6184E" w:rsidRDefault="00A6184E" w:rsidP="00A6184E">
      <w:pPr>
        <w:pStyle w:val="List1"/>
        <w:numPr>
          <w:ilvl w:val="0"/>
          <w:numId w:val="0"/>
        </w:numPr>
        <w:ind w:left="567" w:hanging="567"/>
        <w:rPr>
          <w:lang w:val="en-AU"/>
        </w:rPr>
        <w:sectPr w:rsidR="00A6184E" w:rsidSect="00DF1D78">
          <w:headerReference w:type="even" r:id="rId8"/>
          <w:headerReference w:type="default" r:id="rId9"/>
          <w:footerReference w:type="even" r:id="rId10"/>
          <w:footerReference w:type="default" r:id="rId11"/>
          <w:headerReference w:type="first" r:id="rId12"/>
          <w:footerReference w:type="first" r:id="rId13"/>
          <w:type w:val="continuous"/>
          <w:pgSz w:w="11906" w:h="16838"/>
          <w:pgMar w:top="709" w:right="991" w:bottom="1134" w:left="1134" w:header="709" w:footer="709" w:gutter="0"/>
          <w:cols w:space="708"/>
          <w:titlePg/>
          <w:docGrid w:linePitch="360"/>
        </w:sectPr>
      </w:pPr>
    </w:p>
    <w:p w14:paraId="26F4CC84" w14:textId="77777777" w:rsidR="00A6184E" w:rsidRDefault="00A6184E" w:rsidP="00A6184E">
      <w:pPr>
        <w:pStyle w:val="Documenttype"/>
      </w:pPr>
    </w:p>
    <w:p w14:paraId="1856AD89" w14:textId="77777777" w:rsidR="00A6184E" w:rsidRDefault="00A6184E" w:rsidP="00A6184E">
      <w:pPr>
        <w:pStyle w:val="Documenttype"/>
      </w:pPr>
    </w:p>
    <w:p w14:paraId="504C227B" w14:textId="77777777" w:rsidR="00A6184E" w:rsidRDefault="00A6184E" w:rsidP="00A6184E">
      <w:pPr>
        <w:pStyle w:val="Documenttype"/>
        <w:sectPr w:rsidR="00A6184E" w:rsidSect="00DF1D78">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titlePg/>
          <w:docGrid w:linePitch="360"/>
        </w:sectPr>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A6184E" w:rsidRPr="00974E99" w14:paraId="3AC68C91" w14:textId="77777777" w:rsidTr="00DF1D78">
        <w:trPr>
          <w:trHeight w:hRule="exact" w:val="2948"/>
        </w:trPr>
        <w:tc>
          <w:tcPr>
            <w:tcW w:w="11185" w:type="dxa"/>
            <w:vAlign w:val="center"/>
          </w:tcPr>
          <w:p w14:paraId="13D3ADFD" w14:textId="77777777" w:rsidR="00A6184E" w:rsidRPr="00974E99" w:rsidRDefault="00A6184E" w:rsidP="00DF1D78">
            <w:pPr>
              <w:pStyle w:val="Documenttype"/>
            </w:pPr>
            <w:r w:rsidRPr="00A6184E">
              <w:rPr>
                <w:color w:val="auto"/>
              </w:rPr>
              <w:lastRenderedPageBreak/>
              <w:t>IALA Guideline</w:t>
            </w:r>
          </w:p>
        </w:tc>
      </w:tr>
    </w:tbl>
    <w:p w14:paraId="6E0B5F5B" w14:textId="77777777" w:rsidR="00A6184E" w:rsidRDefault="00A6184E" w:rsidP="00A6184E"/>
    <w:p w14:paraId="4556073E" w14:textId="77777777" w:rsidR="00A6184E" w:rsidRDefault="00A6184E" w:rsidP="00A6184E"/>
    <w:p w14:paraId="10609FA1" w14:textId="77777777" w:rsidR="00A6184E" w:rsidRDefault="00A6184E" w:rsidP="00A6184E">
      <w:pPr>
        <w:pStyle w:val="Documentnumber"/>
      </w:pPr>
      <w:r>
        <w:t>1</w:t>
      </w:r>
      <w:r w:rsidRPr="00914330">
        <w:rPr>
          <w:highlight w:val="yellow"/>
        </w:rPr>
        <w:t>???</w:t>
      </w:r>
    </w:p>
    <w:p w14:paraId="65D8AF9D" w14:textId="77777777" w:rsidR="00A6184E" w:rsidRDefault="00A6184E" w:rsidP="00A6184E"/>
    <w:p w14:paraId="44D608DB" w14:textId="77777777" w:rsidR="00A6184E" w:rsidRPr="00ED4450" w:rsidRDefault="00A6184E" w:rsidP="00A6184E">
      <w:pPr>
        <w:pStyle w:val="Documentname"/>
      </w:pPr>
      <w:r>
        <w:rPr>
          <w:bCs/>
        </w:rPr>
        <w:t xml:space="preserve">USE </w:t>
      </w:r>
      <w:r>
        <w:t>OF MOBILE Aids to Navigation (MATON)</w:t>
      </w:r>
    </w:p>
    <w:p w14:paraId="621E85D5" w14:textId="77777777" w:rsidR="00A6184E" w:rsidRDefault="00A6184E" w:rsidP="00A6184E"/>
    <w:p w14:paraId="48013922" w14:textId="77777777" w:rsidR="00A6184E" w:rsidRDefault="00A6184E" w:rsidP="00A6184E"/>
    <w:p w14:paraId="71F9B7BF" w14:textId="77777777" w:rsidR="00A6184E" w:rsidRDefault="00A6184E" w:rsidP="00A6184E"/>
    <w:p w14:paraId="140B17E5" w14:textId="77777777" w:rsidR="00A6184E" w:rsidRDefault="00A6184E" w:rsidP="00A6184E"/>
    <w:p w14:paraId="08A06943" w14:textId="77777777" w:rsidR="00A6184E" w:rsidRDefault="00A6184E" w:rsidP="00A6184E"/>
    <w:p w14:paraId="0CF2E43E" w14:textId="77777777" w:rsidR="00A6184E" w:rsidRDefault="00A6184E" w:rsidP="00A6184E"/>
    <w:p w14:paraId="5D2ADB24" w14:textId="77777777" w:rsidR="00A6184E" w:rsidRDefault="00A6184E" w:rsidP="00A6184E"/>
    <w:p w14:paraId="5025CBE5" w14:textId="77777777" w:rsidR="00A6184E" w:rsidRDefault="00A6184E" w:rsidP="00A6184E"/>
    <w:p w14:paraId="550BE589" w14:textId="77777777" w:rsidR="00A6184E" w:rsidRDefault="00A6184E" w:rsidP="00A6184E"/>
    <w:p w14:paraId="44718E56" w14:textId="77777777" w:rsidR="00A6184E" w:rsidRDefault="00A6184E" w:rsidP="00A6184E"/>
    <w:p w14:paraId="536E63B7" w14:textId="77777777" w:rsidR="00A6184E" w:rsidRDefault="00A6184E" w:rsidP="00A6184E"/>
    <w:p w14:paraId="4CF44197" w14:textId="77777777" w:rsidR="00A6184E" w:rsidRDefault="00A6184E" w:rsidP="00A6184E"/>
    <w:p w14:paraId="51851D17" w14:textId="77777777" w:rsidR="00A6184E" w:rsidRDefault="00A6184E" w:rsidP="00A6184E"/>
    <w:p w14:paraId="7AB9D005" w14:textId="77777777" w:rsidR="00A6184E" w:rsidRDefault="00A6184E" w:rsidP="00A6184E"/>
    <w:p w14:paraId="456E59C2" w14:textId="77777777" w:rsidR="00A6184E" w:rsidRDefault="00A6184E" w:rsidP="00A6184E"/>
    <w:p w14:paraId="357650C0" w14:textId="77777777" w:rsidR="00A6184E" w:rsidRDefault="00A6184E" w:rsidP="00A6184E"/>
    <w:p w14:paraId="1704B776" w14:textId="77777777" w:rsidR="00A6184E" w:rsidRDefault="00A6184E" w:rsidP="00A6184E"/>
    <w:p w14:paraId="2AFED7F3" w14:textId="77777777" w:rsidR="00A6184E" w:rsidRDefault="00A6184E" w:rsidP="00A6184E"/>
    <w:p w14:paraId="0DAF53F5" w14:textId="77777777" w:rsidR="00A6184E" w:rsidRDefault="00A6184E" w:rsidP="00A6184E"/>
    <w:p w14:paraId="1A3486D8" w14:textId="77777777" w:rsidR="00A6184E" w:rsidRDefault="00A6184E" w:rsidP="00A6184E"/>
    <w:p w14:paraId="6C25BFB8" w14:textId="77777777" w:rsidR="00A6184E" w:rsidRDefault="00A6184E" w:rsidP="00A6184E"/>
    <w:p w14:paraId="7F38D8F8" w14:textId="77777777" w:rsidR="00A6184E" w:rsidRDefault="00A6184E" w:rsidP="00A6184E"/>
    <w:p w14:paraId="42E8AE49" w14:textId="77777777" w:rsidR="00A6184E" w:rsidRDefault="00A6184E" w:rsidP="00A6184E"/>
    <w:p w14:paraId="7372FAA9" w14:textId="77777777" w:rsidR="00A6184E" w:rsidRDefault="00A6184E" w:rsidP="00A6184E"/>
    <w:p w14:paraId="1D0724ED" w14:textId="77777777" w:rsidR="00A6184E" w:rsidRDefault="00A6184E" w:rsidP="00A6184E"/>
    <w:p w14:paraId="36205192" w14:textId="77777777" w:rsidR="00A6184E" w:rsidRDefault="00A6184E" w:rsidP="00A6184E">
      <w:pPr>
        <w:pStyle w:val="Editionnumber"/>
      </w:pPr>
      <w:r>
        <w:t>Edition 1.0</w:t>
      </w:r>
    </w:p>
    <w:p w14:paraId="10E60DBB" w14:textId="77777777" w:rsidR="00A6184E" w:rsidRDefault="00A6184E" w:rsidP="00A6184E">
      <w:pPr>
        <w:pStyle w:val="Documentdate"/>
      </w:pPr>
      <w:r>
        <w:t>Document date</w:t>
      </w:r>
    </w:p>
    <w:p w14:paraId="64A9818B" w14:textId="77777777" w:rsidR="00A6184E" w:rsidRDefault="00A6184E" w:rsidP="00A6184E">
      <w:pPr>
        <w:sectPr w:rsidR="00A6184E" w:rsidSect="00DF1D78">
          <w:pgSz w:w="11906" w:h="16838" w:code="9"/>
          <w:pgMar w:top="567" w:right="1276" w:bottom="2495" w:left="1276" w:header="567" w:footer="567" w:gutter="0"/>
          <w:cols w:space="708"/>
          <w:docGrid w:linePitch="360"/>
        </w:sectPr>
      </w:pPr>
    </w:p>
    <w:p w14:paraId="55DB9DB1" w14:textId="77777777" w:rsidR="00A6184E" w:rsidRPr="00460028" w:rsidRDefault="00A6184E" w:rsidP="00A6184E">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A6184E" w:rsidRPr="00460028" w14:paraId="0B4EC751" w14:textId="77777777" w:rsidTr="00DF1D78">
        <w:tc>
          <w:tcPr>
            <w:tcW w:w="1908" w:type="dxa"/>
          </w:tcPr>
          <w:p w14:paraId="653D743A" w14:textId="77777777" w:rsidR="00A6184E" w:rsidRPr="00460028" w:rsidRDefault="00A6184E" w:rsidP="00DF1D78">
            <w:pPr>
              <w:pStyle w:val="Tableheading"/>
            </w:pPr>
            <w:r w:rsidRPr="00460028">
              <w:t>Date</w:t>
            </w:r>
          </w:p>
        </w:tc>
        <w:tc>
          <w:tcPr>
            <w:tcW w:w="3576" w:type="dxa"/>
          </w:tcPr>
          <w:p w14:paraId="01A0C89D" w14:textId="77777777" w:rsidR="00A6184E" w:rsidRPr="00460028" w:rsidRDefault="00A6184E" w:rsidP="00DF1D78">
            <w:pPr>
              <w:pStyle w:val="Tableheading"/>
            </w:pPr>
            <w:r w:rsidRPr="00460028">
              <w:t>Page / Section Revised</w:t>
            </w:r>
          </w:p>
        </w:tc>
        <w:tc>
          <w:tcPr>
            <w:tcW w:w="5001" w:type="dxa"/>
          </w:tcPr>
          <w:p w14:paraId="103CE5F6" w14:textId="77777777" w:rsidR="00A6184E" w:rsidRPr="00460028" w:rsidRDefault="00A6184E" w:rsidP="00DF1D78">
            <w:pPr>
              <w:pStyle w:val="Tableheading"/>
            </w:pPr>
            <w:r w:rsidRPr="00460028">
              <w:t>Requirement for Revision</w:t>
            </w:r>
          </w:p>
        </w:tc>
      </w:tr>
      <w:tr w:rsidR="00A6184E" w:rsidRPr="00460028" w14:paraId="10BC892C" w14:textId="77777777" w:rsidTr="00DF1D78">
        <w:trPr>
          <w:trHeight w:val="851"/>
        </w:trPr>
        <w:tc>
          <w:tcPr>
            <w:tcW w:w="1908" w:type="dxa"/>
            <w:vAlign w:val="center"/>
          </w:tcPr>
          <w:p w14:paraId="68412F33" w14:textId="77777777" w:rsidR="00A6184E" w:rsidRPr="00C27E08" w:rsidRDefault="00A6184E" w:rsidP="00DF1D78">
            <w:pPr>
              <w:pStyle w:val="Tabletext"/>
            </w:pPr>
            <w:r>
              <w:t>month/year approved by Council</w:t>
            </w:r>
          </w:p>
        </w:tc>
        <w:tc>
          <w:tcPr>
            <w:tcW w:w="3576" w:type="dxa"/>
            <w:vAlign w:val="center"/>
          </w:tcPr>
          <w:p w14:paraId="27BCA5A3" w14:textId="77777777" w:rsidR="00A6184E" w:rsidRPr="00C27E08" w:rsidRDefault="00A6184E" w:rsidP="00DF1D78">
            <w:pPr>
              <w:pStyle w:val="Tabletext"/>
            </w:pPr>
            <w:proofErr w:type="spellStart"/>
            <w:r>
              <w:t>aaaaa</w:t>
            </w:r>
            <w:proofErr w:type="spellEnd"/>
          </w:p>
        </w:tc>
        <w:tc>
          <w:tcPr>
            <w:tcW w:w="5001" w:type="dxa"/>
            <w:vAlign w:val="center"/>
          </w:tcPr>
          <w:p w14:paraId="0B2B21CE" w14:textId="77777777" w:rsidR="00A6184E" w:rsidRPr="00460028" w:rsidRDefault="00A6184E" w:rsidP="00DF1D78">
            <w:pPr>
              <w:pStyle w:val="Tabletext"/>
            </w:pPr>
            <w:proofErr w:type="spellStart"/>
            <w:r>
              <w:t>aaaaaaa</w:t>
            </w:r>
            <w:proofErr w:type="spellEnd"/>
          </w:p>
        </w:tc>
      </w:tr>
      <w:tr w:rsidR="00A6184E" w:rsidRPr="00460028" w14:paraId="1A6982C1" w14:textId="77777777" w:rsidTr="00DF1D78">
        <w:trPr>
          <w:trHeight w:val="851"/>
        </w:trPr>
        <w:tc>
          <w:tcPr>
            <w:tcW w:w="1908" w:type="dxa"/>
            <w:vAlign w:val="center"/>
          </w:tcPr>
          <w:p w14:paraId="2BE70C57" w14:textId="77777777" w:rsidR="00A6184E" w:rsidRPr="00460028" w:rsidRDefault="00A6184E" w:rsidP="00DF1D78">
            <w:pPr>
              <w:pStyle w:val="Tabletext"/>
            </w:pPr>
          </w:p>
        </w:tc>
        <w:tc>
          <w:tcPr>
            <w:tcW w:w="3576" w:type="dxa"/>
            <w:vAlign w:val="center"/>
          </w:tcPr>
          <w:p w14:paraId="59D137A7" w14:textId="77777777" w:rsidR="00A6184E" w:rsidRPr="00460028" w:rsidRDefault="00A6184E" w:rsidP="00DF1D78">
            <w:pPr>
              <w:pStyle w:val="Tabletext"/>
            </w:pPr>
          </w:p>
        </w:tc>
        <w:tc>
          <w:tcPr>
            <w:tcW w:w="5001" w:type="dxa"/>
            <w:vAlign w:val="center"/>
          </w:tcPr>
          <w:p w14:paraId="4A50D789" w14:textId="77777777" w:rsidR="00A6184E" w:rsidRPr="00460028" w:rsidRDefault="00A6184E" w:rsidP="00DF1D78">
            <w:pPr>
              <w:pStyle w:val="Tabletext"/>
            </w:pPr>
          </w:p>
        </w:tc>
      </w:tr>
      <w:tr w:rsidR="00A6184E" w:rsidRPr="00460028" w14:paraId="429ACA51" w14:textId="77777777" w:rsidTr="00DF1D78">
        <w:trPr>
          <w:trHeight w:val="851"/>
        </w:trPr>
        <w:tc>
          <w:tcPr>
            <w:tcW w:w="1908" w:type="dxa"/>
            <w:vAlign w:val="center"/>
          </w:tcPr>
          <w:p w14:paraId="5CC9F3BD" w14:textId="77777777" w:rsidR="00A6184E" w:rsidRPr="00460028" w:rsidRDefault="00A6184E" w:rsidP="00DF1D78">
            <w:pPr>
              <w:pStyle w:val="Tabletext"/>
            </w:pPr>
          </w:p>
        </w:tc>
        <w:tc>
          <w:tcPr>
            <w:tcW w:w="3576" w:type="dxa"/>
            <w:vAlign w:val="center"/>
          </w:tcPr>
          <w:p w14:paraId="4A987A64" w14:textId="77777777" w:rsidR="00A6184E" w:rsidRPr="00460028" w:rsidRDefault="00A6184E" w:rsidP="00DF1D78">
            <w:pPr>
              <w:pStyle w:val="Tabletext"/>
            </w:pPr>
          </w:p>
        </w:tc>
        <w:tc>
          <w:tcPr>
            <w:tcW w:w="5001" w:type="dxa"/>
            <w:vAlign w:val="center"/>
          </w:tcPr>
          <w:p w14:paraId="569C3B46" w14:textId="77777777" w:rsidR="00A6184E" w:rsidRPr="00460028" w:rsidRDefault="00A6184E" w:rsidP="00DF1D78">
            <w:pPr>
              <w:pStyle w:val="Tabletext"/>
            </w:pPr>
          </w:p>
        </w:tc>
      </w:tr>
      <w:tr w:rsidR="00A6184E" w:rsidRPr="00460028" w14:paraId="0F835E1C" w14:textId="77777777" w:rsidTr="00DF1D78">
        <w:trPr>
          <w:trHeight w:val="851"/>
        </w:trPr>
        <w:tc>
          <w:tcPr>
            <w:tcW w:w="1908" w:type="dxa"/>
            <w:vAlign w:val="center"/>
          </w:tcPr>
          <w:p w14:paraId="47504FC1" w14:textId="77777777" w:rsidR="00A6184E" w:rsidRPr="00460028" w:rsidRDefault="00A6184E" w:rsidP="00DF1D78">
            <w:pPr>
              <w:pStyle w:val="Tabletext"/>
            </w:pPr>
          </w:p>
        </w:tc>
        <w:tc>
          <w:tcPr>
            <w:tcW w:w="3576" w:type="dxa"/>
            <w:vAlign w:val="center"/>
          </w:tcPr>
          <w:p w14:paraId="6F108025" w14:textId="77777777" w:rsidR="00A6184E" w:rsidRPr="00460028" w:rsidRDefault="00A6184E" w:rsidP="00DF1D78">
            <w:pPr>
              <w:pStyle w:val="Tabletext"/>
            </w:pPr>
          </w:p>
        </w:tc>
        <w:tc>
          <w:tcPr>
            <w:tcW w:w="5001" w:type="dxa"/>
            <w:vAlign w:val="center"/>
          </w:tcPr>
          <w:p w14:paraId="6710EDE5" w14:textId="77777777" w:rsidR="00A6184E" w:rsidRPr="00460028" w:rsidRDefault="00A6184E" w:rsidP="00DF1D78">
            <w:pPr>
              <w:pStyle w:val="Tabletext"/>
            </w:pPr>
          </w:p>
        </w:tc>
      </w:tr>
      <w:tr w:rsidR="00A6184E" w:rsidRPr="00460028" w14:paraId="6282D5A3" w14:textId="77777777" w:rsidTr="00DF1D78">
        <w:trPr>
          <w:trHeight w:val="851"/>
        </w:trPr>
        <w:tc>
          <w:tcPr>
            <w:tcW w:w="1908" w:type="dxa"/>
            <w:vAlign w:val="center"/>
          </w:tcPr>
          <w:p w14:paraId="3DBE0B93" w14:textId="77777777" w:rsidR="00A6184E" w:rsidRPr="00460028" w:rsidRDefault="00A6184E" w:rsidP="00DF1D78">
            <w:pPr>
              <w:pStyle w:val="Tabletext"/>
            </w:pPr>
          </w:p>
        </w:tc>
        <w:tc>
          <w:tcPr>
            <w:tcW w:w="3576" w:type="dxa"/>
            <w:vAlign w:val="center"/>
          </w:tcPr>
          <w:p w14:paraId="3ECED11B" w14:textId="77777777" w:rsidR="00A6184E" w:rsidRPr="00460028" w:rsidRDefault="00A6184E" w:rsidP="00DF1D78">
            <w:pPr>
              <w:pStyle w:val="Tabletext"/>
            </w:pPr>
          </w:p>
        </w:tc>
        <w:tc>
          <w:tcPr>
            <w:tcW w:w="5001" w:type="dxa"/>
            <w:vAlign w:val="center"/>
          </w:tcPr>
          <w:p w14:paraId="1F38D652" w14:textId="77777777" w:rsidR="00A6184E" w:rsidRPr="00460028" w:rsidRDefault="00A6184E" w:rsidP="00DF1D78">
            <w:pPr>
              <w:pStyle w:val="Tabletext"/>
            </w:pPr>
          </w:p>
        </w:tc>
      </w:tr>
      <w:tr w:rsidR="00A6184E" w:rsidRPr="00460028" w14:paraId="2E0FAF1A" w14:textId="77777777" w:rsidTr="00DF1D78">
        <w:trPr>
          <w:trHeight w:val="851"/>
        </w:trPr>
        <w:tc>
          <w:tcPr>
            <w:tcW w:w="1908" w:type="dxa"/>
            <w:vAlign w:val="center"/>
          </w:tcPr>
          <w:p w14:paraId="504AC3DA" w14:textId="77777777" w:rsidR="00A6184E" w:rsidRPr="00460028" w:rsidRDefault="00A6184E" w:rsidP="00DF1D78">
            <w:pPr>
              <w:pStyle w:val="Tabletext"/>
            </w:pPr>
          </w:p>
        </w:tc>
        <w:tc>
          <w:tcPr>
            <w:tcW w:w="3576" w:type="dxa"/>
            <w:vAlign w:val="center"/>
          </w:tcPr>
          <w:p w14:paraId="5F4862C7" w14:textId="77777777" w:rsidR="00A6184E" w:rsidRPr="00460028" w:rsidRDefault="00A6184E" w:rsidP="00DF1D78">
            <w:pPr>
              <w:pStyle w:val="Tabletext"/>
            </w:pPr>
          </w:p>
        </w:tc>
        <w:tc>
          <w:tcPr>
            <w:tcW w:w="5001" w:type="dxa"/>
            <w:vAlign w:val="center"/>
          </w:tcPr>
          <w:p w14:paraId="77024B4D" w14:textId="77777777" w:rsidR="00A6184E" w:rsidRPr="00460028" w:rsidRDefault="00A6184E" w:rsidP="00DF1D78">
            <w:pPr>
              <w:pStyle w:val="Tabletext"/>
            </w:pPr>
          </w:p>
        </w:tc>
      </w:tr>
      <w:tr w:rsidR="00A6184E" w:rsidRPr="00460028" w14:paraId="09F0333B" w14:textId="77777777" w:rsidTr="00DF1D78">
        <w:trPr>
          <w:trHeight w:val="851"/>
        </w:trPr>
        <w:tc>
          <w:tcPr>
            <w:tcW w:w="1908" w:type="dxa"/>
            <w:vAlign w:val="center"/>
          </w:tcPr>
          <w:p w14:paraId="2ABD421A" w14:textId="77777777" w:rsidR="00A6184E" w:rsidRPr="00460028" w:rsidRDefault="00A6184E" w:rsidP="00DF1D78">
            <w:pPr>
              <w:pStyle w:val="Tabletext"/>
            </w:pPr>
          </w:p>
        </w:tc>
        <w:tc>
          <w:tcPr>
            <w:tcW w:w="3576" w:type="dxa"/>
            <w:vAlign w:val="center"/>
          </w:tcPr>
          <w:p w14:paraId="399DA820" w14:textId="77777777" w:rsidR="00A6184E" w:rsidRPr="00460028" w:rsidRDefault="00A6184E" w:rsidP="00DF1D78">
            <w:pPr>
              <w:pStyle w:val="Tabletext"/>
            </w:pPr>
          </w:p>
        </w:tc>
        <w:tc>
          <w:tcPr>
            <w:tcW w:w="5001" w:type="dxa"/>
            <w:vAlign w:val="center"/>
          </w:tcPr>
          <w:p w14:paraId="7047B4CE" w14:textId="77777777" w:rsidR="00A6184E" w:rsidRPr="00460028" w:rsidRDefault="00A6184E" w:rsidP="00DF1D78">
            <w:pPr>
              <w:pStyle w:val="Tabletext"/>
            </w:pPr>
          </w:p>
        </w:tc>
      </w:tr>
    </w:tbl>
    <w:p w14:paraId="5EEA2397" w14:textId="77777777" w:rsidR="00A6184E" w:rsidRDefault="00A6184E" w:rsidP="00A6184E"/>
    <w:p w14:paraId="57644ACB" w14:textId="77777777" w:rsidR="00A6184E" w:rsidRDefault="00A6184E" w:rsidP="00A6184E">
      <w:pPr>
        <w:spacing w:after="200" w:line="276" w:lineRule="auto"/>
        <w:sectPr w:rsidR="00A6184E" w:rsidSect="00C716E5">
          <w:headerReference w:type="default" r:id="rId19"/>
          <w:footerReference w:type="default" r:id="rId20"/>
          <w:pgSz w:w="11906" w:h="16838" w:code="9"/>
          <w:pgMar w:top="567" w:right="794" w:bottom="567" w:left="907" w:header="567" w:footer="850" w:gutter="0"/>
          <w:cols w:space="708"/>
          <w:docGrid w:linePitch="360"/>
        </w:sectPr>
      </w:pPr>
    </w:p>
    <w:p w14:paraId="3D964003" w14:textId="77777777" w:rsidR="00A6184E" w:rsidRPr="00DA1EBE" w:rsidRDefault="00A6184E" w:rsidP="00A6184E">
      <w:pPr>
        <w:pStyle w:val="TOC1"/>
        <w:rPr>
          <w:rFonts w:eastAsiaTheme="minorEastAsia"/>
          <w:b w:val="0"/>
          <w:color w:val="auto"/>
          <w:lang w:val="en-US" w:eastAsia="da-DK"/>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Pr="00DF72F8">
        <w:t>1.</w:t>
      </w:r>
      <w:r w:rsidRPr="00DA1EBE">
        <w:rPr>
          <w:rFonts w:eastAsiaTheme="minorEastAsia"/>
          <w:b w:val="0"/>
          <w:color w:val="auto"/>
          <w:lang w:val="en-US" w:eastAsia="da-DK"/>
        </w:rPr>
        <w:tab/>
      </w:r>
      <w:r>
        <w:t>INTRODUCTION</w:t>
      </w:r>
      <w:r>
        <w:tab/>
      </w:r>
      <w:r>
        <w:fldChar w:fldCharType="begin"/>
      </w:r>
      <w:r>
        <w:instrText xml:space="preserve"> PAGEREF _Toc528163916 \h </w:instrText>
      </w:r>
      <w:r>
        <w:fldChar w:fldCharType="separate"/>
      </w:r>
      <w:r>
        <w:t>4</w:t>
      </w:r>
      <w:r>
        <w:fldChar w:fldCharType="end"/>
      </w:r>
    </w:p>
    <w:p w14:paraId="48228D01" w14:textId="77777777" w:rsidR="00A6184E" w:rsidRPr="00DA1EBE" w:rsidRDefault="00A6184E" w:rsidP="00A6184E">
      <w:pPr>
        <w:pStyle w:val="TOC1"/>
        <w:rPr>
          <w:rFonts w:eastAsiaTheme="minorEastAsia"/>
          <w:b w:val="0"/>
          <w:color w:val="auto"/>
          <w:lang w:val="en-US" w:eastAsia="da-DK"/>
        </w:rPr>
      </w:pPr>
      <w:r w:rsidRPr="00DF72F8">
        <w:rPr>
          <w:lang w:eastAsia="de-DE"/>
        </w:rPr>
        <w:t>2.</w:t>
      </w:r>
      <w:r w:rsidRPr="00DA1EBE">
        <w:rPr>
          <w:rFonts w:eastAsiaTheme="minorEastAsia"/>
          <w:b w:val="0"/>
          <w:color w:val="auto"/>
          <w:lang w:val="en-US" w:eastAsia="da-DK"/>
        </w:rPr>
        <w:tab/>
      </w:r>
      <w:r>
        <w:rPr>
          <w:lang w:eastAsia="de-DE"/>
        </w:rPr>
        <w:t>Scope</w:t>
      </w:r>
      <w:r>
        <w:tab/>
      </w:r>
      <w:r>
        <w:fldChar w:fldCharType="begin"/>
      </w:r>
      <w:r>
        <w:instrText xml:space="preserve"> PAGEREF _Toc528163917 \h </w:instrText>
      </w:r>
      <w:r>
        <w:fldChar w:fldCharType="separate"/>
      </w:r>
      <w:r>
        <w:t>4</w:t>
      </w:r>
      <w:r>
        <w:fldChar w:fldCharType="end"/>
      </w:r>
    </w:p>
    <w:p w14:paraId="70883800" w14:textId="77777777" w:rsidR="00A6184E" w:rsidRPr="00DA1EBE" w:rsidRDefault="00A6184E" w:rsidP="00A6184E">
      <w:pPr>
        <w:pStyle w:val="TOC1"/>
        <w:rPr>
          <w:rFonts w:eastAsiaTheme="minorEastAsia"/>
          <w:b w:val="0"/>
          <w:color w:val="auto"/>
          <w:lang w:val="en-US" w:eastAsia="da-DK"/>
        </w:rPr>
      </w:pPr>
      <w:r w:rsidRPr="00DF72F8">
        <w:t>3.</w:t>
      </w:r>
      <w:r w:rsidRPr="00DA1EBE">
        <w:rPr>
          <w:rFonts w:eastAsiaTheme="minorEastAsia"/>
          <w:b w:val="0"/>
          <w:color w:val="auto"/>
          <w:lang w:val="en-US" w:eastAsia="da-DK"/>
        </w:rPr>
        <w:tab/>
      </w:r>
      <w:r>
        <w:t>Definition</w:t>
      </w:r>
      <w:r>
        <w:tab/>
      </w:r>
      <w:r>
        <w:fldChar w:fldCharType="begin"/>
      </w:r>
      <w:r>
        <w:instrText xml:space="preserve"> PAGEREF _Toc528163918 \h </w:instrText>
      </w:r>
      <w:r>
        <w:fldChar w:fldCharType="separate"/>
      </w:r>
      <w:r>
        <w:t>4</w:t>
      </w:r>
      <w:r>
        <w:fldChar w:fldCharType="end"/>
      </w:r>
    </w:p>
    <w:p w14:paraId="34D953A2" w14:textId="77777777" w:rsidR="00A6184E" w:rsidRPr="00DA1EBE" w:rsidRDefault="00A6184E" w:rsidP="00A6184E">
      <w:pPr>
        <w:pStyle w:val="TOC1"/>
        <w:rPr>
          <w:rFonts w:eastAsiaTheme="minorEastAsia"/>
          <w:b w:val="0"/>
          <w:color w:val="auto"/>
          <w:lang w:val="en-US" w:eastAsia="da-DK"/>
        </w:rPr>
      </w:pPr>
      <w:r w:rsidRPr="00DF72F8">
        <w:t>4.</w:t>
      </w:r>
      <w:r w:rsidRPr="00DA1EBE">
        <w:rPr>
          <w:rFonts w:eastAsiaTheme="minorEastAsia"/>
          <w:b w:val="0"/>
          <w:color w:val="auto"/>
          <w:lang w:val="en-US" w:eastAsia="da-DK"/>
        </w:rPr>
        <w:tab/>
      </w:r>
      <w:r>
        <w:t>typical uses</w:t>
      </w:r>
      <w:r>
        <w:tab/>
      </w:r>
      <w:r>
        <w:fldChar w:fldCharType="begin"/>
      </w:r>
      <w:r>
        <w:instrText xml:space="preserve"> PAGEREF _Toc528163919 \h </w:instrText>
      </w:r>
      <w:r>
        <w:fldChar w:fldCharType="separate"/>
      </w:r>
      <w:r>
        <w:t>4</w:t>
      </w:r>
      <w:r>
        <w:fldChar w:fldCharType="end"/>
      </w:r>
    </w:p>
    <w:p w14:paraId="106A3C9B" w14:textId="77777777" w:rsidR="00A6184E" w:rsidRPr="00DA1EBE" w:rsidRDefault="00A6184E" w:rsidP="00A6184E">
      <w:pPr>
        <w:pStyle w:val="TOC1"/>
        <w:rPr>
          <w:rFonts w:eastAsiaTheme="minorEastAsia"/>
          <w:b w:val="0"/>
          <w:color w:val="auto"/>
          <w:lang w:val="en-US" w:eastAsia="da-DK"/>
        </w:rPr>
      </w:pPr>
      <w:r w:rsidRPr="00DF72F8">
        <w:t>5.</w:t>
      </w:r>
      <w:r w:rsidRPr="00DA1EBE">
        <w:rPr>
          <w:rFonts w:eastAsiaTheme="minorEastAsia"/>
          <w:b w:val="0"/>
          <w:color w:val="auto"/>
          <w:lang w:val="en-US" w:eastAsia="da-DK"/>
        </w:rPr>
        <w:tab/>
      </w:r>
      <w:r>
        <w:t>Type of mobile aton</w:t>
      </w:r>
      <w:r>
        <w:tab/>
      </w:r>
      <w:r>
        <w:fldChar w:fldCharType="begin"/>
      </w:r>
      <w:r>
        <w:instrText xml:space="preserve"> PAGEREF _Toc528163920 \h </w:instrText>
      </w:r>
      <w:r>
        <w:fldChar w:fldCharType="separate"/>
      </w:r>
      <w:r>
        <w:t>5</w:t>
      </w:r>
      <w:r>
        <w:fldChar w:fldCharType="end"/>
      </w:r>
    </w:p>
    <w:p w14:paraId="56A3B61D" w14:textId="77777777" w:rsidR="00A6184E" w:rsidRPr="00DA1EBE" w:rsidRDefault="00A6184E" w:rsidP="00A6184E">
      <w:pPr>
        <w:pStyle w:val="TOC2"/>
        <w:rPr>
          <w:rFonts w:eastAsiaTheme="minorEastAsia"/>
          <w:color w:val="auto"/>
          <w:lang w:val="en-US" w:eastAsia="da-DK"/>
        </w:rPr>
      </w:pPr>
      <w:r w:rsidRPr="00DF72F8">
        <w:rPr>
          <w:lang w:val="en-IE"/>
        </w:rPr>
        <w:t>5.1.</w:t>
      </w:r>
      <w:r w:rsidRPr="00DA1EBE">
        <w:rPr>
          <w:rFonts w:eastAsiaTheme="minorEastAsia"/>
          <w:color w:val="auto"/>
          <w:lang w:val="en-US" w:eastAsia="da-DK"/>
        </w:rPr>
        <w:tab/>
      </w:r>
      <w:r w:rsidRPr="00DF72F8">
        <w:rPr>
          <w:lang w:val="en-IE"/>
        </w:rPr>
        <w:t>Physical MAtoN</w:t>
      </w:r>
      <w:r>
        <w:tab/>
      </w:r>
      <w:r>
        <w:fldChar w:fldCharType="begin"/>
      </w:r>
      <w:r>
        <w:instrText xml:space="preserve"> PAGEREF _Toc528163921 \h </w:instrText>
      </w:r>
      <w:r>
        <w:fldChar w:fldCharType="separate"/>
      </w:r>
      <w:r>
        <w:t>5</w:t>
      </w:r>
      <w:r>
        <w:fldChar w:fldCharType="end"/>
      </w:r>
    </w:p>
    <w:p w14:paraId="618E4C07" w14:textId="77777777" w:rsidR="00A6184E" w:rsidRPr="00DA1EBE" w:rsidRDefault="00A6184E" w:rsidP="00A6184E">
      <w:pPr>
        <w:pStyle w:val="TOC2"/>
        <w:rPr>
          <w:rFonts w:eastAsiaTheme="minorEastAsia"/>
          <w:color w:val="auto"/>
          <w:lang w:val="en-US" w:eastAsia="da-DK"/>
        </w:rPr>
      </w:pPr>
      <w:r w:rsidRPr="00DF72F8">
        <w:rPr>
          <w:lang w:val="en-IE"/>
        </w:rPr>
        <w:t>5.2.</w:t>
      </w:r>
      <w:r w:rsidRPr="00DA1EBE">
        <w:rPr>
          <w:rFonts w:eastAsiaTheme="minorEastAsia"/>
          <w:color w:val="auto"/>
          <w:lang w:val="en-US" w:eastAsia="da-DK"/>
        </w:rPr>
        <w:tab/>
      </w:r>
      <w:r w:rsidRPr="00DF72F8">
        <w:rPr>
          <w:lang w:val="en-IE"/>
        </w:rPr>
        <w:t>Virtual MATON</w:t>
      </w:r>
      <w:r>
        <w:tab/>
      </w:r>
      <w:r>
        <w:fldChar w:fldCharType="begin"/>
      </w:r>
      <w:r>
        <w:instrText xml:space="preserve"> PAGEREF _Toc528163922 \h </w:instrText>
      </w:r>
      <w:r>
        <w:fldChar w:fldCharType="separate"/>
      </w:r>
      <w:r>
        <w:t>5</w:t>
      </w:r>
      <w:r>
        <w:fldChar w:fldCharType="end"/>
      </w:r>
    </w:p>
    <w:p w14:paraId="2B078C0D" w14:textId="77777777" w:rsidR="00A6184E" w:rsidRPr="00DA1EBE" w:rsidRDefault="00A6184E" w:rsidP="00A6184E">
      <w:pPr>
        <w:pStyle w:val="TOC1"/>
        <w:rPr>
          <w:rFonts w:eastAsiaTheme="minorEastAsia"/>
          <w:b w:val="0"/>
          <w:color w:val="auto"/>
          <w:lang w:val="en-US" w:eastAsia="da-DK"/>
        </w:rPr>
      </w:pPr>
      <w:r w:rsidRPr="00DF72F8">
        <w:rPr>
          <w:rFonts w:eastAsia="Times New Roman" w:cs="Arial"/>
          <w:lang w:val="en-IE"/>
        </w:rPr>
        <w:t>6.</w:t>
      </w:r>
      <w:r w:rsidRPr="00DA1EBE">
        <w:rPr>
          <w:rFonts w:eastAsiaTheme="minorEastAsia"/>
          <w:b w:val="0"/>
          <w:color w:val="auto"/>
          <w:lang w:val="en-US" w:eastAsia="da-DK"/>
        </w:rPr>
        <w:tab/>
      </w:r>
      <w:r w:rsidRPr="00DF72F8">
        <w:rPr>
          <w:rFonts w:eastAsia="Times New Roman" w:cs="Arial"/>
          <w:lang w:val="en-IE"/>
        </w:rPr>
        <w:t>AIS MAtoN programming</w:t>
      </w:r>
      <w:r>
        <w:tab/>
      </w:r>
      <w:r>
        <w:fldChar w:fldCharType="begin"/>
      </w:r>
      <w:r>
        <w:instrText xml:space="preserve"> PAGEREF _Toc528163923 \h </w:instrText>
      </w:r>
      <w:r>
        <w:fldChar w:fldCharType="separate"/>
      </w:r>
      <w:r>
        <w:t>5</w:t>
      </w:r>
      <w:r>
        <w:fldChar w:fldCharType="end"/>
      </w:r>
    </w:p>
    <w:p w14:paraId="5B948A97" w14:textId="77777777" w:rsidR="00A6184E" w:rsidRPr="00DA1EBE" w:rsidRDefault="00A6184E" w:rsidP="00A6184E">
      <w:pPr>
        <w:pStyle w:val="TOC1"/>
        <w:rPr>
          <w:rFonts w:eastAsiaTheme="minorEastAsia"/>
          <w:b w:val="0"/>
          <w:color w:val="auto"/>
          <w:lang w:val="en-US" w:eastAsia="da-DK"/>
        </w:rPr>
      </w:pPr>
      <w:r w:rsidRPr="00DF72F8">
        <w:rPr>
          <w:rFonts w:eastAsia="Times New Roman" w:cs="Arial"/>
          <w:lang w:val="en-IE"/>
        </w:rPr>
        <w:t>7.</w:t>
      </w:r>
      <w:r w:rsidRPr="00DA1EBE">
        <w:rPr>
          <w:rFonts w:eastAsiaTheme="minorEastAsia"/>
          <w:b w:val="0"/>
          <w:color w:val="auto"/>
          <w:lang w:val="en-US" w:eastAsia="da-DK"/>
        </w:rPr>
        <w:tab/>
      </w:r>
      <w:r w:rsidRPr="00DF72F8">
        <w:rPr>
          <w:rFonts w:eastAsia="Times New Roman" w:cs="Arial"/>
          <w:lang w:val="en-IE"/>
        </w:rPr>
        <w:t>Deployment</w:t>
      </w:r>
      <w:r>
        <w:tab/>
      </w:r>
      <w:r>
        <w:fldChar w:fldCharType="begin"/>
      </w:r>
      <w:r>
        <w:instrText xml:space="preserve"> PAGEREF _Toc528163924 \h </w:instrText>
      </w:r>
      <w:r>
        <w:fldChar w:fldCharType="separate"/>
      </w:r>
      <w:r>
        <w:t>6</w:t>
      </w:r>
      <w:r>
        <w:fldChar w:fldCharType="end"/>
      </w:r>
    </w:p>
    <w:p w14:paraId="6C95A1B6" w14:textId="77777777" w:rsidR="00A6184E" w:rsidRPr="00DA1EBE" w:rsidRDefault="00A6184E" w:rsidP="00A6184E">
      <w:pPr>
        <w:pStyle w:val="TOC2"/>
        <w:rPr>
          <w:rFonts w:eastAsiaTheme="minorEastAsia"/>
          <w:color w:val="auto"/>
          <w:lang w:val="en-US" w:eastAsia="da-DK"/>
        </w:rPr>
      </w:pPr>
      <w:r w:rsidRPr="00DF72F8">
        <w:rPr>
          <w:lang w:val="en-IE"/>
        </w:rPr>
        <w:t>7.1.</w:t>
      </w:r>
      <w:r w:rsidRPr="00DA1EBE">
        <w:rPr>
          <w:rFonts w:eastAsiaTheme="minorEastAsia"/>
          <w:color w:val="auto"/>
          <w:lang w:val="en-US" w:eastAsia="da-DK"/>
        </w:rPr>
        <w:tab/>
      </w:r>
      <w:r w:rsidRPr="00DF72F8">
        <w:rPr>
          <w:lang w:val="en-IE"/>
        </w:rPr>
        <w:t>Physical MAtoN</w:t>
      </w:r>
      <w:r>
        <w:tab/>
      </w:r>
      <w:r>
        <w:fldChar w:fldCharType="begin"/>
      </w:r>
      <w:r>
        <w:instrText xml:space="preserve"> PAGEREF _Toc528163925 \h </w:instrText>
      </w:r>
      <w:r>
        <w:fldChar w:fldCharType="separate"/>
      </w:r>
      <w:r>
        <w:t>6</w:t>
      </w:r>
      <w:r>
        <w:fldChar w:fldCharType="end"/>
      </w:r>
    </w:p>
    <w:p w14:paraId="4369C1AC" w14:textId="77777777" w:rsidR="00A6184E" w:rsidRPr="00DA1EBE" w:rsidRDefault="00A6184E" w:rsidP="00A6184E">
      <w:pPr>
        <w:pStyle w:val="TOC2"/>
        <w:rPr>
          <w:rFonts w:eastAsiaTheme="minorEastAsia"/>
          <w:color w:val="auto"/>
          <w:lang w:val="en-US" w:eastAsia="da-DK"/>
        </w:rPr>
      </w:pPr>
      <w:r w:rsidRPr="00DF72F8">
        <w:rPr>
          <w:lang w:val="en-IE"/>
        </w:rPr>
        <w:t>7.2.</w:t>
      </w:r>
      <w:r w:rsidRPr="00DA1EBE">
        <w:rPr>
          <w:rFonts w:eastAsiaTheme="minorEastAsia"/>
          <w:color w:val="auto"/>
          <w:lang w:val="en-US" w:eastAsia="da-DK"/>
        </w:rPr>
        <w:tab/>
      </w:r>
      <w:r w:rsidRPr="00DF72F8">
        <w:rPr>
          <w:lang w:val="en-IE"/>
        </w:rPr>
        <w:t>Virtual Maton</w:t>
      </w:r>
      <w:r>
        <w:tab/>
      </w:r>
      <w:r>
        <w:fldChar w:fldCharType="begin"/>
      </w:r>
      <w:r>
        <w:instrText xml:space="preserve"> PAGEREF _Toc528163926 \h </w:instrText>
      </w:r>
      <w:r>
        <w:fldChar w:fldCharType="separate"/>
      </w:r>
      <w:r>
        <w:t>6</w:t>
      </w:r>
      <w:r>
        <w:fldChar w:fldCharType="end"/>
      </w:r>
    </w:p>
    <w:p w14:paraId="4B37B561" w14:textId="77777777" w:rsidR="00A6184E" w:rsidRPr="00DA1EBE" w:rsidRDefault="00A6184E" w:rsidP="00A6184E">
      <w:pPr>
        <w:pStyle w:val="TOC2"/>
        <w:rPr>
          <w:rFonts w:eastAsiaTheme="minorEastAsia"/>
          <w:color w:val="auto"/>
          <w:lang w:val="en-US" w:eastAsia="da-DK"/>
        </w:rPr>
      </w:pPr>
      <w:r w:rsidRPr="00DF72F8">
        <w:rPr>
          <w:lang w:val="en-IE"/>
        </w:rPr>
        <w:t>7.3.</w:t>
      </w:r>
      <w:r w:rsidRPr="00DA1EBE">
        <w:rPr>
          <w:rFonts w:eastAsiaTheme="minorEastAsia"/>
          <w:color w:val="auto"/>
          <w:lang w:val="en-US" w:eastAsia="da-DK"/>
        </w:rPr>
        <w:tab/>
      </w:r>
      <w:r w:rsidRPr="00DF72F8">
        <w:rPr>
          <w:lang w:val="en-IE"/>
        </w:rPr>
        <w:t>Promulgation</w:t>
      </w:r>
      <w:r>
        <w:tab/>
      </w:r>
      <w:r>
        <w:fldChar w:fldCharType="begin"/>
      </w:r>
      <w:r>
        <w:instrText xml:space="preserve"> PAGEREF _Toc528163927 \h </w:instrText>
      </w:r>
      <w:r>
        <w:fldChar w:fldCharType="separate"/>
      </w:r>
      <w:r>
        <w:t>6</w:t>
      </w:r>
      <w:r>
        <w:fldChar w:fldCharType="end"/>
      </w:r>
    </w:p>
    <w:p w14:paraId="33363889" w14:textId="77777777" w:rsidR="00A6184E" w:rsidRPr="00DA1EBE" w:rsidRDefault="00A6184E" w:rsidP="00A6184E">
      <w:pPr>
        <w:pStyle w:val="TOC1"/>
        <w:rPr>
          <w:rFonts w:eastAsiaTheme="minorEastAsia"/>
          <w:b w:val="0"/>
          <w:color w:val="auto"/>
          <w:lang w:val="en-US" w:eastAsia="da-DK"/>
        </w:rPr>
      </w:pPr>
      <w:r w:rsidRPr="00DF72F8">
        <w:t>8.</w:t>
      </w:r>
      <w:r w:rsidRPr="00DA1EBE">
        <w:rPr>
          <w:rFonts w:eastAsiaTheme="minorEastAsia"/>
          <w:b w:val="0"/>
          <w:color w:val="auto"/>
          <w:lang w:val="en-US" w:eastAsia="da-DK"/>
        </w:rPr>
        <w:tab/>
      </w:r>
      <w:r>
        <w:t>Monitoring and reporting</w:t>
      </w:r>
      <w:r>
        <w:tab/>
      </w:r>
      <w:r>
        <w:fldChar w:fldCharType="begin"/>
      </w:r>
      <w:r>
        <w:instrText xml:space="preserve"> PAGEREF _Toc528163928 \h </w:instrText>
      </w:r>
      <w:r>
        <w:fldChar w:fldCharType="separate"/>
      </w:r>
      <w:r>
        <w:t>7</w:t>
      </w:r>
      <w:r>
        <w:fldChar w:fldCharType="end"/>
      </w:r>
    </w:p>
    <w:p w14:paraId="4223A1A2" w14:textId="77777777" w:rsidR="00A6184E" w:rsidRPr="00DA1EBE" w:rsidRDefault="00A6184E" w:rsidP="00A6184E">
      <w:pPr>
        <w:pStyle w:val="TOC2"/>
        <w:rPr>
          <w:rFonts w:eastAsiaTheme="minorEastAsia"/>
          <w:color w:val="auto"/>
          <w:lang w:val="en-US" w:eastAsia="da-DK"/>
        </w:rPr>
      </w:pPr>
      <w:r w:rsidRPr="00DF72F8">
        <w:t>8.1.</w:t>
      </w:r>
      <w:r w:rsidRPr="00DA1EBE">
        <w:rPr>
          <w:rFonts w:eastAsiaTheme="minorEastAsia"/>
          <w:color w:val="auto"/>
          <w:lang w:val="en-US" w:eastAsia="da-DK"/>
        </w:rPr>
        <w:tab/>
      </w:r>
      <w:r>
        <w:t>Maritime Safety Information</w:t>
      </w:r>
      <w:r>
        <w:tab/>
      </w:r>
      <w:r>
        <w:fldChar w:fldCharType="begin"/>
      </w:r>
      <w:r>
        <w:instrText xml:space="preserve"> PAGEREF _Toc528163929 \h </w:instrText>
      </w:r>
      <w:r>
        <w:fldChar w:fldCharType="separate"/>
      </w:r>
      <w:r>
        <w:t>7</w:t>
      </w:r>
      <w:r>
        <w:fldChar w:fldCharType="end"/>
      </w:r>
    </w:p>
    <w:p w14:paraId="6BFC90BA" w14:textId="77777777" w:rsidR="00A6184E" w:rsidRPr="00DA1EBE" w:rsidRDefault="00A6184E" w:rsidP="00A6184E">
      <w:pPr>
        <w:pStyle w:val="TOC2"/>
        <w:rPr>
          <w:rFonts w:eastAsiaTheme="minorEastAsia"/>
          <w:color w:val="auto"/>
          <w:lang w:val="en-US" w:eastAsia="da-DK"/>
        </w:rPr>
      </w:pPr>
      <w:r w:rsidRPr="00DF72F8">
        <w:t>8.2.</w:t>
      </w:r>
      <w:r w:rsidRPr="00DA1EBE">
        <w:rPr>
          <w:rFonts w:eastAsiaTheme="minorEastAsia"/>
          <w:color w:val="auto"/>
          <w:lang w:val="en-US" w:eastAsia="da-DK"/>
        </w:rPr>
        <w:tab/>
      </w:r>
      <w:r>
        <w:t>Monitoring</w:t>
      </w:r>
      <w:r>
        <w:tab/>
      </w:r>
      <w:r>
        <w:fldChar w:fldCharType="begin"/>
      </w:r>
      <w:r>
        <w:instrText xml:space="preserve"> PAGEREF _Toc528163930 \h </w:instrText>
      </w:r>
      <w:r>
        <w:fldChar w:fldCharType="separate"/>
      </w:r>
      <w:r>
        <w:t>7</w:t>
      </w:r>
      <w:r>
        <w:fldChar w:fldCharType="end"/>
      </w:r>
    </w:p>
    <w:p w14:paraId="53491758" w14:textId="77777777" w:rsidR="00A6184E" w:rsidRPr="00DA1EBE" w:rsidRDefault="00A6184E" w:rsidP="00A6184E">
      <w:pPr>
        <w:pStyle w:val="TOC2"/>
        <w:rPr>
          <w:rFonts w:eastAsiaTheme="minorEastAsia"/>
          <w:color w:val="auto"/>
          <w:lang w:val="en-US" w:eastAsia="da-DK"/>
        </w:rPr>
      </w:pPr>
      <w:r w:rsidRPr="00DF72F8">
        <w:t>8.3.</w:t>
      </w:r>
      <w:r w:rsidRPr="00DA1EBE">
        <w:rPr>
          <w:rFonts w:eastAsiaTheme="minorEastAsia"/>
          <w:color w:val="auto"/>
          <w:lang w:val="en-US" w:eastAsia="da-DK"/>
        </w:rPr>
        <w:tab/>
      </w:r>
      <w:r>
        <w:t>Reporting</w:t>
      </w:r>
      <w:r>
        <w:tab/>
      </w:r>
      <w:r>
        <w:fldChar w:fldCharType="begin"/>
      </w:r>
      <w:r>
        <w:instrText xml:space="preserve"> PAGEREF _Toc528163931 \h </w:instrText>
      </w:r>
      <w:r>
        <w:fldChar w:fldCharType="separate"/>
      </w:r>
      <w:r>
        <w:t>7</w:t>
      </w:r>
      <w:r>
        <w:fldChar w:fldCharType="end"/>
      </w:r>
    </w:p>
    <w:p w14:paraId="36117AD6" w14:textId="77777777" w:rsidR="00A6184E" w:rsidRPr="00DA1EBE" w:rsidRDefault="00A6184E" w:rsidP="00A6184E">
      <w:pPr>
        <w:pStyle w:val="TOC1"/>
        <w:rPr>
          <w:rFonts w:eastAsiaTheme="minorEastAsia"/>
          <w:b w:val="0"/>
          <w:color w:val="auto"/>
          <w:lang w:val="en-US" w:eastAsia="da-DK"/>
        </w:rPr>
      </w:pPr>
      <w:r w:rsidRPr="00DF72F8">
        <w:t>9.</w:t>
      </w:r>
      <w:r w:rsidRPr="00DA1EBE">
        <w:rPr>
          <w:rFonts w:eastAsiaTheme="minorEastAsia"/>
          <w:b w:val="0"/>
          <w:color w:val="auto"/>
          <w:lang w:val="en-US" w:eastAsia="da-DK"/>
        </w:rPr>
        <w:tab/>
      </w:r>
      <w:r>
        <w:t>Issues of responsibility</w:t>
      </w:r>
      <w:r>
        <w:tab/>
      </w:r>
      <w:r>
        <w:fldChar w:fldCharType="begin"/>
      </w:r>
      <w:r>
        <w:instrText xml:space="preserve"> PAGEREF _Toc528163932 \h </w:instrText>
      </w:r>
      <w:r>
        <w:fldChar w:fldCharType="separate"/>
      </w:r>
      <w:r>
        <w:t>8</w:t>
      </w:r>
      <w:r>
        <w:fldChar w:fldCharType="end"/>
      </w:r>
    </w:p>
    <w:p w14:paraId="57A244D9" w14:textId="77777777" w:rsidR="00A6184E" w:rsidRPr="00DA1EBE" w:rsidRDefault="00A6184E" w:rsidP="00A6184E">
      <w:pPr>
        <w:pStyle w:val="TOC2"/>
        <w:rPr>
          <w:rFonts w:eastAsiaTheme="minorEastAsia"/>
          <w:color w:val="auto"/>
          <w:lang w:val="en-US" w:eastAsia="da-DK"/>
        </w:rPr>
      </w:pPr>
      <w:r w:rsidRPr="00DF72F8">
        <w:t>9.1.</w:t>
      </w:r>
      <w:r w:rsidRPr="00DA1EBE">
        <w:rPr>
          <w:rFonts w:eastAsiaTheme="minorEastAsia"/>
          <w:color w:val="auto"/>
          <w:lang w:val="en-US" w:eastAsia="da-DK"/>
        </w:rPr>
        <w:tab/>
      </w:r>
      <w:r>
        <w:t>Designated Responsibility</w:t>
      </w:r>
      <w:r>
        <w:tab/>
      </w:r>
      <w:r>
        <w:fldChar w:fldCharType="begin"/>
      </w:r>
      <w:r>
        <w:instrText xml:space="preserve"> PAGEREF _Toc528163933 \h </w:instrText>
      </w:r>
      <w:r>
        <w:fldChar w:fldCharType="separate"/>
      </w:r>
      <w:r>
        <w:t>8</w:t>
      </w:r>
      <w:r>
        <w:fldChar w:fldCharType="end"/>
      </w:r>
    </w:p>
    <w:p w14:paraId="07382243" w14:textId="77777777" w:rsidR="00A6184E" w:rsidRPr="00DA1EBE" w:rsidRDefault="00A6184E" w:rsidP="00A6184E">
      <w:pPr>
        <w:pStyle w:val="TOC2"/>
        <w:rPr>
          <w:rFonts w:eastAsiaTheme="minorEastAsia"/>
          <w:color w:val="auto"/>
          <w:lang w:val="en-US" w:eastAsia="da-DK"/>
        </w:rPr>
      </w:pPr>
      <w:r w:rsidRPr="00DF72F8">
        <w:t>9.2.</w:t>
      </w:r>
      <w:r w:rsidRPr="00DA1EBE">
        <w:rPr>
          <w:rFonts w:eastAsiaTheme="minorEastAsia"/>
          <w:color w:val="auto"/>
          <w:lang w:val="en-US" w:eastAsia="da-DK"/>
        </w:rPr>
        <w:tab/>
      </w:r>
      <w:r>
        <w:t>Inability to Monitor</w:t>
      </w:r>
      <w:r>
        <w:tab/>
      </w:r>
      <w:r>
        <w:fldChar w:fldCharType="begin"/>
      </w:r>
      <w:r>
        <w:instrText xml:space="preserve"> PAGEREF _Toc528163934 \h </w:instrText>
      </w:r>
      <w:r>
        <w:fldChar w:fldCharType="separate"/>
      </w:r>
      <w:r>
        <w:t>8</w:t>
      </w:r>
      <w:r>
        <w:fldChar w:fldCharType="end"/>
      </w:r>
    </w:p>
    <w:p w14:paraId="0F870742" w14:textId="77777777" w:rsidR="00A6184E" w:rsidRPr="00DA1EBE" w:rsidRDefault="00A6184E" w:rsidP="00A6184E">
      <w:pPr>
        <w:pStyle w:val="TOC2"/>
        <w:rPr>
          <w:rFonts w:eastAsiaTheme="minorEastAsia"/>
          <w:color w:val="auto"/>
          <w:lang w:val="en-US" w:eastAsia="da-DK"/>
        </w:rPr>
      </w:pPr>
      <w:r w:rsidRPr="00DF72F8">
        <w:t>9.3.</w:t>
      </w:r>
      <w:r w:rsidRPr="00DA1EBE">
        <w:rPr>
          <w:rFonts w:eastAsiaTheme="minorEastAsia"/>
          <w:color w:val="auto"/>
          <w:lang w:val="en-US" w:eastAsia="da-DK"/>
        </w:rPr>
        <w:tab/>
      </w:r>
      <w:r>
        <w:t>Costs of Wreck Marking</w:t>
      </w:r>
      <w:r>
        <w:tab/>
      </w:r>
      <w:r>
        <w:fldChar w:fldCharType="begin"/>
      </w:r>
      <w:r>
        <w:instrText xml:space="preserve"> PAGEREF _Toc528163935 \h </w:instrText>
      </w:r>
      <w:r>
        <w:fldChar w:fldCharType="separate"/>
      </w:r>
      <w:r>
        <w:t>8</w:t>
      </w:r>
      <w:r>
        <w:fldChar w:fldCharType="end"/>
      </w:r>
    </w:p>
    <w:p w14:paraId="4A2E3B2E" w14:textId="77777777" w:rsidR="00A6184E" w:rsidRPr="00DA1EBE" w:rsidRDefault="00A6184E" w:rsidP="00A6184E">
      <w:pPr>
        <w:pStyle w:val="TOC1"/>
        <w:rPr>
          <w:rFonts w:eastAsiaTheme="minorEastAsia"/>
          <w:b w:val="0"/>
          <w:color w:val="auto"/>
          <w:lang w:val="en-US" w:eastAsia="da-DK"/>
        </w:rPr>
      </w:pPr>
      <w:r w:rsidRPr="00DF72F8">
        <w:t>10.</w:t>
      </w:r>
      <w:r w:rsidRPr="00DA1EBE">
        <w:rPr>
          <w:rFonts w:eastAsiaTheme="minorEastAsia"/>
          <w:b w:val="0"/>
          <w:color w:val="auto"/>
          <w:lang w:val="en-US" w:eastAsia="da-DK"/>
        </w:rPr>
        <w:tab/>
      </w:r>
      <w:r>
        <w:t>References</w:t>
      </w:r>
      <w:r>
        <w:tab/>
      </w:r>
      <w:r>
        <w:fldChar w:fldCharType="begin"/>
      </w:r>
      <w:r>
        <w:instrText xml:space="preserve"> PAGEREF _Toc528163936 \h </w:instrText>
      </w:r>
      <w:r>
        <w:fldChar w:fldCharType="separate"/>
      </w:r>
      <w:r>
        <w:t>8</w:t>
      </w:r>
      <w:r>
        <w:fldChar w:fldCharType="end"/>
      </w:r>
    </w:p>
    <w:p w14:paraId="6AA12322" w14:textId="77777777" w:rsidR="00A6184E" w:rsidRPr="00DA1EBE" w:rsidRDefault="00A6184E" w:rsidP="00A6184E">
      <w:pPr>
        <w:pStyle w:val="TOC1"/>
        <w:rPr>
          <w:rFonts w:eastAsiaTheme="minorEastAsia"/>
          <w:b w:val="0"/>
          <w:color w:val="auto"/>
          <w:lang w:val="en-US" w:eastAsia="da-DK"/>
        </w:rPr>
      </w:pPr>
      <w:r w:rsidRPr="00DF72F8">
        <w:t>11.</w:t>
      </w:r>
      <w:r w:rsidRPr="00DA1EBE">
        <w:rPr>
          <w:rFonts w:eastAsiaTheme="minorEastAsia"/>
          <w:b w:val="0"/>
          <w:color w:val="auto"/>
          <w:lang w:val="en-US" w:eastAsia="da-DK"/>
        </w:rPr>
        <w:tab/>
      </w:r>
      <w:r>
        <w:t>Acronyms</w:t>
      </w:r>
      <w:r>
        <w:tab/>
      </w:r>
      <w:r>
        <w:fldChar w:fldCharType="begin"/>
      </w:r>
      <w:r>
        <w:instrText xml:space="preserve"> PAGEREF _Toc528163937 \h </w:instrText>
      </w:r>
      <w:r>
        <w:fldChar w:fldCharType="separate"/>
      </w:r>
      <w:r>
        <w:t>8</w:t>
      </w:r>
      <w:r>
        <w:fldChar w:fldCharType="end"/>
      </w:r>
    </w:p>
    <w:p w14:paraId="42CDBDDF" w14:textId="77777777" w:rsidR="00A6184E" w:rsidRPr="0093492E" w:rsidRDefault="00A6184E" w:rsidP="00A6184E">
      <w:pPr>
        <w:rPr>
          <w:noProof/>
        </w:rPr>
      </w:pPr>
      <w:r>
        <w:rPr>
          <w:noProof/>
        </w:rPr>
        <w:fldChar w:fldCharType="end"/>
      </w:r>
    </w:p>
    <w:p w14:paraId="69F9EAC7" w14:textId="77777777" w:rsidR="00A6184E" w:rsidRDefault="00A6184E" w:rsidP="00A6184E">
      <w:pPr>
        <w:pStyle w:val="ListofFigures"/>
      </w:pPr>
      <w:r>
        <w:t>List of Tables</w:t>
      </w:r>
    </w:p>
    <w:p w14:paraId="33B0BB2C" w14:textId="77777777" w:rsidR="00A6184E" w:rsidRPr="00BE57F6" w:rsidRDefault="00A6184E" w:rsidP="00A6184E">
      <w:pPr>
        <w:pStyle w:val="TableofFigures"/>
        <w:rPr>
          <w:rFonts w:eastAsiaTheme="minorEastAsia"/>
          <w:i w:val="0"/>
          <w:noProof/>
          <w:lang w:val="en-US" w:eastAsia="pt-PT"/>
        </w:rPr>
      </w:pPr>
      <w:r>
        <w:rPr>
          <w:i w:val="0"/>
        </w:rPr>
        <w:fldChar w:fldCharType="begin"/>
      </w:r>
      <w:r>
        <w:rPr>
          <w:i w:val="0"/>
        </w:rPr>
        <w:instrText xml:space="preserve"> TOC \t "Table caption;1" \c "Table" </w:instrText>
      </w:r>
      <w:r>
        <w:rPr>
          <w:i w:val="0"/>
        </w:rPr>
        <w:fldChar w:fldCharType="separate"/>
      </w:r>
      <w:r w:rsidRPr="002731D4">
        <w:rPr>
          <w:i w:val="0"/>
          <w:noProof/>
          <w:highlight w:val="cyan"/>
        </w:rPr>
        <w:t>Table 1- Light colour and Rhythm</w:t>
      </w:r>
      <w:r>
        <w:rPr>
          <w:noProof/>
        </w:rPr>
        <w:tab/>
      </w:r>
      <w:r>
        <w:rPr>
          <w:noProof/>
        </w:rPr>
        <w:fldChar w:fldCharType="begin"/>
      </w:r>
      <w:r>
        <w:rPr>
          <w:noProof/>
        </w:rPr>
        <w:instrText xml:space="preserve"> PAGEREF _Toc465149401 \h </w:instrText>
      </w:r>
      <w:r>
        <w:rPr>
          <w:noProof/>
        </w:rPr>
      </w:r>
      <w:r>
        <w:rPr>
          <w:noProof/>
        </w:rPr>
        <w:fldChar w:fldCharType="separate"/>
      </w:r>
      <w:r>
        <w:rPr>
          <w:noProof/>
        </w:rPr>
        <w:t>4</w:t>
      </w:r>
      <w:r>
        <w:rPr>
          <w:noProof/>
        </w:rPr>
        <w:fldChar w:fldCharType="end"/>
      </w:r>
    </w:p>
    <w:p w14:paraId="1E094986" w14:textId="77777777" w:rsidR="00A6184E" w:rsidRPr="00BE57F6" w:rsidRDefault="00A6184E" w:rsidP="00A6184E">
      <w:pPr>
        <w:rPr>
          <w:lang w:val="en-US"/>
        </w:rPr>
      </w:pPr>
      <w:r>
        <w:rPr>
          <w:i/>
          <w:sz w:val="22"/>
        </w:rPr>
        <w:fldChar w:fldCharType="end"/>
      </w:r>
    </w:p>
    <w:p w14:paraId="6556588B" w14:textId="77777777" w:rsidR="00A06D8E" w:rsidRDefault="00A06D8E" w:rsidP="00A6184E">
      <w:pPr>
        <w:pStyle w:val="TableofFigures"/>
      </w:pPr>
      <w:r>
        <w:br w:type="page"/>
      </w:r>
    </w:p>
    <w:p w14:paraId="3C8FB58C" w14:textId="77777777" w:rsidR="00A6184E" w:rsidRPr="00161325" w:rsidRDefault="00A6184E" w:rsidP="00A6184E">
      <w:pPr>
        <w:pStyle w:val="TableofFigures"/>
      </w:pPr>
    </w:p>
    <w:p w14:paraId="703488A9" w14:textId="77777777" w:rsidR="00A6184E" w:rsidRPr="0078486B" w:rsidRDefault="00A6184E" w:rsidP="00A6184E">
      <w:pPr>
        <w:rPr>
          <w:lang w:val="fr-FR"/>
        </w:rPr>
        <w:sectPr w:rsidR="00A6184E" w:rsidRPr="0078486B" w:rsidSect="00C716E5">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2A6B9C34" w14:textId="77777777" w:rsidR="00A6184E" w:rsidRDefault="00A6184E" w:rsidP="00A6184E">
      <w:pPr>
        <w:pStyle w:val="Heading1"/>
      </w:pPr>
      <w:r>
        <w:t>INTRODUCTION</w:t>
      </w:r>
    </w:p>
    <w:p w14:paraId="7D544470" w14:textId="77777777" w:rsidR="00A6184E" w:rsidRDefault="00A6184E" w:rsidP="00A6184E">
      <w:pPr>
        <w:pStyle w:val="Heading1separatationline"/>
      </w:pPr>
    </w:p>
    <w:p w14:paraId="24D27CD1" w14:textId="77777777" w:rsidR="00A6184E" w:rsidRDefault="00A6184E" w:rsidP="00A6184E">
      <w:pPr>
        <w:pStyle w:val="BodyText"/>
        <w:rPr>
          <w:lang w:eastAsia="de-DE"/>
        </w:rPr>
      </w:pPr>
      <w:r>
        <w:rPr>
          <w:lang w:eastAsia="de-DE"/>
        </w:rPr>
        <w:t>IALA recognises the necessity to mark moving hazards to navigation and approved IALA Recommendation R1016 in December 2017.</w:t>
      </w:r>
    </w:p>
    <w:p w14:paraId="3A0B28C8" w14:textId="77777777" w:rsidR="00A6184E" w:rsidRDefault="00A6184E" w:rsidP="00A6184E">
      <w:pPr>
        <w:pStyle w:val="BodyText"/>
        <w:rPr>
          <w:lang w:eastAsia="de-DE"/>
        </w:rPr>
      </w:pPr>
      <w:r>
        <w:rPr>
          <w:lang w:eastAsia="de-DE"/>
        </w:rPr>
        <w:t xml:space="preserve">Taking into consideration the requirements of the Nairobi Wreck Convention Act, COLREGS, other IALA guidelines, IALA has developed these guidelines to aid its members and </w:t>
      </w:r>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Theme="majorHAnsi" w:hAnsiTheme="majorHAnsi" w:cstheme="majorHAnsi"/>
          <w:color w:val="252525"/>
          <w:shd w:val="clear" w:color="auto" w:fill="FFFFFF"/>
        </w:rPr>
        <w:t xml:space="preserve"> </w:t>
      </w:r>
      <w:r>
        <w:rPr>
          <w:lang w:eastAsia="de-DE"/>
        </w:rPr>
        <w:t>when considering the use of Mobile Aids to Navigation (</w:t>
      </w:r>
      <w:proofErr w:type="spellStart"/>
      <w:r>
        <w:rPr>
          <w:lang w:eastAsia="de-DE"/>
        </w:rPr>
        <w:t>MAtoN</w:t>
      </w:r>
      <w:proofErr w:type="spellEnd"/>
      <w:r>
        <w:rPr>
          <w:lang w:eastAsia="de-DE"/>
        </w:rPr>
        <w:t xml:space="preserve">) as a means of marking a </w:t>
      </w:r>
      <w:proofErr w:type="gramStart"/>
      <w:r>
        <w:rPr>
          <w:lang w:eastAsia="de-DE"/>
        </w:rPr>
        <w:t>moving or drifting hazards</w:t>
      </w:r>
      <w:proofErr w:type="gramEnd"/>
      <w:r>
        <w:rPr>
          <w:lang w:eastAsia="de-DE"/>
        </w:rPr>
        <w:t xml:space="preserve"> to navigation. </w:t>
      </w:r>
    </w:p>
    <w:p w14:paraId="592845BD" w14:textId="77777777" w:rsidR="00A6184E" w:rsidRDefault="00A6184E" w:rsidP="00A6184E">
      <w:pPr>
        <w:pStyle w:val="BodyText"/>
        <w:rPr>
          <w:lang w:eastAsia="de-DE"/>
        </w:rPr>
      </w:pPr>
    </w:p>
    <w:p w14:paraId="79084FA1" w14:textId="77777777" w:rsidR="00A6184E" w:rsidRDefault="00A6184E" w:rsidP="00A6184E">
      <w:pPr>
        <w:pStyle w:val="Heading1"/>
      </w:pPr>
      <w:r>
        <w:t>Scope</w:t>
      </w:r>
    </w:p>
    <w:p w14:paraId="4EE3C9E0" w14:textId="77777777" w:rsidR="00A6184E" w:rsidRDefault="00A6184E" w:rsidP="00A6184E">
      <w:pPr>
        <w:pStyle w:val="Heading1separatationline"/>
      </w:pPr>
    </w:p>
    <w:p w14:paraId="13C46FEB" w14:textId="77777777" w:rsidR="00A6184E" w:rsidRDefault="00A6184E" w:rsidP="00A6184E">
      <w:pPr>
        <w:pStyle w:val="BodyText"/>
        <w:rPr>
          <w:lang w:eastAsia="de-DE"/>
        </w:rPr>
      </w:pPr>
      <w:r>
        <w:rPr>
          <w:lang w:eastAsia="de-DE"/>
        </w:rPr>
        <w:t xml:space="preserve">This guideline is intended to provide information to </w:t>
      </w:r>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Theme="majorHAnsi" w:hAnsiTheme="majorHAnsi" w:cstheme="majorHAnsi"/>
          <w:color w:val="252525"/>
          <w:shd w:val="clear" w:color="auto" w:fill="FFFFFF"/>
        </w:rPr>
        <w:t xml:space="preserve"> </w:t>
      </w:r>
      <w:r>
        <w:rPr>
          <w:lang w:eastAsia="de-DE"/>
        </w:rPr>
        <w:t xml:space="preserve">on the use of </w:t>
      </w:r>
      <w:proofErr w:type="spellStart"/>
      <w:r>
        <w:rPr>
          <w:lang w:eastAsia="de-DE"/>
        </w:rPr>
        <w:t>MAtoN</w:t>
      </w:r>
      <w:proofErr w:type="spellEnd"/>
      <w:r>
        <w:rPr>
          <w:lang w:eastAsia="de-DE"/>
        </w:rPr>
        <w:t xml:space="preserve"> for the marking of hazards to navigation that may be drifting, moving or unmoored.  The guideline provides information on the, </w:t>
      </w:r>
    </w:p>
    <w:p w14:paraId="7206402B" w14:textId="77777777" w:rsidR="00A6184E" w:rsidRDefault="00A6184E" w:rsidP="00A6184E">
      <w:pPr>
        <w:pStyle w:val="BodyText"/>
        <w:numPr>
          <w:ilvl w:val="0"/>
          <w:numId w:val="59"/>
        </w:numPr>
        <w:rPr>
          <w:lang w:eastAsia="de-DE"/>
        </w:rPr>
      </w:pPr>
      <w:r>
        <w:rPr>
          <w:lang w:eastAsia="de-DE"/>
        </w:rPr>
        <w:t xml:space="preserve">features and characteristics of </w:t>
      </w:r>
      <w:proofErr w:type="spellStart"/>
      <w:r>
        <w:rPr>
          <w:lang w:eastAsia="de-DE"/>
        </w:rPr>
        <w:t>MAtoN</w:t>
      </w:r>
      <w:proofErr w:type="spellEnd"/>
    </w:p>
    <w:p w14:paraId="74D89B7E" w14:textId="77777777" w:rsidR="00A6184E" w:rsidRDefault="00A6184E" w:rsidP="00A6184E">
      <w:pPr>
        <w:pStyle w:val="BodyText"/>
        <w:numPr>
          <w:ilvl w:val="0"/>
          <w:numId w:val="59"/>
        </w:numPr>
        <w:rPr>
          <w:lang w:eastAsia="de-DE"/>
        </w:rPr>
      </w:pPr>
      <w:r>
        <w:rPr>
          <w:lang w:eastAsia="de-DE"/>
        </w:rPr>
        <w:t xml:space="preserve">typical uses of </w:t>
      </w:r>
      <w:proofErr w:type="spellStart"/>
      <w:r>
        <w:rPr>
          <w:lang w:eastAsia="de-DE"/>
        </w:rPr>
        <w:t>MAtoN</w:t>
      </w:r>
      <w:proofErr w:type="spellEnd"/>
      <w:r>
        <w:rPr>
          <w:lang w:eastAsia="de-DE"/>
        </w:rPr>
        <w:t xml:space="preserve"> </w:t>
      </w:r>
    </w:p>
    <w:p w14:paraId="34D223F0" w14:textId="77777777" w:rsidR="00A6184E" w:rsidRDefault="00A6184E" w:rsidP="00A6184E">
      <w:pPr>
        <w:pStyle w:val="BodyText"/>
        <w:numPr>
          <w:ilvl w:val="0"/>
          <w:numId w:val="59"/>
        </w:numPr>
        <w:rPr>
          <w:lang w:eastAsia="de-DE"/>
        </w:rPr>
      </w:pPr>
      <w:r>
        <w:rPr>
          <w:lang w:eastAsia="de-DE"/>
        </w:rPr>
        <w:t>responsibility of use</w:t>
      </w:r>
    </w:p>
    <w:p w14:paraId="7CB98F11" w14:textId="77777777" w:rsidR="00A6184E" w:rsidRDefault="00A6184E" w:rsidP="00A6184E">
      <w:pPr>
        <w:pStyle w:val="BodyText"/>
        <w:numPr>
          <w:ilvl w:val="0"/>
          <w:numId w:val="59"/>
        </w:numPr>
        <w:rPr>
          <w:lang w:eastAsia="de-DE"/>
        </w:rPr>
      </w:pPr>
      <w:r>
        <w:rPr>
          <w:lang w:eastAsia="de-DE"/>
        </w:rPr>
        <w:t xml:space="preserve">programming, deployment, monitoring and reporting, and </w:t>
      </w:r>
    </w:p>
    <w:p w14:paraId="75B27A0E" w14:textId="77777777" w:rsidR="00A6184E" w:rsidRDefault="00A6184E" w:rsidP="00A6184E">
      <w:pPr>
        <w:pStyle w:val="BodyText"/>
        <w:numPr>
          <w:ilvl w:val="0"/>
          <w:numId w:val="59"/>
        </w:numPr>
        <w:rPr>
          <w:lang w:eastAsia="de-DE"/>
        </w:rPr>
      </w:pPr>
      <w:r>
        <w:rPr>
          <w:lang w:eastAsia="de-DE"/>
        </w:rPr>
        <w:t xml:space="preserve">recovery of a </w:t>
      </w:r>
      <w:proofErr w:type="spellStart"/>
      <w:r>
        <w:rPr>
          <w:lang w:eastAsia="de-DE"/>
        </w:rPr>
        <w:t>MAtoN</w:t>
      </w:r>
      <w:proofErr w:type="spellEnd"/>
      <w:r>
        <w:rPr>
          <w:lang w:eastAsia="de-DE"/>
        </w:rPr>
        <w:t xml:space="preserve">. </w:t>
      </w:r>
    </w:p>
    <w:p w14:paraId="5B016717" w14:textId="77777777" w:rsidR="00A6184E" w:rsidRDefault="00A6184E" w:rsidP="00A6184E">
      <w:pPr>
        <w:pStyle w:val="BodyText"/>
        <w:rPr>
          <w:lang w:eastAsia="de-DE"/>
        </w:rPr>
      </w:pPr>
      <w:r>
        <w:rPr>
          <w:lang w:eastAsia="de-DE"/>
        </w:rPr>
        <w:t xml:space="preserve">While this guideline is not intended to cover all aspects and uses of </w:t>
      </w:r>
      <w:proofErr w:type="spellStart"/>
      <w:r>
        <w:rPr>
          <w:lang w:eastAsia="de-DE"/>
        </w:rPr>
        <w:t>MAtoN</w:t>
      </w:r>
      <w:proofErr w:type="spellEnd"/>
      <w:r>
        <w:rPr>
          <w:lang w:eastAsia="de-DE"/>
        </w:rPr>
        <w:t xml:space="preserve">, it does provide information on benefits, criteria for application and examples of where a </w:t>
      </w:r>
      <w:proofErr w:type="spellStart"/>
      <w:r>
        <w:rPr>
          <w:lang w:eastAsia="de-DE"/>
        </w:rPr>
        <w:t>MAtoN</w:t>
      </w:r>
      <w:proofErr w:type="spellEnd"/>
      <w:r>
        <w:rPr>
          <w:lang w:eastAsia="de-DE"/>
        </w:rPr>
        <w:t xml:space="preserve"> can be effectively used to enhance safe navigation. </w:t>
      </w:r>
    </w:p>
    <w:p w14:paraId="5FDCCEDF" w14:textId="77777777" w:rsidR="00A6184E" w:rsidRPr="000D47AF" w:rsidRDefault="00A6184E" w:rsidP="00A6184E">
      <w:pPr>
        <w:pStyle w:val="BodyText"/>
      </w:pPr>
      <w:r>
        <w:rPr>
          <w:lang w:eastAsia="de-DE"/>
        </w:rPr>
        <w:t xml:space="preserve">Appropriate IALA sources and references should be consulted for additional relevant information. </w:t>
      </w:r>
    </w:p>
    <w:p w14:paraId="34F921F8" w14:textId="77777777" w:rsidR="00A6184E" w:rsidRDefault="00A6184E" w:rsidP="00A6184E">
      <w:pPr>
        <w:pStyle w:val="Heading1"/>
        <w:keepLines w:val="0"/>
        <w:tabs>
          <w:tab w:val="clear" w:pos="0"/>
          <w:tab w:val="left" w:pos="567"/>
        </w:tabs>
        <w:spacing w:after="240" w:line="240" w:lineRule="auto"/>
        <w:ind w:left="567" w:hanging="567"/>
      </w:pPr>
      <w:r>
        <w:t>Definition</w:t>
      </w:r>
    </w:p>
    <w:p w14:paraId="54990295" w14:textId="77777777" w:rsidR="00A6184E" w:rsidRDefault="00A6184E" w:rsidP="00A6184E">
      <w:pPr>
        <w:pStyle w:val="Heading1separatationline"/>
      </w:pPr>
    </w:p>
    <w:p w14:paraId="0D04DFA8" w14:textId="77777777" w:rsidR="00A6184E" w:rsidRDefault="00A6184E" w:rsidP="00A6184E">
      <w:pPr>
        <w:pStyle w:val="BodyText"/>
        <w:rPr>
          <w:rFonts w:eastAsia="SimSun"/>
        </w:rPr>
      </w:pPr>
      <w:r w:rsidRPr="006E3DCE">
        <w:rPr>
          <w:rFonts w:eastAsia="SimSun"/>
        </w:rPr>
        <w:t>IALA Recommendation R1016 Mobile Marine Aids to Navigation (</w:t>
      </w:r>
      <w:proofErr w:type="spellStart"/>
      <w:r w:rsidRPr="006E3DCE">
        <w:rPr>
          <w:rFonts w:eastAsia="SimSun"/>
        </w:rPr>
        <w:t>MAtoN</w:t>
      </w:r>
      <w:proofErr w:type="spellEnd"/>
      <w:r>
        <w:rPr>
          <w:rFonts w:eastAsia="SimSun"/>
        </w:rPr>
        <w:t xml:space="preserve">) defines a </w:t>
      </w:r>
      <w:proofErr w:type="spellStart"/>
      <w:r w:rsidRPr="00DA1EBE">
        <w:rPr>
          <w:rFonts w:eastAsia="SimSun"/>
        </w:rPr>
        <w:t>MAtoN</w:t>
      </w:r>
      <w:proofErr w:type="spellEnd"/>
      <w:r w:rsidRPr="00DA1EBE">
        <w:rPr>
          <w:rFonts w:eastAsia="SimSun"/>
        </w:rPr>
        <w:t xml:space="preserve"> as</w:t>
      </w:r>
      <w:r>
        <w:rPr>
          <w:rFonts w:eastAsia="SimSun"/>
        </w:rPr>
        <w:t>:</w:t>
      </w:r>
    </w:p>
    <w:p w14:paraId="0F04D520" w14:textId="77777777" w:rsidR="00A6184E" w:rsidRPr="00DA1EBE" w:rsidRDefault="00A6184E" w:rsidP="00A6184E">
      <w:pPr>
        <w:pStyle w:val="BodyText"/>
        <w:ind w:left="708"/>
        <w:rPr>
          <w:rFonts w:eastAsia="SimSun"/>
          <w:i/>
        </w:rPr>
      </w:pPr>
      <w:r w:rsidRPr="00CC2285">
        <w:rPr>
          <w:rFonts w:eastAsia="SimSun" w:hint="eastAsia"/>
          <w:i/>
        </w:rPr>
        <w:t>a no</w:t>
      </w:r>
      <w:r>
        <w:rPr>
          <w:rFonts w:eastAsia="SimSun" w:hint="eastAsia"/>
          <w:i/>
        </w:rPr>
        <w:t>n-</w:t>
      </w:r>
      <w:r w:rsidRPr="00CC2285">
        <w:rPr>
          <w:rFonts w:eastAsia="SimSun" w:hint="eastAsia"/>
          <w:i/>
        </w:rPr>
        <w:t>fixed or un</w:t>
      </w:r>
      <w:r>
        <w:rPr>
          <w:rFonts w:eastAsia="SimSun" w:hint="eastAsia"/>
          <w:i/>
        </w:rPr>
        <w:t>-</w:t>
      </w:r>
      <w:r w:rsidRPr="00CC2285">
        <w:rPr>
          <w:rFonts w:eastAsia="SimSun" w:hint="eastAsia"/>
          <w:i/>
        </w:rPr>
        <w:t xml:space="preserve">moored </w:t>
      </w:r>
      <w:proofErr w:type="spellStart"/>
      <w:r w:rsidRPr="00CC2285">
        <w:rPr>
          <w:rFonts w:eastAsia="SimSun" w:hint="eastAsia"/>
          <w:i/>
        </w:rPr>
        <w:t>AtoN</w:t>
      </w:r>
      <w:proofErr w:type="spellEnd"/>
      <w:r w:rsidRPr="00CC2285">
        <w:rPr>
          <w:rFonts w:eastAsia="SimSun" w:hint="eastAsia"/>
          <w:i/>
        </w:rPr>
        <w:t>; but does not include a fixed or moored buoy that is adrift from station, temporary or otherwise</w:t>
      </w:r>
      <w:r w:rsidRPr="00DA1EBE">
        <w:rPr>
          <w:rFonts w:eastAsia="SimSun"/>
          <w:i/>
        </w:rPr>
        <w:t xml:space="preserve">. </w:t>
      </w:r>
    </w:p>
    <w:p w14:paraId="4770DCBB" w14:textId="77777777" w:rsidR="00A6184E" w:rsidRDefault="00A6184E" w:rsidP="00A6184E">
      <w:pPr>
        <w:pStyle w:val="BodyText"/>
        <w:rPr>
          <w:rFonts w:eastAsia="SimSun"/>
        </w:rPr>
      </w:pPr>
      <w:r>
        <w:rPr>
          <w:rFonts w:eastAsia="SimSun"/>
        </w:rPr>
        <w:t xml:space="preserve">For practical application, a </w:t>
      </w:r>
      <w:proofErr w:type="spellStart"/>
      <w:r>
        <w:rPr>
          <w:rFonts w:eastAsia="SimSun"/>
        </w:rPr>
        <w:t>MAtoN</w:t>
      </w:r>
      <w:proofErr w:type="spellEnd"/>
      <w:r>
        <w:rPr>
          <w:rFonts w:eastAsia="SimSun"/>
        </w:rPr>
        <w:t xml:space="preserve"> should be considered as a ‘concept’ that stems from the original purpose of a ‘Special Mark’, which indicates a special area or feature whose nature may be apparent from reference to a chart or other nautical publication. </w:t>
      </w:r>
    </w:p>
    <w:p w14:paraId="4FD0BCF0" w14:textId="77777777" w:rsidR="00A6184E" w:rsidRDefault="00A6184E" w:rsidP="00A6184E">
      <w:pPr>
        <w:pStyle w:val="BodyText"/>
        <w:rPr>
          <w:rFonts w:eastAsia="SimSun"/>
        </w:rPr>
      </w:pPr>
      <w:proofErr w:type="spellStart"/>
      <w:r>
        <w:rPr>
          <w:rFonts w:eastAsia="SimSun"/>
        </w:rPr>
        <w:t>MAtoN</w:t>
      </w:r>
      <w:proofErr w:type="spellEnd"/>
      <w:r>
        <w:rPr>
          <w:rFonts w:eastAsia="SimSun"/>
        </w:rPr>
        <w:t xml:space="preserve"> can be used for the marking hazards that represent a danger to safe navigation, that are not made fast to the shore (see section 3 below).  </w:t>
      </w:r>
    </w:p>
    <w:p w14:paraId="15ED1636" w14:textId="77777777" w:rsidR="00A6184E" w:rsidRDefault="00A6184E" w:rsidP="00A6184E">
      <w:pPr>
        <w:pStyle w:val="BodyText"/>
        <w:rPr>
          <w:rFonts w:eastAsia="SimSun"/>
        </w:rPr>
      </w:pPr>
      <w:r>
        <w:rPr>
          <w:rFonts w:eastAsia="SimSun"/>
        </w:rPr>
        <w:t xml:space="preserve">The objective, or goal, of a </w:t>
      </w:r>
      <w:proofErr w:type="spellStart"/>
      <w:r>
        <w:rPr>
          <w:rFonts w:eastAsia="SimSun"/>
        </w:rPr>
        <w:t>MAtoN</w:t>
      </w:r>
      <w:proofErr w:type="spellEnd"/>
      <w:r>
        <w:rPr>
          <w:rFonts w:eastAsia="SimSun"/>
        </w:rPr>
        <w:t xml:space="preserve"> is to mark a hazard to navigation, which cannot be marked by a fixed or moored </w:t>
      </w:r>
      <w:proofErr w:type="spellStart"/>
      <w:r>
        <w:rPr>
          <w:rFonts w:eastAsia="SimSun"/>
        </w:rPr>
        <w:t>AtoN</w:t>
      </w:r>
      <w:proofErr w:type="spellEnd"/>
      <w:r>
        <w:rPr>
          <w:rFonts w:eastAsia="SimSun"/>
        </w:rPr>
        <w:t xml:space="preserve">. </w:t>
      </w:r>
    </w:p>
    <w:p w14:paraId="4379D2FC" w14:textId="77777777" w:rsidR="00A6184E" w:rsidRDefault="00A6184E" w:rsidP="00A6184E">
      <w:pPr>
        <w:pStyle w:val="Heading1"/>
      </w:pPr>
      <w:r>
        <w:t>typical uses</w:t>
      </w:r>
    </w:p>
    <w:p w14:paraId="339FDE52" w14:textId="77777777" w:rsidR="00A6184E" w:rsidRDefault="00A6184E" w:rsidP="00A6184E">
      <w:pPr>
        <w:pStyle w:val="BodyText"/>
      </w:pPr>
      <w:proofErr w:type="spellStart"/>
      <w:r>
        <w:t>MAtoN</w:t>
      </w:r>
      <w:proofErr w:type="spellEnd"/>
      <w:r>
        <w:t xml:space="preserve"> </w:t>
      </w:r>
      <w:proofErr w:type="spellStart"/>
      <w:r>
        <w:t>maybe</w:t>
      </w:r>
      <w:proofErr w:type="spellEnd"/>
      <w:r>
        <w:t xml:space="preserve"> used, but not limited to, the following applications:</w:t>
      </w:r>
    </w:p>
    <w:p w14:paraId="1720C24A" w14:textId="77777777" w:rsidR="00A6184E" w:rsidRDefault="00A6184E" w:rsidP="00A6184E">
      <w:pPr>
        <w:pStyle w:val="BodyText"/>
        <w:numPr>
          <w:ilvl w:val="0"/>
          <w:numId w:val="48"/>
        </w:numPr>
        <w:spacing w:line="240" w:lineRule="auto"/>
        <w:jc w:val="both"/>
        <w:rPr>
          <w:lang w:eastAsia="de-DE"/>
        </w:rPr>
      </w:pPr>
      <w:r>
        <w:rPr>
          <w:lang w:eastAsia="de-DE"/>
        </w:rPr>
        <w:t>Mobile Ocean Data Acquisition System (ODAS) (e.g. currents, weather)</w:t>
      </w:r>
    </w:p>
    <w:p w14:paraId="5ECA43D5" w14:textId="77777777" w:rsidR="00A6184E" w:rsidRPr="00D576F8" w:rsidRDefault="00A6184E" w:rsidP="00A6184E">
      <w:pPr>
        <w:pStyle w:val="BodyText"/>
        <w:numPr>
          <w:ilvl w:val="0"/>
          <w:numId w:val="48"/>
        </w:numPr>
        <w:spacing w:line="240" w:lineRule="auto"/>
        <w:jc w:val="both"/>
        <w:rPr>
          <w:lang w:eastAsia="de-DE"/>
        </w:rPr>
      </w:pPr>
      <w:r>
        <w:rPr>
          <w:lang w:eastAsia="de-DE"/>
        </w:rPr>
        <w:lastRenderedPageBreak/>
        <w:t>D</w:t>
      </w:r>
      <w:r w:rsidRPr="00D576F8">
        <w:rPr>
          <w:lang w:eastAsia="de-DE"/>
        </w:rPr>
        <w:t>rifting wreckage (e</w:t>
      </w:r>
      <w:r>
        <w:rPr>
          <w:lang w:eastAsia="de-DE"/>
        </w:rPr>
        <w:t>.</w:t>
      </w:r>
      <w:r w:rsidRPr="00D576F8">
        <w:rPr>
          <w:lang w:eastAsia="de-DE"/>
        </w:rPr>
        <w:t xml:space="preserve">g. </w:t>
      </w:r>
      <w:r>
        <w:rPr>
          <w:lang w:eastAsia="de-DE"/>
        </w:rPr>
        <w:t xml:space="preserve">abandoned vessels, drifting shipping </w:t>
      </w:r>
      <w:proofErr w:type="gramStart"/>
      <w:r w:rsidRPr="00D576F8">
        <w:rPr>
          <w:lang w:eastAsia="de-DE"/>
        </w:rPr>
        <w:t>containers</w:t>
      </w:r>
      <w:r>
        <w:rPr>
          <w:lang w:eastAsia="de-DE"/>
        </w:rPr>
        <w:t xml:space="preserve"> </w:t>
      </w:r>
      <w:r w:rsidRPr="00D576F8">
        <w:rPr>
          <w:lang w:eastAsia="de-DE"/>
        </w:rPr>
        <w:t>,</w:t>
      </w:r>
      <w:proofErr w:type="gramEnd"/>
      <w:r w:rsidRPr="00D576F8">
        <w:rPr>
          <w:lang w:eastAsia="de-DE"/>
        </w:rPr>
        <w:t xml:space="preserve"> debris</w:t>
      </w:r>
      <w:r>
        <w:rPr>
          <w:lang w:eastAsia="de-DE"/>
        </w:rPr>
        <w:t xml:space="preserve"> that are not stationary</w:t>
      </w:r>
      <w:r w:rsidRPr="00D576F8">
        <w:rPr>
          <w:lang w:eastAsia="de-DE"/>
        </w:rPr>
        <w:t>)</w:t>
      </w:r>
    </w:p>
    <w:p w14:paraId="10993001" w14:textId="77777777" w:rsidR="00A6184E" w:rsidRDefault="00A6184E" w:rsidP="00A6184E">
      <w:pPr>
        <w:pStyle w:val="BodyText"/>
        <w:numPr>
          <w:ilvl w:val="0"/>
          <w:numId w:val="48"/>
        </w:numPr>
        <w:spacing w:line="240" w:lineRule="auto"/>
        <w:jc w:val="both"/>
        <w:rPr>
          <w:lang w:eastAsia="de-DE"/>
        </w:rPr>
      </w:pPr>
      <w:r>
        <w:rPr>
          <w:lang w:eastAsia="de-DE"/>
        </w:rPr>
        <w:t>Water quality &amp; pollution monitoring equipment or systems</w:t>
      </w:r>
    </w:p>
    <w:p w14:paraId="5FD33FDF" w14:textId="77777777" w:rsidR="00A6184E" w:rsidRDefault="00A6184E" w:rsidP="00A6184E">
      <w:pPr>
        <w:pStyle w:val="BodyText"/>
        <w:numPr>
          <w:ilvl w:val="0"/>
          <w:numId w:val="48"/>
        </w:numPr>
        <w:spacing w:line="240" w:lineRule="auto"/>
        <w:jc w:val="both"/>
        <w:rPr>
          <w:lang w:eastAsia="de-DE"/>
        </w:rPr>
      </w:pPr>
      <w:r>
        <w:rPr>
          <w:lang w:eastAsia="de-DE"/>
        </w:rPr>
        <w:t>Mobile guard zones &amp; convoys</w:t>
      </w:r>
    </w:p>
    <w:p w14:paraId="46463FFA" w14:textId="77777777" w:rsidR="00A6184E" w:rsidRDefault="00A6184E" w:rsidP="00A6184E">
      <w:pPr>
        <w:pStyle w:val="BodyText"/>
        <w:numPr>
          <w:ilvl w:val="0"/>
          <w:numId w:val="48"/>
        </w:numPr>
        <w:spacing w:line="240" w:lineRule="auto"/>
        <w:jc w:val="both"/>
        <w:rPr>
          <w:lang w:eastAsia="de-DE"/>
        </w:rPr>
      </w:pPr>
      <w:r>
        <w:rPr>
          <w:lang w:eastAsia="de-DE"/>
        </w:rPr>
        <w:t>Underwater operations</w:t>
      </w:r>
    </w:p>
    <w:p w14:paraId="10113E3A" w14:textId="77777777" w:rsidR="00A6184E" w:rsidRDefault="00A6184E" w:rsidP="00A6184E">
      <w:pPr>
        <w:pStyle w:val="BodyText"/>
        <w:numPr>
          <w:ilvl w:val="0"/>
          <w:numId w:val="48"/>
        </w:numPr>
        <w:spacing w:line="240" w:lineRule="auto"/>
        <w:jc w:val="both"/>
        <w:rPr>
          <w:lang w:eastAsia="de-DE"/>
        </w:rPr>
      </w:pPr>
      <w:r>
        <w:rPr>
          <w:lang w:eastAsia="de-DE"/>
        </w:rPr>
        <w:t>Enhance navigational safety during military operations (e.g. no sail zones during minesweeping, target exercises)</w:t>
      </w:r>
    </w:p>
    <w:p w14:paraId="008CF9D6" w14:textId="77777777" w:rsidR="00A6184E" w:rsidRPr="00BB0729" w:rsidRDefault="00A6184E" w:rsidP="00A6184E">
      <w:pPr>
        <w:pStyle w:val="BodyText"/>
        <w:numPr>
          <w:ilvl w:val="0"/>
          <w:numId w:val="48"/>
        </w:numPr>
        <w:spacing w:line="240" w:lineRule="auto"/>
        <w:jc w:val="both"/>
        <w:rPr>
          <w:rFonts w:eastAsia="Calibri"/>
          <w:lang w:eastAsia="de-DE"/>
        </w:rPr>
      </w:pPr>
      <w:r>
        <w:rPr>
          <w:lang w:eastAsia="de-DE"/>
        </w:rPr>
        <w:t>Identifying end of drifting lines (e.g. seismic survey lines and long fishing lines)</w:t>
      </w:r>
    </w:p>
    <w:p w14:paraId="3B593426" w14:textId="77777777" w:rsidR="00A6184E" w:rsidRPr="00BE25DE" w:rsidRDefault="00A6184E" w:rsidP="00A6184E">
      <w:pPr>
        <w:pStyle w:val="BodyText"/>
        <w:numPr>
          <w:ilvl w:val="0"/>
          <w:numId w:val="48"/>
        </w:numPr>
        <w:spacing w:line="240" w:lineRule="auto"/>
        <w:jc w:val="both"/>
        <w:rPr>
          <w:lang w:eastAsia="de-DE"/>
        </w:rPr>
      </w:pPr>
      <w:r>
        <w:rPr>
          <w:rFonts w:eastAsiaTheme="minorEastAsia" w:hint="eastAsia"/>
          <w:lang w:eastAsia="ko-KR"/>
        </w:rPr>
        <w:t>Towed and deployed applications (</w:t>
      </w:r>
      <w:proofErr w:type="spellStart"/>
      <w:r>
        <w:rPr>
          <w:rFonts w:eastAsiaTheme="minorEastAsia"/>
          <w:lang w:eastAsia="ko-KR"/>
        </w:rPr>
        <w:t>eg.</w:t>
      </w:r>
      <w:proofErr w:type="spellEnd"/>
      <w:r>
        <w:rPr>
          <w:rFonts w:eastAsiaTheme="minorEastAsia"/>
          <w:lang w:eastAsia="ko-KR"/>
        </w:rPr>
        <w:t xml:space="preserve"> c</w:t>
      </w:r>
      <w:r>
        <w:rPr>
          <w:rFonts w:eastAsiaTheme="minorEastAsia" w:hint="eastAsia"/>
          <w:lang w:eastAsia="ko-KR"/>
        </w:rPr>
        <w:t>able laying</w:t>
      </w:r>
      <w:r>
        <w:rPr>
          <w:rFonts w:eastAsiaTheme="minorEastAsia"/>
          <w:lang w:eastAsia="ko-KR"/>
        </w:rPr>
        <w:t xml:space="preserve">) (The use of </w:t>
      </w:r>
      <w:proofErr w:type="spellStart"/>
      <w:r>
        <w:rPr>
          <w:rFonts w:eastAsiaTheme="minorEastAsia"/>
          <w:lang w:eastAsia="ko-KR"/>
        </w:rPr>
        <w:t>MAtoN</w:t>
      </w:r>
      <w:proofErr w:type="spellEnd"/>
      <w:r>
        <w:rPr>
          <w:rFonts w:eastAsiaTheme="minorEastAsia"/>
          <w:lang w:eastAsia="ko-KR"/>
        </w:rPr>
        <w:t xml:space="preserve"> for this purpose does not remove the necessity to comply with any provision directed by Part C of the ColRegs)</w:t>
      </w:r>
    </w:p>
    <w:p w14:paraId="6832727D" w14:textId="77777777" w:rsidR="00A6184E" w:rsidRDefault="00A6184E" w:rsidP="00A6184E">
      <w:pPr>
        <w:pStyle w:val="BodyText"/>
        <w:numPr>
          <w:ilvl w:val="0"/>
          <w:numId w:val="48"/>
        </w:numPr>
        <w:spacing w:line="240" w:lineRule="auto"/>
        <w:jc w:val="both"/>
        <w:rPr>
          <w:lang w:eastAsia="de-DE"/>
        </w:rPr>
      </w:pPr>
      <w:r>
        <w:rPr>
          <w:rFonts w:eastAsiaTheme="minorEastAsia"/>
          <w:lang w:eastAsia="ko-KR"/>
        </w:rPr>
        <w:t>Pollution containment and clean up</w:t>
      </w:r>
    </w:p>
    <w:p w14:paraId="725F2529" w14:textId="77777777" w:rsidR="00A6184E" w:rsidRDefault="00A6184E" w:rsidP="00A6184E">
      <w:pPr>
        <w:pStyle w:val="BodyText"/>
        <w:numPr>
          <w:ilvl w:val="0"/>
          <w:numId w:val="48"/>
        </w:numPr>
        <w:spacing w:line="240" w:lineRule="auto"/>
        <w:jc w:val="both"/>
        <w:rPr>
          <w:lang w:eastAsia="de-DE"/>
        </w:rPr>
      </w:pPr>
      <w:r w:rsidRPr="008A728E">
        <w:rPr>
          <w:lang w:eastAsia="de-DE"/>
        </w:rPr>
        <w:t xml:space="preserve">Search &amp; Rescue applications </w:t>
      </w:r>
    </w:p>
    <w:p w14:paraId="47218A7C" w14:textId="77777777" w:rsidR="00A6184E" w:rsidRPr="008A728E" w:rsidRDefault="00A6184E" w:rsidP="00A6184E">
      <w:pPr>
        <w:pStyle w:val="BodyText"/>
        <w:numPr>
          <w:ilvl w:val="0"/>
          <w:numId w:val="48"/>
        </w:numPr>
        <w:spacing w:line="240" w:lineRule="auto"/>
        <w:jc w:val="both"/>
        <w:rPr>
          <w:lang w:eastAsia="de-DE"/>
        </w:rPr>
      </w:pPr>
      <w:r>
        <w:rPr>
          <w:lang w:eastAsia="de-DE"/>
        </w:rPr>
        <w:t>Small unmanned systems and equipment</w:t>
      </w:r>
    </w:p>
    <w:p w14:paraId="6CCA82CC" w14:textId="77777777" w:rsidR="00A6184E" w:rsidRDefault="00A6184E" w:rsidP="00A6184E">
      <w:pPr>
        <w:pStyle w:val="BodyText"/>
        <w:numPr>
          <w:ilvl w:val="0"/>
          <w:numId w:val="48"/>
        </w:numPr>
        <w:spacing w:line="240" w:lineRule="auto"/>
        <w:jc w:val="both"/>
        <w:rPr>
          <w:rFonts w:eastAsia="Calibri"/>
          <w:lang w:eastAsia="de-DE"/>
        </w:rPr>
      </w:pPr>
      <w:r>
        <w:rPr>
          <w:lang w:eastAsia="de-DE"/>
        </w:rPr>
        <w:t>Special events (</w:t>
      </w:r>
      <w:proofErr w:type="spellStart"/>
      <w:r>
        <w:rPr>
          <w:lang w:eastAsia="de-DE"/>
        </w:rPr>
        <w:t>eg.</w:t>
      </w:r>
      <w:proofErr w:type="spellEnd"/>
      <w:r>
        <w:rPr>
          <w:lang w:eastAsia="de-DE"/>
        </w:rPr>
        <w:t xml:space="preserve"> channel swimming).</w:t>
      </w:r>
    </w:p>
    <w:p w14:paraId="3008BE74" w14:textId="77777777" w:rsidR="00A6184E" w:rsidRPr="00D43242" w:rsidRDefault="00A6184E" w:rsidP="00A6184E">
      <w:pPr>
        <w:pStyle w:val="BodyText"/>
      </w:pPr>
    </w:p>
    <w:p w14:paraId="5A7F22CF" w14:textId="77777777" w:rsidR="00A6184E" w:rsidRPr="00D43242" w:rsidRDefault="00A6184E" w:rsidP="00A6184E">
      <w:pPr>
        <w:pStyle w:val="BodyText"/>
      </w:pPr>
      <w:r>
        <w:t xml:space="preserve">An AIS device fitted to a </w:t>
      </w:r>
      <w:proofErr w:type="spellStart"/>
      <w:r>
        <w:t>MAtoN</w:t>
      </w:r>
      <w:proofErr w:type="spellEnd"/>
      <w:r>
        <w:t xml:space="preserve"> is classified as a Group A Autonomous Marine Radio </w:t>
      </w:r>
      <w:proofErr w:type="gramStart"/>
      <w:r>
        <w:t>Device(</w:t>
      </w:r>
      <w:proofErr w:type="gramEnd"/>
      <w:r>
        <w:t xml:space="preserve">AMRD). </w:t>
      </w:r>
    </w:p>
    <w:p w14:paraId="5A6741A7" w14:textId="77777777" w:rsidR="00A6184E" w:rsidRPr="00993B7D" w:rsidRDefault="00A6184E" w:rsidP="00A6184E">
      <w:pPr>
        <w:pStyle w:val="Heading1"/>
        <w:keepLines w:val="0"/>
        <w:tabs>
          <w:tab w:val="clear" w:pos="0"/>
          <w:tab w:val="left" w:pos="567"/>
        </w:tabs>
        <w:spacing w:after="240" w:line="240" w:lineRule="auto"/>
        <w:ind w:left="567" w:hanging="567"/>
      </w:pPr>
      <w:r>
        <w:t>Type</w:t>
      </w:r>
      <w:r w:rsidRPr="00993B7D">
        <w:t xml:space="preserve"> </w:t>
      </w:r>
      <w:r>
        <w:t>of mobile aton</w:t>
      </w:r>
    </w:p>
    <w:p w14:paraId="464E976F" w14:textId="77777777" w:rsidR="00A6184E" w:rsidRPr="00DA1EBE" w:rsidRDefault="00A6184E" w:rsidP="00A6184E">
      <w:pPr>
        <w:rPr>
          <w:rFonts w:ascii="Arial" w:hAnsi="Arial" w:cs="Arial"/>
          <w:sz w:val="22"/>
          <w:lang w:val="en-AU"/>
        </w:rPr>
      </w:pPr>
      <w:proofErr w:type="spellStart"/>
      <w:r w:rsidRPr="00DA1EBE">
        <w:rPr>
          <w:sz w:val="22"/>
          <w:lang w:val="en-AU" w:eastAsia="de-DE"/>
        </w:rPr>
        <w:t>MAtoN</w:t>
      </w:r>
      <w:proofErr w:type="spellEnd"/>
      <w:r w:rsidRPr="00DA1EBE">
        <w:rPr>
          <w:sz w:val="22"/>
          <w:lang w:val="en-AU" w:eastAsia="de-DE"/>
        </w:rPr>
        <w:t xml:space="preserve"> can be either physical or virtual. </w:t>
      </w:r>
      <w:r w:rsidRPr="00EE543F">
        <w:rPr>
          <w:rFonts w:asciiTheme="majorHAnsi" w:hAnsiTheme="majorHAnsi" w:cstheme="majorHAnsi"/>
          <w:color w:val="252525"/>
          <w:sz w:val="22"/>
          <w:shd w:val="clear" w:color="auto" w:fill="FFFFFF"/>
        </w:rPr>
        <w:t>Competent Authority (</w:t>
      </w:r>
      <w:proofErr w:type="spellStart"/>
      <w:r w:rsidRPr="00EE543F">
        <w:rPr>
          <w:rStyle w:val="mw-lingo-tooltip-abbr"/>
          <w:rFonts w:asciiTheme="majorHAnsi" w:hAnsiTheme="majorHAnsi" w:cstheme="majorHAnsi"/>
          <w:color w:val="252525"/>
          <w:sz w:val="22"/>
          <w:shd w:val="clear" w:color="auto" w:fill="FFFFFF"/>
        </w:rPr>
        <w:t>AtoN</w:t>
      </w:r>
      <w:proofErr w:type="spellEnd"/>
      <w:r w:rsidRPr="00EE543F">
        <w:rPr>
          <w:rFonts w:asciiTheme="majorHAnsi" w:hAnsiTheme="majorHAnsi" w:cstheme="majorHAnsi"/>
          <w:color w:val="252525"/>
          <w:sz w:val="22"/>
          <w:shd w:val="clear" w:color="auto" w:fill="FFFFFF"/>
        </w:rPr>
        <w:t>)</w:t>
      </w:r>
      <w:r>
        <w:rPr>
          <w:rFonts w:asciiTheme="majorHAnsi" w:hAnsiTheme="majorHAnsi" w:cstheme="majorHAnsi"/>
          <w:color w:val="252525"/>
          <w:sz w:val="22"/>
          <w:shd w:val="clear" w:color="auto" w:fill="FFFFFF"/>
        </w:rPr>
        <w:t xml:space="preserve"> </w:t>
      </w:r>
      <w:r w:rsidRPr="00DA1EBE">
        <w:rPr>
          <w:sz w:val="22"/>
          <w:lang w:val="en-AU" w:eastAsia="de-DE"/>
        </w:rPr>
        <w:t xml:space="preserve">should </w:t>
      </w:r>
      <w:r>
        <w:rPr>
          <w:sz w:val="22"/>
          <w:lang w:val="en-AU" w:eastAsia="de-DE"/>
        </w:rPr>
        <w:t xml:space="preserve">consider the most appropriate type of </w:t>
      </w:r>
      <w:proofErr w:type="spellStart"/>
      <w:r>
        <w:rPr>
          <w:sz w:val="22"/>
          <w:lang w:val="en-AU" w:eastAsia="de-DE"/>
        </w:rPr>
        <w:t>MAtoN</w:t>
      </w:r>
      <w:proofErr w:type="spellEnd"/>
      <w:r>
        <w:rPr>
          <w:sz w:val="22"/>
          <w:lang w:val="en-AU" w:eastAsia="de-DE"/>
        </w:rPr>
        <w:t xml:space="preserve"> to use for a </w:t>
      </w:r>
      <w:proofErr w:type="gramStart"/>
      <w:r>
        <w:rPr>
          <w:sz w:val="22"/>
          <w:lang w:val="en-AU" w:eastAsia="de-DE"/>
        </w:rPr>
        <w:t>particular scenario</w:t>
      </w:r>
      <w:proofErr w:type="gramEnd"/>
      <w:r>
        <w:rPr>
          <w:sz w:val="22"/>
          <w:lang w:val="en-AU" w:eastAsia="de-DE"/>
        </w:rPr>
        <w:t xml:space="preserve"> </w:t>
      </w:r>
      <w:r w:rsidRPr="00DA1EBE">
        <w:rPr>
          <w:sz w:val="22"/>
          <w:lang w:val="en-AU" w:eastAsia="de-DE"/>
        </w:rPr>
        <w:t>based on</w:t>
      </w:r>
      <w:r>
        <w:rPr>
          <w:sz w:val="22"/>
          <w:lang w:val="en-AU" w:eastAsia="de-DE"/>
        </w:rPr>
        <w:t xml:space="preserve"> a</w:t>
      </w:r>
      <w:r w:rsidRPr="00DA1EBE">
        <w:rPr>
          <w:sz w:val="22"/>
          <w:lang w:val="en-AU" w:eastAsia="de-DE"/>
        </w:rPr>
        <w:t xml:space="preserve"> risk assessmen</w:t>
      </w:r>
      <w:r>
        <w:rPr>
          <w:sz w:val="22"/>
          <w:lang w:val="en-AU" w:eastAsia="de-DE"/>
        </w:rPr>
        <w:t>t</w:t>
      </w:r>
      <w:r w:rsidRPr="00DA1EBE">
        <w:rPr>
          <w:sz w:val="22"/>
          <w:lang w:val="en-AU" w:eastAsia="de-DE"/>
        </w:rPr>
        <w:t>.</w:t>
      </w:r>
    </w:p>
    <w:p w14:paraId="50144927" w14:textId="77777777" w:rsidR="00A6184E" w:rsidRPr="00857D75" w:rsidRDefault="00A6184E" w:rsidP="00A6184E">
      <w:pPr>
        <w:pStyle w:val="Heading2"/>
        <w:rPr>
          <w:lang w:val="en-IE"/>
        </w:rPr>
      </w:pPr>
      <w:r w:rsidRPr="00857D75">
        <w:rPr>
          <w:lang w:val="en-IE"/>
        </w:rPr>
        <w:t xml:space="preserve">Physical </w:t>
      </w:r>
      <w:r>
        <w:rPr>
          <w:lang w:val="en-IE"/>
        </w:rPr>
        <w:t>M</w:t>
      </w:r>
      <w:r w:rsidRPr="00857D75">
        <w:rPr>
          <w:lang w:val="en-IE"/>
        </w:rPr>
        <w:t>AtoN</w:t>
      </w:r>
    </w:p>
    <w:p w14:paraId="3547301D" w14:textId="77777777" w:rsidR="00A6184E" w:rsidRDefault="00A6184E" w:rsidP="00A6184E">
      <w:pPr>
        <w:autoSpaceDE w:val="0"/>
        <w:autoSpaceDN w:val="0"/>
        <w:adjustRightInd w:val="0"/>
        <w:rPr>
          <w:lang w:eastAsia="de-DE"/>
        </w:rPr>
      </w:pPr>
      <w:r w:rsidRPr="00DA1EBE">
        <w:rPr>
          <w:sz w:val="22"/>
          <w:lang w:eastAsia="de-DE"/>
        </w:rPr>
        <w:t>Depending on the applicati</w:t>
      </w:r>
      <w:r w:rsidRPr="00196CEF">
        <w:rPr>
          <w:sz w:val="22"/>
          <w:lang w:eastAsia="de-DE"/>
        </w:rPr>
        <w:t xml:space="preserve">on, the size and shape of the floating </w:t>
      </w:r>
      <w:r w:rsidRPr="00596B16">
        <w:rPr>
          <w:sz w:val="22"/>
          <w:lang w:eastAsia="de-DE"/>
        </w:rPr>
        <w:t xml:space="preserve">physical </w:t>
      </w:r>
      <w:proofErr w:type="spellStart"/>
      <w:r>
        <w:rPr>
          <w:sz w:val="22"/>
          <w:lang w:eastAsia="de-DE"/>
        </w:rPr>
        <w:t>MAtoN</w:t>
      </w:r>
      <w:proofErr w:type="spellEnd"/>
      <w:r w:rsidRPr="00DA1EBE">
        <w:rPr>
          <w:sz w:val="22"/>
          <w:lang w:eastAsia="de-DE"/>
        </w:rPr>
        <w:t xml:space="preserve"> will vary. </w:t>
      </w:r>
      <w:r>
        <w:rPr>
          <w:sz w:val="22"/>
          <w:lang w:eastAsia="de-DE"/>
        </w:rPr>
        <w:t xml:space="preserve"> </w:t>
      </w:r>
      <w:r w:rsidRPr="00DA1EBE">
        <w:rPr>
          <w:sz w:val="22"/>
          <w:lang w:eastAsia="de-DE"/>
        </w:rPr>
        <w:t xml:space="preserve">Physical </w:t>
      </w:r>
      <w:proofErr w:type="spellStart"/>
      <w:r w:rsidRPr="00DA1EBE">
        <w:rPr>
          <w:sz w:val="22"/>
          <w:lang w:eastAsia="de-DE"/>
        </w:rPr>
        <w:t>MAtoN</w:t>
      </w:r>
      <w:proofErr w:type="spellEnd"/>
      <w:r w:rsidRPr="00DA1EBE">
        <w:rPr>
          <w:sz w:val="22"/>
          <w:lang w:eastAsia="de-DE"/>
        </w:rPr>
        <w:t xml:space="preserve"> may also be used to mark a moving object, for example the extremity </w:t>
      </w:r>
      <w:r>
        <w:rPr>
          <w:sz w:val="22"/>
          <w:lang w:eastAsia="de-DE"/>
        </w:rPr>
        <w:t xml:space="preserve">and spread </w:t>
      </w:r>
      <w:r w:rsidRPr="00DA1EBE">
        <w:rPr>
          <w:sz w:val="22"/>
          <w:lang w:eastAsia="de-DE"/>
        </w:rPr>
        <w:t xml:space="preserve">of towed </w:t>
      </w:r>
      <w:r>
        <w:rPr>
          <w:sz w:val="22"/>
          <w:lang w:eastAsia="de-DE"/>
        </w:rPr>
        <w:t>streamers</w:t>
      </w:r>
      <w:r w:rsidRPr="00DA1EBE">
        <w:rPr>
          <w:sz w:val="22"/>
          <w:lang w:eastAsia="de-DE"/>
        </w:rPr>
        <w:t xml:space="preserve"> from a seismic survey vessel.</w:t>
      </w:r>
      <w:r w:rsidRPr="00196CEF">
        <w:rPr>
          <w:sz w:val="22"/>
          <w:lang w:eastAsia="de-DE"/>
        </w:rPr>
        <w:t xml:space="preserve"> </w:t>
      </w:r>
    </w:p>
    <w:p w14:paraId="070DA54D" w14:textId="77777777" w:rsidR="00A6184E" w:rsidRDefault="00A6184E" w:rsidP="00A6184E">
      <w:pPr>
        <w:autoSpaceDE w:val="0"/>
        <w:autoSpaceDN w:val="0"/>
        <w:adjustRightInd w:val="0"/>
        <w:rPr>
          <w:lang w:eastAsia="de-DE"/>
        </w:rPr>
      </w:pPr>
    </w:p>
    <w:p w14:paraId="318B2981" w14:textId="77777777" w:rsidR="00A6184E" w:rsidRDefault="00A6184E" w:rsidP="00A6184E">
      <w:pPr>
        <w:autoSpaceDE w:val="0"/>
        <w:autoSpaceDN w:val="0"/>
        <w:adjustRightInd w:val="0"/>
        <w:rPr>
          <w:lang w:val="en-AU" w:eastAsia="de-DE"/>
        </w:rPr>
      </w:pPr>
      <w:r w:rsidRPr="00DA1EBE">
        <w:rPr>
          <w:sz w:val="22"/>
          <w:lang w:val="en-AU" w:eastAsia="de-DE"/>
        </w:rPr>
        <w:t xml:space="preserve">Physical </w:t>
      </w:r>
      <w:proofErr w:type="spellStart"/>
      <w:r w:rsidRPr="00DA1EBE">
        <w:rPr>
          <w:sz w:val="22"/>
          <w:lang w:val="en-AU" w:eastAsia="de-DE"/>
        </w:rPr>
        <w:t>MAtoN</w:t>
      </w:r>
      <w:proofErr w:type="spellEnd"/>
      <w:r w:rsidRPr="00DA1EBE">
        <w:rPr>
          <w:sz w:val="22"/>
          <w:lang w:val="en-AU" w:eastAsia="de-DE"/>
        </w:rPr>
        <w:t xml:space="preserve"> s</w:t>
      </w:r>
      <w:r>
        <w:rPr>
          <w:sz w:val="22"/>
          <w:lang w:val="en-AU" w:eastAsia="de-DE"/>
        </w:rPr>
        <w:t>hould, where possible,</w:t>
      </w:r>
      <w:r w:rsidRPr="00DA1EBE">
        <w:rPr>
          <w:sz w:val="22"/>
          <w:lang w:val="en-AU" w:eastAsia="de-DE"/>
        </w:rPr>
        <w:t xml:space="preserve"> be designed to meet the following specifications</w:t>
      </w:r>
      <w:r>
        <w:rPr>
          <w:sz w:val="22"/>
          <w:lang w:val="en-AU" w:eastAsia="de-DE"/>
        </w:rPr>
        <w:t xml:space="preserve"> and light characteristics:</w:t>
      </w:r>
    </w:p>
    <w:p w14:paraId="42C40BFC" w14:textId="77777777" w:rsidR="00A6184E" w:rsidRDefault="00A6184E" w:rsidP="00A6184E">
      <w:pPr>
        <w:autoSpaceDE w:val="0"/>
        <w:autoSpaceDN w:val="0"/>
        <w:adjustRightInd w:val="0"/>
        <w:rPr>
          <w:lang w:val="en-AU" w:eastAsia="de-DE"/>
        </w:rPr>
      </w:pPr>
      <w:r w:rsidRPr="00DA1EBE">
        <w:rPr>
          <w:sz w:val="22"/>
          <w:lang w:val="en-AU" w:eastAsia="de-DE"/>
        </w:rPr>
        <w:t xml:space="preserve"> </w:t>
      </w:r>
    </w:p>
    <w:p w14:paraId="760C9F61" w14:textId="77777777" w:rsidR="00A6184E" w:rsidRPr="00DA1EBE" w:rsidRDefault="00A6184E" w:rsidP="00A6184E">
      <w:pPr>
        <w:pStyle w:val="Caption"/>
        <w:keepNext/>
        <w:jc w:val="center"/>
        <w:rPr>
          <w:b w:val="0"/>
          <w:i w:val="0"/>
          <w:color w:val="auto"/>
          <w:szCs w:val="18"/>
          <w:u w:val="none"/>
        </w:rPr>
      </w:pPr>
      <w:r w:rsidRPr="00DA1EBE">
        <w:rPr>
          <w:b w:val="0"/>
          <w:i w:val="0"/>
          <w:color w:val="auto"/>
          <w:szCs w:val="18"/>
          <w:u w:val="none"/>
        </w:rPr>
        <w:t xml:space="preserve">Table </w:t>
      </w:r>
      <w:r w:rsidRPr="00DA1EBE">
        <w:rPr>
          <w:b w:val="0"/>
          <w:i w:val="0"/>
          <w:color w:val="auto"/>
          <w:szCs w:val="18"/>
          <w:u w:val="none"/>
        </w:rPr>
        <w:fldChar w:fldCharType="begin"/>
      </w:r>
      <w:r w:rsidRPr="00DA1EBE">
        <w:rPr>
          <w:b w:val="0"/>
          <w:i w:val="0"/>
          <w:color w:val="auto"/>
          <w:szCs w:val="18"/>
          <w:u w:val="none"/>
        </w:rPr>
        <w:instrText xml:space="preserve"> SEQ Table \* ARABIC </w:instrText>
      </w:r>
      <w:r w:rsidRPr="00DA1EBE">
        <w:rPr>
          <w:b w:val="0"/>
          <w:i w:val="0"/>
          <w:color w:val="auto"/>
          <w:szCs w:val="18"/>
          <w:u w:val="none"/>
        </w:rPr>
        <w:fldChar w:fldCharType="separate"/>
      </w:r>
      <w:r w:rsidRPr="00DA1EBE">
        <w:rPr>
          <w:b w:val="0"/>
          <w:i w:val="0"/>
          <w:noProof/>
          <w:color w:val="auto"/>
          <w:szCs w:val="18"/>
          <w:u w:val="none"/>
        </w:rPr>
        <w:t>1</w:t>
      </w:r>
      <w:r w:rsidRPr="00DA1EBE">
        <w:rPr>
          <w:b w:val="0"/>
          <w:i w:val="0"/>
          <w:color w:val="auto"/>
          <w:szCs w:val="18"/>
          <w:u w:val="none"/>
        </w:rPr>
        <w:fldChar w:fldCharType="end"/>
      </w:r>
      <w:r w:rsidRPr="00DA1EBE">
        <w:rPr>
          <w:b w:val="0"/>
          <w:i w:val="0"/>
          <w:color w:val="auto"/>
          <w:szCs w:val="18"/>
          <w:u w:val="none"/>
        </w:rPr>
        <w:t xml:space="preserve">- Physical </w:t>
      </w:r>
      <w:proofErr w:type="spellStart"/>
      <w:r w:rsidRPr="00DA1EBE">
        <w:rPr>
          <w:b w:val="0"/>
          <w:i w:val="0"/>
          <w:color w:val="auto"/>
          <w:szCs w:val="18"/>
          <w:u w:val="none"/>
        </w:rPr>
        <w:t>MAtoN</w:t>
      </w:r>
      <w:proofErr w:type="spellEnd"/>
      <w:r w:rsidRPr="00DA1EBE">
        <w:rPr>
          <w:b w:val="0"/>
          <w:i w:val="0"/>
          <w:color w:val="auto"/>
          <w:szCs w:val="18"/>
          <w:u w:val="none"/>
        </w:rPr>
        <w:t xml:space="preserve"> characteristics </w:t>
      </w:r>
    </w:p>
    <w:tbl>
      <w:tblPr>
        <w:tblStyle w:val="TableGrid"/>
        <w:tblW w:w="0" w:type="auto"/>
        <w:jc w:val="center"/>
        <w:tblLook w:val="04A0" w:firstRow="1" w:lastRow="0" w:firstColumn="1" w:lastColumn="0" w:noHBand="0" w:noVBand="1"/>
      </w:tblPr>
      <w:tblGrid>
        <w:gridCol w:w="1874"/>
        <w:gridCol w:w="7022"/>
      </w:tblGrid>
      <w:tr w:rsidR="00A6184E" w:rsidRPr="001239C3" w14:paraId="2D0DF962" w14:textId="77777777" w:rsidTr="00DF1D78">
        <w:trPr>
          <w:jc w:val="center"/>
        </w:trPr>
        <w:tc>
          <w:tcPr>
            <w:tcW w:w="8896" w:type="dxa"/>
            <w:gridSpan w:val="2"/>
            <w:shd w:val="clear" w:color="auto" w:fill="D9D9D9" w:themeFill="background1" w:themeFillShade="D9"/>
          </w:tcPr>
          <w:p w14:paraId="5D4B4E76" w14:textId="77777777" w:rsidR="00A6184E" w:rsidRPr="00DA1EBE" w:rsidRDefault="00A6184E" w:rsidP="00DF1D78">
            <w:pPr>
              <w:autoSpaceDE w:val="0"/>
              <w:autoSpaceDN w:val="0"/>
              <w:adjustRightInd w:val="0"/>
              <w:jc w:val="center"/>
              <w:rPr>
                <w:rFonts w:asciiTheme="majorHAnsi" w:eastAsia="Times New Roman" w:hAnsiTheme="majorHAnsi" w:cs="Arial"/>
                <w:sz w:val="22"/>
                <w:lang w:val="en-IE"/>
              </w:rPr>
            </w:pPr>
            <w:r w:rsidRPr="00DA1EBE">
              <w:rPr>
                <w:rFonts w:asciiTheme="majorHAnsi" w:eastAsia="Times New Roman" w:hAnsiTheme="majorHAnsi" w:cs="Arial"/>
                <w:sz w:val="22"/>
                <w:lang w:val="en-IE"/>
              </w:rPr>
              <w:t>Buoy / mark characteristics</w:t>
            </w:r>
          </w:p>
        </w:tc>
      </w:tr>
      <w:tr w:rsidR="00A6184E" w:rsidRPr="001239C3" w14:paraId="2EBE8552" w14:textId="77777777" w:rsidTr="00DF1D78">
        <w:trPr>
          <w:jc w:val="center"/>
        </w:trPr>
        <w:tc>
          <w:tcPr>
            <w:tcW w:w="1874" w:type="dxa"/>
          </w:tcPr>
          <w:p w14:paraId="0C24E964"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 xml:space="preserve">Colour </w:t>
            </w:r>
          </w:p>
        </w:tc>
        <w:tc>
          <w:tcPr>
            <w:tcW w:w="7022" w:type="dxa"/>
          </w:tcPr>
          <w:p w14:paraId="7F1A4B0F"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Yellow</w:t>
            </w:r>
          </w:p>
        </w:tc>
      </w:tr>
      <w:tr w:rsidR="00A6184E" w:rsidRPr="001239C3" w14:paraId="70050EE8" w14:textId="77777777" w:rsidTr="00DF1D78">
        <w:trPr>
          <w:jc w:val="center"/>
        </w:trPr>
        <w:tc>
          <w:tcPr>
            <w:tcW w:w="1874" w:type="dxa"/>
          </w:tcPr>
          <w:p w14:paraId="5E0D72D4"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Shape</w:t>
            </w:r>
          </w:p>
        </w:tc>
        <w:tc>
          <w:tcPr>
            <w:tcW w:w="7022" w:type="dxa"/>
          </w:tcPr>
          <w:p w14:paraId="44FB1944"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Optional, but not in conflict with lateral or cardinal marks. Shape may also depend on method of deployment</w:t>
            </w:r>
          </w:p>
        </w:tc>
      </w:tr>
      <w:tr w:rsidR="00A6184E" w:rsidRPr="001239C3" w14:paraId="2E4EE44D" w14:textId="77777777" w:rsidTr="00DF1D78">
        <w:trPr>
          <w:jc w:val="center"/>
        </w:trPr>
        <w:tc>
          <w:tcPr>
            <w:tcW w:w="1874" w:type="dxa"/>
          </w:tcPr>
          <w:p w14:paraId="0D19C5E2"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Day mark</w:t>
            </w:r>
          </w:p>
        </w:tc>
        <w:tc>
          <w:tcPr>
            <w:tcW w:w="7022" w:type="dxa"/>
          </w:tcPr>
          <w:p w14:paraId="30C91C49"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Special Mark, if practicable</w:t>
            </w:r>
          </w:p>
        </w:tc>
      </w:tr>
      <w:tr w:rsidR="00A6184E" w:rsidRPr="001239C3" w14:paraId="48103775" w14:textId="77777777" w:rsidTr="00DF1D78">
        <w:trPr>
          <w:jc w:val="center"/>
        </w:trPr>
        <w:tc>
          <w:tcPr>
            <w:tcW w:w="8896" w:type="dxa"/>
            <w:gridSpan w:val="2"/>
            <w:shd w:val="clear" w:color="auto" w:fill="D9D9D9" w:themeFill="background1" w:themeFillShade="D9"/>
          </w:tcPr>
          <w:p w14:paraId="23993843" w14:textId="77777777" w:rsidR="00A6184E" w:rsidRPr="00DA1EBE" w:rsidRDefault="00A6184E" w:rsidP="00DF1D78">
            <w:pPr>
              <w:autoSpaceDE w:val="0"/>
              <w:autoSpaceDN w:val="0"/>
              <w:adjustRightInd w:val="0"/>
              <w:jc w:val="center"/>
              <w:rPr>
                <w:rFonts w:asciiTheme="majorHAnsi" w:eastAsia="Times New Roman" w:hAnsiTheme="majorHAnsi" w:cs="Arial"/>
                <w:sz w:val="22"/>
                <w:lang w:val="en-IE"/>
              </w:rPr>
            </w:pPr>
            <w:r w:rsidRPr="00DA1EBE">
              <w:rPr>
                <w:rFonts w:asciiTheme="majorHAnsi" w:eastAsia="Times New Roman" w:hAnsiTheme="majorHAnsi" w:cs="Arial"/>
                <w:sz w:val="22"/>
                <w:lang w:val="en-IE"/>
              </w:rPr>
              <w:lastRenderedPageBreak/>
              <w:t>Light Characteristics</w:t>
            </w:r>
          </w:p>
        </w:tc>
      </w:tr>
      <w:tr w:rsidR="00A6184E" w:rsidRPr="001239C3" w14:paraId="5FA49BB9" w14:textId="77777777" w:rsidTr="00DF1D78">
        <w:trPr>
          <w:jc w:val="center"/>
        </w:trPr>
        <w:tc>
          <w:tcPr>
            <w:tcW w:w="1874" w:type="dxa"/>
          </w:tcPr>
          <w:p w14:paraId="312C6A88"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 xml:space="preserve">Colour </w:t>
            </w:r>
          </w:p>
        </w:tc>
        <w:tc>
          <w:tcPr>
            <w:tcW w:w="7022" w:type="dxa"/>
          </w:tcPr>
          <w:p w14:paraId="0FFFB3E2" w14:textId="77777777" w:rsidR="00A6184E" w:rsidRPr="00DA1EBE" w:rsidRDefault="00A6184E" w:rsidP="00DF1D78">
            <w:pPr>
              <w:autoSpaceDE w:val="0"/>
              <w:autoSpaceDN w:val="0"/>
              <w:adjustRightInd w:val="0"/>
              <w:rPr>
                <w:sz w:val="22"/>
              </w:rPr>
            </w:pPr>
            <w:r w:rsidRPr="00DA1EBE">
              <w:rPr>
                <w:sz w:val="22"/>
              </w:rPr>
              <w:t>Yellow</w:t>
            </w:r>
          </w:p>
        </w:tc>
      </w:tr>
      <w:tr w:rsidR="00A6184E" w:rsidRPr="001239C3" w14:paraId="0818FF03" w14:textId="77777777" w:rsidTr="00DF1D78">
        <w:trPr>
          <w:jc w:val="center"/>
        </w:trPr>
        <w:tc>
          <w:tcPr>
            <w:tcW w:w="1874" w:type="dxa"/>
          </w:tcPr>
          <w:p w14:paraId="48F6F201"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Rhythm</w:t>
            </w:r>
          </w:p>
        </w:tc>
        <w:tc>
          <w:tcPr>
            <w:tcW w:w="7022" w:type="dxa"/>
          </w:tcPr>
          <w:p w14:paraId="44AEFC7C" w14:textId="77777777" w:rsidR="00A6184E" w:rsidRPr="00DA1EBE" w:rsidRDefault="00A6184E" w:rsidP="00DF1D78">
            <w:pPr>
              <w:autoSpaceDE w:val="0"/>
              <w:autoSpaceDN w:val="0"/>
              <w:adjustRightInd w:val="0"/>
              <w:rPr>
                <w:sz w:val="22"/>
              </w:rPr>
            </w:pPr>
            <w:r w:rsidRPr="00DA1EBE">
              <w:rPr>
                <w:sz w:val="22"/>
              </w:rPr>
              <w:t>Flicker 1s Eclipse 0.7s Repeat Flicker 1s Eclipse 0.5s Normal Fl 1s Eclipse 0.5s Normal Fl 1s Eclipse 3s. (Flicker 5hz) Minimum nominal range 3NM</w:t>
            </w:r>
          </w:p>
        </w:tc>
      </w:tr>
      <w:tr w:rsidR="00A6184E" w:rsidRPr="001239C3" w14:paraId="2529B530" w14:textId="77777777" w:rsidTr="00DF1D78">
        <w:trPr>
          <w:jc w:val="center"/>
        </w:trPr>
        <w:tc>
          <w:tcPr>
            <w:tcW w:w="1874" w:type="dxa"/>
          </w:tcPr>
          <w:p w14:paraId="41FBC106"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Racon</w:t>
            </w:r>
          </w:p>
        </w:tc>
        <w:tc>
          <w:tcPr>
            <w:tcW w:w="7022" w:type="dxa"/>
          </w:tcPr>
          <w:p w14:paraId="7228E017" w14:textId="77777777" w:rsidR="00A6184E" w:rsidRPr="00DA1EBE" w:rsidDel="00DD3211" w:rsidRDefault="00A6184E" w:rsidP="00DF1D78">
            <w:pPr>
              <w:autoSpaceDE w:val="0"/>
              <w:autoSpaceDN w:val="0"/>
              <w:adjustRightInd w:val="0"/>
              <w:rPr>
                <w:sz w:val="22"/>
              </w:rPr>
            </w:pPr>
            <w:r w:rsidRPr="00DA1EBE">
              <w:rPr>
                <w:sz w:val="22"/>
              </w:rPr>
              <w:t>If fitted, Morse “</w:t>
            </w:r>
            <w:proofErr w:type="gramStart"/>
            <w:r w:rsidRPr="00DA1EBE">
              <w:rPr>
                <w:sz w:val="22"/>
              </w:rPr>
              <w:t>T”(</w:t>
            </w:r>
            <w:proofErr w:type="gramEnd"/>
            <w:r w:rsidRPr="00DA1EBE">
              <w:rPr>
                <w:sz w:val="22"/>
              </w:rPr>
              <w:t>one long dash) = (Keep clear of me) should be used</w:t>
            </w:r>
          </w:p>
        </w:tc>
      </w:tr>
      <w:tr w:rsidR="00A6184E" w:rsidRPr="001239C3" w14:paraId="5DC6AACC" w14:textId="77777777" w:rsidTr="00DF1D78">
        <w:trPr>
          <w:jc w:val="center"/>
        </w:trPr>
        <w:tc>
          <w:tcPr>
            <w:tcW w:w="1874" w:type="dxa"/>
          </w:tcPr>
          <w:p w14:paraId="4C18BC64"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Retroreflective Marking</w:t>
            </w:r>
          </w:p>
        </w:tc>
        <w:tc>
          <w:tcPr>
            <w:tcW w:w="7022" w:type="dxa"/>
          </w:tcPr>
          <w:p w14:paraId="6C002CE1" w14:textId="77777777" w:rsidR="00A6184E" w:rsidRPr="00DA1EBE" w:rsidRDefault="00A6184E" w:rsidP="00DF1D78">
            <w:pPr>
              <w:autoSpaceDE w:val="0"/>
              <w:autoSpaceDN w:val="0"/>
              <w:adjustRightInd w:val="0"/>
              <w:rPr>
                <w:sz w:val="22"/>
              </w:rPr>
            </w:pPr>
            <w:r w:rsidRPr="00DA1EBE">
              <w:rPr>
                <w:sz w:val="22"/>
              </w:rPr>
              <w:t xml:space="preserve">Reflective markings in accordance with </w:t>
            </w:r>
            <w:r>
              <w:rPr>
                <w:sz w:val="22"/>
              </w:rPr>
              <w:t xml:space="preserve">the requirements for special marks in </w:t>
            </w:r>
            <w:r w:rsidRPr="00DA1EBE">
              <w:rPr>
                <w:sz w:val="22"/>
              </w:rPr>
              <w:t>R0106 on retroreflective material</w:t>
            </w:r>
            <w:r>
              <w:rPr>
                <w:sz w:val="22"/>
              </w:rPr>
              <w:t>,</w:t>
            </w:r>
            <w:r w:rsidRPr="00DA1EBE">
              <w:rPr>
                <w:sz w:val="22"/>
              </w:rPr>
              <w:t xml:space="preserve"> should be used</w:t>
            </w:r>
          </w:p>
        </w:tc>
      </w:tr>
      <w:tr w:rsidR="00A6184E" w:rsidRPr="001239C3" w14:paraId="11F42B4F" w14:textId="77777777" w:rsidTr="00DF1D78">
        <w:trPr>
          <w:jc w:val="center"/>
        </w:trPr>
        <w:tc>
          <w:tcPr>
            <w:tcW w:w="8896" w:type="dxa"/>
            <w:gridSpan w:val="2"/>
            <w:shd w:val="clear" w:color="auto" w:fill="D9D9D9" w:themeFill="background1" w:themeFillShade="D9"/>
          </w:tcPr>
          <w:p w14:paraId="29934614" w14:textId="77777777" w:rsidR="00A6184E" w:rsidRPr="00DA1EBE" w:rsidRDefault="00A6184E" w:rsidP="00DF1D78">
            <w:pPr>
              <w:autoSpaceDE w:val="0"/>
              <w:autoSpaceDN w:val="0"/>
              <w:adjustRightInd w:val="0"/>
              <w:jc w:val="center"/>
              <w:rPr>
                <w:rFonts w:asciiTheme="majorHAnsi" w:eastAsia="Times New Roman" w:hAnsiTheme="majorHAnsi" w:cs="Arial"/>
                <w:sz w:val="22"/>
                <w:lang w:val="en-IE"/>
              </w:rPr>
            </w:pPr>
            <w:r w:rsidRPr="00DA1EBE">
              <w:rPr>
                <w:rFonts w:asciiTheme="majorHAnsi" w:eastAsia="Times New Roman" w:hAnsiTheme="majorHAnsi" w:cs="Arial"/>
                <w:sz w:val="22"/>
                <w:lang w:val="en-IE"/>
              </w:rPr>
              <w:t>AIS (when fitted)</w:t>
            </w:r>
          </w:p>
        </w:tc>
      </w:tr>
      <w:tr w:rsidR="00A6184E" w:rsidRPr="001239C3" w14:paraId="23E0A6B7" w14:textId="77777777" w:rsidTr="00DF1D78">
        <w:trPr>
          <w:jc w:val="center"/>
        </w:trPr>
        <w:tc>
          <w:tcPr>
            <w:tcW w:w="1874" w:type="dxa"/>
          </w:tcPr>
          <w:p w14:paraId="5F2E3875"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AIS Symbology</w:t>
            </w:r>
          </w:p>
        </w:tc>
        <w:tc>
          <w:tcPr>
            <w:tcW w:w="7022" w:type="dxa"/>
          </w:tcPr>
          <w:p w14:paraId="0B38DAA4" w14:textId="77777777" w:rsidR="00A6184E" w:rsidRDefault="00A6184E" w:rsidP="00DF1D78">
            <w:pPr>
              <w:autoSpaceDE w:val="0"/>
              <w:autoSpaceDN w:val="0"/>
              <w:adjustRightInd w:val="0"/>
              <w:rPr>
                <w:sz w:val="22"/>
              </w:rPr>
            </w:pPr>
            <w:r w:rsidRPr="00DA1EBE">
              <w:rPr>
                <w:sz w:val="22"/>
              </w:rPr>
              <w:t xml:space="preserve">AIS symbology for </w:t>
            </w:r>
            <w:proofErr w:type="spellStart"/>
            <w:r w:rsidRPr="00DA1EBE">
              <w:rPr>
                <w:sz w:val="22"/>
              </w:rPr>
              <w:t>MAtoN</w:t>
            </w:r>
            <w:proofErr w:type="spellEnd"/>
            <w:r w:rsidRPr="00DA1EBE">
              <w:rPr>
                <w:sz w:val="22"/>
              </w:rPr>
              <w:t xml:space="preserve"> needs to be distinctly different (what can the symbology </w:t>
            </w:r>
            <w:proofErr w:type="gramStart"/>
            <w:r w:rsidRPr="00DA1EBE">
              <w:rPr>
                <w:sz w:val="22"/>
              </w:rPr>
              <w:t>be )</w:t>
            </w:r>
            <w:proofErr w:type="gramEnd"/>
            <w:r w:rsidRPr="00DA1EBE">
              <w:rPr>
                <w:sz w:val="22"/>
              </w:rPr>
              <w:t xml:space="preserve"> ?  we must offer guidance) from normal AIS </w:t>
            </w:r>
            <w:proofErr w:type="spellStart"/>
            <w:r w:rsidRPr="00DA1EBE">
              <w:rPr>
                <w:sz w:val="22"/>
              </w:rPr>
              <w:t>AtoN</w:t>
            </w:r>
            <w:proofErr w:type="spellEnd"/>
            <w:r w:rsidRPr="00DA1EBE">
              <w:rPr>
                <w:sz w:val="22"/>
              </w:rPr>
              <w:t xml:space="preserve"> due to its mobile nature</w:t>
            </w:r>
          </w:p>
          <w:p w14:paraId="1F287BE7" w14:textId="77777777" w:rsidR="00A6184E" w:rsidRDefault="00A6184E" w:rsidP="00DF1D78">
            <w:pPr>
              <w:autoSpaceDE w:val="0"/>
              <w:autoSpaceDN w:val="0"/>
              <w:adjustRightInd w:val="0"/>
              <w:rPr>
                <w:sz w:val="22"/>
              </w:rPr>
            </w:pPr>
            <w:r>
              <w:rPr>
                <w:sz w:val="22"/>
              </w:rPr>
              <w:t xml:space="preserve">[new symbol to be designed for </w:t>
            </w:r>
            <w:proofErr w:type="spellStart"/>
            <w:r>
              <w:rPr>
                <w:sz w:val="22"/>
              </w:rPr>
              <w:t>MAtoN</w:t>
            </w:r>
            <w:proofErr w:type="spellEnd"/>
            <w:r>
              <w:rPr>
                <w:sz w:val="22"/>
              </w:rPr>
              <w:t>, and ITU –R M.1371.5 amended accordingly]</w:t>
            </w:r>
          </w:p>
          <w:p w14:paraId="6F261AD7" w14:textId="77777777" w:rsidR="00A6184E" w:rsidRPr="00DA1EBE" w:rsidDel="005407EA" w:rsidRDefault="00A6184E" w:rsidP="00DF1D78">
            <w:pPr>
              <w:autoSpaceDE w:val="0"/>
              <w:autoSpaceDN w:val="0"/>
              <w:adjustRightInd w:val="0"/>
              <w:rPr>
                <w:sz w:val="22"/>
              </w:rPr>
            </w:pPr>
          </w:p>
        </w:tc>
      </w:tr>
      <w:tr w:rsidR="00A6184E" w:rsidRPr="00462450" w14:paraId="71B2A773" w14:textId="77777777" w:rsidTr="00DF1D78">
        <w:trPr>
          <w:jc w:val="center"/>
        </w:trPr>
        <w:tc>
          <w:tcPr>
            <w:tcW w:w="1874" w:type="dxa"/>
          </w:tcPr>
          <w:p w14:paraId="7C6870A6" w14:textId="77777777" w:rsidR="00A6184E" w:rsidRPr="00DA1EBE" w:rsidRDefault="00A6184E" w:rsidP="00DF1D78">
            <w:pPr>
              <w:autoSpaceDE w:val="0"/>
              <w:autoSpaceDN w:val="0"/>
              <w:adjustRightInd w:val="0"/>
              <w:rPr>
                <w:rFonts w:asciiTheme="majorHAnsi" w:eastAsia="Times New Roman" w:hAnsiTheme="majorHAnsi" w:cs="Arial"/>
                <w:sz w:val="22"/>
                <w:lang w:val="en-IE"/>
              </w:rPr>
            </w:pPr>
            <w:r w:rsidRPr="00DA1EBE">
              <w:rPr>
                <w:rFonts w:asciiTheme="majorHAnsi" w:eastAsia="Times New Roman" w:hAnsiTheme="majorHAnsi" w:cs="Arial"/>
                <w:sz w:val="22"/>
                <w:lang w:val="en-IE"/>
              </w:rPr>
              <w:t xml:space="preserve">AIS Naming Convention </w:t>
            </w:r>
          </w:p>
        </w:tc>
        <w:tc>
          <w:tcPr>
            <w:tcW w:w="7022" w:type="dxa"/>
          </w:tcPr>
          <w:p w14:paraId="4DB69D05" w14:textId="77777777" w:rsidR="00A6184E" w:rsidRPr="00DA1EBE" w:rsidRDefault="00A6184E" w:rsidP="00DF1D78">
            <w:pPr>
              <w:autoSpaceDE w:val="0"/>
              <w:autoSpaceDN w:val="0"/>
              <w:adjustRightInd w:val="0"/>
              <w:rPr>
                <w:sz w:val="22"/>
              </w:rPr>
            </w:pPr>
            <w:r w:rsidRPr="00DA1EBE">
              <w:rPr>
                <w:sz w:val="22"/>
              </w:rPr>
              <w:t>[place holder</w:t>
            </w:r>
            <w:r>
              <w:rPr>
                <w:sz w:val="22"/>
              </w:rPr>
              <w:t>/ to be developed</w:t>
            </w:r>
            <w:r w:rsidRPr="00DA1EBE">
              <w:rPr>
                <w:sz w:val="22"/>
              </w:rPr>
              <w:t>]</w:t>
            </w:r>
          </w:p>
        </w:tc>
      </w:tr>
    </w:tbl>
    <w:p w14:paraId="6DCED06C" w14:textId="77777777" w:rsidR="00A6184E" w:rsidRPr="00915F7E" w:rsidRDefault="00A6184E" w:rsidP="00A6184E">
      <w:pPr>
        <w:autoSpaceDE w:val="0"/>
        <w:autoSpaceDN w:val="0"/>
        <w:adjustRightInd w:val="0"/>
        <w:rPr>
          <w:rFonts w:asciiTheme="majorHAnsi" w:eastAsia="Times New Roman" w:hAnsiTheme="majorHAnsi" w:cs="Arial"/>
          <w:lang w:val="en-IE"/>
        </w:rPr>
      </w:pPr>
    </w:p>
    <w:p w14:paraId="321EC3EF" w14:textId="77777777" w:rsidR="00A6184E" w:rsidRPr="00BF1149" w:rsidRDefault="00A6184E" w:rsidP="00A6184E">
      <w:pPr>
        <w:autoSpaceDE w:val="0"/>
        <w:autoSpaceDN w:val="0"/>
        <w:adjustRightInd w:val="0"/>
        <w:rPr>
          <w:rFonts w:asciiTheme="majorHAnsi" w:eastAsia="Times New Roman" w:hAnsiTheme="majorHAnsi" w:cs="Arial"/>
          <w:sz w:val="22"/>
          <w:highlight w:val="yellow"/>
          <w:lang w:val="en-IE"/>
        </w:rPr>
      </w:pPr>
      <w:r>
        <w:rPr>
          <w:rFonts w:eastAsia="Times New Roman" w:cstheme="minorHAnsi"/>
          <w:lang w:val="en-IE"/>
        </w:rPr>
        <w:t>[</w:t>
      </w:r>
      <w:r w:rsidRPr="00BF1149">
        <w:rPr>
          <w:rFonts w:asciiTheme="majorHAnsi" w:eastAsia="Times New Roman" w:hAnsiTheme="majorHAnsi" w:cs="Arial"/>
          <w:sz w:val="22"/>
          <w:highlight w:val="yellow"/>
          <w:lang w:val="en-IE"/>
        </w:rPr>
        <w:t>The committee needs to consider the following:</w:t>
      </w:r>
    </w:p>
    <w:p w14:paraId="614F75AC" w14:textId="77777777" w:rsidR="00A6184E" w:rsidRDefault="00A6184E" w:rsidP="00A6184E">
      <w:pPr>
        <w:pStyle w:val="ListParagraph"/>
        <w:numPr>
          <w:ilvl w:val="0"/>
          <w:numId w:val="54"/>
        </w:numPr>
        <w:autoSpaceDE w:val="0"/>
        <w:autoSpaceDN w:val="0"/>
        <w:adjustRightInd w:val="0"/>
        <w:rPr>
          <w:rFonts w:asciiTheme="majorHAnsi" w:eastAsia="Times New Roman" w:hAnsiTheme="majorHAnsi" w:cs="Arial"/>
          <w:highlight w:val="yellow"/>
          <w:lang w:val="en-IE"/>
        </w:rPr>
      </w:pPr>
      <w:r>
        <w:rPr>
          <w:rFonts w:asciiTheme="majorHAnsi" w:eastAsia="Times New Roman" w:hAnsiTheme="majorHAnsi" w:cs="Arial"/>
          <w:highlight w:val="yellow"/>
          <w:lang w:val="en-IE"/>
        </w:rPr>
        <w:t>Is a top mark necessary (or even possible), and can a top mark be used on something that is moving?</w:t>
      </w:r>
    </w:p>
    <w:p w14:paraId="40623D1F" w14:textId="77777777" w:rsidR="00A6184E" w:rsidRDefault="00A6184E" w:rsidP="00A6184E">
      <w:pPr>
        <w:pStyle w:val="ListParagraph"/>
        <w:numPr>
          <w:ilvl w:val="0"/>
          <w:numId w:val="54"/>
        </w:numPr>
        <w:autoSpaceDE w:val="0"/>
        <w:autoSpaceDN w:val="0"/>
        <w:adjustRightInd w:val="0"/>
        <w:rPr>
          <w:rFonts w:asciiTheme="majorHAnsi" w:eastAsia="Times New Roman" w:hAnsiTheme="majorHAnsi" w:cs="Arial"/>
          <w:highlight w:val="yellow"/>
          <w:lang w:val="en-IE"/>
        </w:rPr>
      </w:pPr>
      <w:r>
        <w:rPr>
          <w:rFonts w:asciiTheme="majorHAnsi" w:eastAsia="Times New Roman" w:hAnsiTheme="majorHAnsi" w:cs="Arial"/>
          <w:highlight w:val="yellow"/>
          <w:lang w:val="en-IE"/>
        </w:rPr>
        <w:t>Should a coloured buoy be necessary or optional based on the expectation that the buoy will move</w:t>
      </w:r>
    </w:p>
    <w:p w14:paraId="13CFAED9" w14:textId="77777777" w:rsidR="00A6184E" w:rsidRDefault="00A6184E" w:rsidP="00A6184E">
      <w:pPr>
        <w:pStyle w:val="ListParagraph"/>
        <w:numPr>
          <w:ilvl w:val="0"/>
          <w:numId w:val="54"/>
        </w:numPr>
        <w:autoSpaceDE w:val="0"/>
        <w:autoSpaceDN w:val="0"/>
        <w:adjustRightInd w:val="0"/>
        <w:rPr>
          <w:rFonts w:asciiTheme="majorHAnsi" w:eastAsia="Times New Roman" w:hAnsiTheme="majorHAnsi" w:cs="Arial"/>
          <w:highlight w:val="yellow"/>
          <w:lang w:val="en-IE"/>
        </w:rPr>
      </w:pPr>
      <w:r>
        <w:rPr>
          <w:rFonts w:asciiTheme="majorHAnsi" w:eastAsia="Times New Roman" w:hAnsiTheme="majorHAnsi" w:cs="Arial"/>
          <w:highlight w:val="yellow"/>
          <w:lang w:val="en-IE"/>
        </w:rPr>
        <w:t xml:space="preserve">If a </w:t>
      </w:r>
      <w:proofErr w:type="spellStart"/>
      <w:r>
        <w:rPr>
          <w:rFonts w:asciiTheme="majorHAnsi" w:eastAsia="Times New Roman" w:hAnsiTheme="majorHAnsi" w:cs="Arial"/>
          <w:highlight w:val="yellow"/>
          <w:lang w:val="en-IE"/>
        </w:rPr>
        <w:t>MAtoN</w:t>
      </w:r>
      <w:proofErr w:type="spellEnd"/>
      <w:r>
        <w:rPr>
          <w:rFonts w:asciiTheme="majorHAnsi" w:eastAsia="Times New Roman" w:hAnsiTheme="majorHAnsi" w:cs="Arial"/>
          <w:highlight w:val="yellow"/>
          <w:lang w:val="en-IE"/>
        </w:rPr>
        <w:t xml:space="preserve"> is fitted to a physical object, such as the Ocean </w:t>
      </w:r>
      <w:proofErr w:type="spellStart"/>
      <w:r>
        <w:rPr>
          <w:rFonts w:asciiTheme="majorHAnsi" w:eastAsia="Times New Roman" w:hAnsiTheme="majorHAnsi" w:cs="Arial"/>
          <w:highlight w:val="yellow"/>
          <w:lang w:val="en-IE"/>
        </w:rPr>
        <w:t>Cleanup</w:t>
      </w:r>
      <w:proofErr w:type="spellEnd"/>
      <w:r>
        <w:rPr>
          <w:rFonts w:asciiTheme="majorHAnsi" w:eastAsia="Times New Roman" w:hAnsiTheme="majorHAnsi" w:cs="Arial"/>
          <w:highlight w:val="yellow"/>
          <w:lang w:val="en-IE"/>
        </w:rPr>
        <w:t xml:space="preserve"> device, will it have a top mark and colour scheme, or is a light and AIS </w:t>
      </w:r>
      <w:proofErr w:type="spellStart"/>
      <w:r>
        <w:rPr>
          <w:rFonts w:asciiTheme="majorHAnsi" w:eastAsia="Times New Roman" w:hAnsiTheme="majorHAnsi" w:cs="Arial"/>
          <w:highlight w:val="yellow"/>
          <w:lang w:val="en-IE"/>
        </w:rPr>
        <w:t>AtoN</w:t>
      </w:r>
      <w:proofErr w:type="spellEnd"/>
      <w:r>
        <w:rPr>
          <w:rFonts w:asciiTheme="majorHAnsi" w:eastAsia="Times New Roman" w:hAnsiTheme="majorHAnsi" w:cs="Arial"/>
          <w:highlight w:val="yellow"/>
          <w:lang w:val="en-IE"/>
        </w:rPr>
        <w:t xml:space="preserve"> </w:t>
      </w:r>
      <w:proofErr w:type="spellStart"/>
      <w:r>
        <w:rPr>
          <w:rFonts w:asciiTheme="majorHAnsi" w:eastAsia="Times New Roman" w:hAnsiTheme="majorHAnsi" w:cs="Arial"/>
          <w:highlight w:val="yellow"/>
          <w:lang w:val="en-IE"/>
        </w:rPr>
        <w:t>basestation</w:t>
      </w:r>
      <w:proofErr w:type="spellEnd"/>
      <w:r>
        <w:rPr>
          <w:rFonts w:asciiTheme="majorHAnsi" w:eastAsia="Times New Roman" w:hAnsiTheme="majorHAnsi" w:cs="Arial"/>
          <w:highlight w:val="yellow"/>
          <w:lang w:val="en-IE"/>
        </w:rPr>
        <w:t xml:space="preserve"> </w:t>
      </w:r>
      <w:proofErr w:type="gramStart"/>
      <w:r>
        <w:rPr>
          <w:rFonts w:asciiTheme="majorHAnsi" w:eastAsia="Times New Roman" w:hAnsiTheme="majorHAnsi" w:cs="Arial"/>
          <w:highlight w:val="yellow"/>
          <w:lang w:val="en-IE"/>
        </w:rPr>
        <w:t>sufficient</w:t>
      </w:r>
      <w:proofErr w:type="gramEnd"/>
      <w:r>
        <w:rPr>
          <w:rFonts w:asciiTheme="majorHAnsi" w:eastAsia="Times New Roman" w:hAnsiTheme="majorHAnsi" w:cs="Arial"/>
          <w:highlight w:val="yellow"/>
          <w:lang w:val="en-IE"/>
        </w:rPr>
        <w:t>?</w:t>
      </w:r>
    </w:p>
    <w:p w14:paraId="2173737B" w14:textId="77777777" w:rsidR="00A6184E" w:rsidRDefault="00A6184E" w:rsidP="00A6184E">
      <w:pPr>
        <w:pStyle w:val="ListParagraph"/>
        <w:numPr>
          <w:ilvl w:val="0"/>
          <w:numId w:val="54"/>
        </w:numPr>
        <w:autoSpaceDE w:val="0"/>
        <w:autoSpaceDN w:val="0"/>
        <w:adjustRightInd w:val="0"/>
        <w:rPr>
          <w:rFonts w:asciiTheme="majorHAnsi" w:eastAsia="Times New Roman" w:hAnsiTheme="majorHAnsi" w:cs="Arial"/>
          <w:highlight w:val="yellow"/>
          <w:lang w:val="en-IE"/>
        </w:rPr>
      </w:pPr>
      <w:r>
        <w:rPr>
          <w:rFonts w:asciiTheme="majorHAnsi" w:eastAsia="Times New Roman" w:hAnsiTheme="majorHAnsi" w:cs="Arial"/>
          <w:highlight w:val="yellow"/>
          <w:lang w:val="en-IE"/>
        </w:rPr>
        <w:t xml:space="preserve">Can the design and make up of a physical </w:t>
      </w:r>
      <w:proofErr w:type="spellStart"/>
      <w:r>
        <w:rPr>
          <w:rFonts w:asciiTheme="majorHAnsi" w:eastAsia="Times New Roman" w:hAnsiTheme="majorHAnsi" w:cs="Arial"/>
          <w:highlight w:val="yellow"/>
          <w:lang w:val="en-IE"/>
        </w:rPr>
        <w:t>MAtoN</w:t>
      </w:r>
      <w:proofErr w:type="spellEnd"/>
      <w:r>
        <w:rPr>
          <w:rFonts w:asciiTheme="majorHAnsi" w:eastAsia="Times New Roman" w:hAnsiTheme="majorHAnsi" w:cs="Arial"/>
          <w:highlight w:val="yellow"/>
          <w:lang w:val="en-IE"/>
        </w:rPr>
        <w:t xml:space="preserve"> be prescribed based on the range of ways that one ‘may’ be deployed and or used?]</w:t>
      </w:r>
    </w:p>
    <w:p w14:paraId="6521F572" w14:textId="77777777" w:rsidR="00A6184E" w:rsidRPr="006A6E64" w:rsidRDefault="00A6184E" w:rsidP="00A6184E">
      <w:pPr>
        <w:pStyle w:val="ListParagraph"/>
        <w:autoSpaceDE w:val="0"/>
        <w:autoSpaceDN w:val="0"/>
        <w:adjustRightInd w:val="0"/>
        <w:ind w:left="1428"/>
        <w:rPr>
          <w:rFonts w:asciiTheme="majorHAnsi" w:eastAsia="Times New Roman" w:hAnsiTheme="majorHAnsi" w:cs="Arial"/>
          <w:lang w:val="en-IE"/>
        </w:rPr>
      </w:pPr>
    </w:p>
    <w:p w14:paraId="62D2065B" w14:textId="77777777" w:rsidR="00A6184E" w:rsidRPr="007507EF" w:rsidRDefault="00A6184E" w:rsidP="00A6184E">
      <w:pPr>
        <w:pStyle w:val="Heading2"/>
        <w:rPr>
          <w:lang w:val="en-IE"/>
        </w:rPr>
      </w:pPr>
      <w:r w:rsidRPr="007507EF">
        <w:rPr>
          <w:lang w:val="en-IE"/>
        </w:rPr>
        <w:t xml:space="preserve">Virtual </w:t>
      </w:r>
      <w:r>
        <w:rPr>
          <w:lang w:val="en-IE"/>
        </w:rPr>
        <w:t>MATON</w:t>
      </w:r>
    </w:p>
    <w:p w14:paraId="2E4AB923" w14:textId="77777777" w:rsidR="00A6184E" w:rsidRPr="000D47AF" w:rsidRDefault="00A6184E" w:rsidP="00A6184E">
      <w:pPr>
        <w:pStyle w:val="BodyText"/>
        <w:rPr>
          <w:highlight w:val="yellow"/>
          <w:lang w:val="en-IE"/>
        </w:rPr>
      </w:pPr>
      <w:r>
        <w:rPr>
          <w:lang w:eastAsia="de-DE"/>
        </w:rPr>
        <w:t xml:space="preserve">A virtual </w:t>
      </w:r>
      <w:proofErr w:type="spellStart"/>
      <w:r>
        <w:rPr>
          <w:lang w:eastAsia="de-DE"/>
        </w:rPr>
        <w:t>MAtoN</w:t>
      </w:r>
      <w:proofErr w:type="spellEnd"/>
      <w:r>
        <w:rPr>
          <w:lang w:eastAsia="de-DE"/>
        </w:rPr>
        <w:t xml:space="preserve"> can be implemented </w:t>
      </w:r>
      <w:proofErr w:type="gramStart"/>
      <w:r>
        <w:rPr>
          <w:lang w:eastAsia="de-DE"/>
        </w:rPr>
        <w:t>through the use of</w:t>
      </w:r>
      <w:proofErr w:type="gramEnd"/>
      <w:r>
        <w:rPr>
          <w:lang w:eastAsia="de-DE"/>
        </w:rPr>
        <w:t xml:space="preserve"> a Virtual AIS </w:t>
      </w:r>
      <w:proofErr w:type="spellStart"/>
      <w:r>
        <w:rPr>
          <w:lang w:eastAsia="de-DE"/>
        </w:rPr>
        <w:t>AtoN</w:t>
      </w:r>
      <w:proofErr w:type="spellEnd"/>
      <w:r>
        <w:rPr>
          <w:lang w:eastAsia="de-DE"/>
        </w:rPr>
        <w:t xml:space="preserve"> using the AIS VHF datalink. It must have the capability of its position being updated based on the movement of the hazard it is marking.  </w:t>
      </w:r>
    </w:p>
    <w:p w14:paraId="03AD32A9" w14:textId="77777777" w:rsidR="00A6184E" w:rsidRDefault="00A6184E" w:rsidP="00A6184E">
      <w:pPr>
        <w:pStyle w:val="BodyText"/>
        <w:rPr>
          <w:rFonts w:cstheme="minorHAnsi"/>
          <w:lang w:eastAsia="de-DE"/>
        </w:rPr>
      </w:pPr>
      <w:r>
        <w:rPr>
          <w:rFonts w:cstheme="minorHAnsi"/>
          <w:lang w:eastAsia="de-DE"/>
        </w:rPr>
        <w:t xml:space="preserve">Virtual </w:t>
      </w:r>
      <w:proofErr w:type="spellStart"/>
      <w:r>
        <w:rPr>
          <w:rFonts w:cstheme="minorHAnsi"/>
          <w:lang w:eastAsia="de-DE"/>
        </w:rPr>
        <w:t>MAtoN</w:t>
      </w:r>
      <w:proofErr w:type="spellEnd"/>
      <w:r>
        <w:rPr>
          <w:rFonts w:cstheme="minorHAnsi"/>
          <w:lang w:eastAsia="de-DE"/>
        </w:rPr>
        <w:t xml:space="preserve"> should be approved and strictly controlled by the </w:t>
      </w:r>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cstheme="minorHAnsi"/>
          <w:lang w:eastAsia="de-DE"/>
        </w:rPr>
        <w:t xml:space="preserve">, and implemented based on the principles contained </w:t>
      </w:r>
      <w:proofErr w:type="gramStart"/>
      <w:r>
        <w:rPr>
          <w:rFonts w:cstheme="minorHAnsi"/>
          <w:lang w:eastAsia="de-DE"/>
        </w:rPr>
        <w:t xml:space="preserve">within </w:t>
      </w:r>
      <w:r w:rsidRPr="000D47AF">
        <w:rPr>
          <w:rFonts w:cstheme="minorHAnsi"/>
          <w:lang w:eastAsia="de-DE"/>
        </w:rPr>
        <w:t xml:space="preserve"> IALA</w:t>
      </w:r>
      <w:proofErr w:type="gramEnd"/>
      <w:r w:rsidRPr="000D47AF">
        <w:rPr>
          <w:rFonts w:cstheme="minorHAnsi"/>
          <w:lang w:eastAsia="de-DE"/>
        </w:rPr>
        <w:t xml:space="preserve"> Recommendation O-143 on Virtual Aids to Navigation</w:t>
      </w:r>
    </w:p>
    <w:p w14:paraId="267D20B0" w14:textId="77777777" w:rsidR="00A6184E" w:rsidRDefault="00A6184E" w:rsidP="00A6184E">
      <w:pPr>
        <w:pStyle w:val="BodyText"/>
        <w:rPr>
          <w:rFonts w:cstheme="minorHAnsi"/>
          <w:lang w:eastAsia="de-DE"/>
        </w:rPr>
      </w:pPr>
      <w:r>
        <w:rPr>
          <w:rFonts w:cstheme="minorHAnsi"/>
          <w:lang w:eastAsia="de-DE"/>
        </w:rPr>
        <w:t xml:space="preserve">Virtual </w:t>
      </w:r>
      <w:proofErr w:type="spellStart"/>
      <w:r>
        <w:rPr>
          <w:rFonts w:cstheme="minorHAnsi"/>
          <w:lang w:eastAsia="de-DE"/>
        </w:rPr>
        <w:t>MAtoN</w:t>
      </w:r>
      <w:proofErr w:type="spellEnd"/>
      <w:r>
        <w:rPr>
          <w:rFonts w:cstheme="minorHAnsi"/>
          <w:lang w:eastAsia="de-DE"/>
        </w:rPr>
        <w:t xml:space="preserve"> may be used for applications where deployment of a physical </w:t>
      </w:r>
      <w:proofErr w:type="spellStart"/>
      <w:r>
        <w:rPr>
          <w:rFonts w:cstheme="minorHAnsi"/>
          <w:lang w:eastAsia="de-DE"/>
        </w:rPr>
        <w:t>MAtoN</w:t>
      </w:r>
      <w:proofErr w:type="spellEnd"/>
      <w:r>
        <w:rPr>
          <w:rFonts w:cstheme="minorHAnsi"/>
          <w:lang w:eastAsia="de-DE"/>
        </w:rPr>
        <w:t xml:space="preserve"> may not be possible due to the hazard location, capability of assets, meteorological conditions, timeliness, or the nature of the hazard. </w:t>
      </w:r>
    </w:p>
    <w:p w14:paraId="295BC89F" w14:textId="77777777" w:rsidR="00A6184E" w:rsidRPr="000D47AF" w:rsidRDefault="00A6184E" w:rsidP="00A6184E">
      <w:pPr>
        <w:pStyle w:val="BodyText"/>
        <w:rPr>
          <w:rFonts w:cstheme="minorHAnsi"/>
          <w:lang w:eastAsia="de-DE"/>
        </w:rPr>
      </w:pPr>
      <w:r>
        <w:rPr>
          <w:rFonts w:cstheme="minorHAnsi"/>
          <w:lang w:eastAsia="de-DE"/>
        </w:rPr>
        <w:t xml:space="preserve">In deploying a virtual </w:t>
      </w:r>
      <w:proofErr w:type="spellStart"/>
      <w:r>
        <w:rPr>
          <w:rFonts w:cstheme="minorHAnsi"/>
          <w:lang w:eastAsia="de-DE"/>
        </w:rPr>
        <w:t>MAtoN</w:t>
      </w:r>
      <w:proofErr w:type="spellEnd"/>
      <w:r>
        <w:rPr>
          <w:rFonts w:cstheme="minorHAnsi"/>
          <w:lang w:eastAsia="de-DE"/>
        </w:rPr>
        <w:t>, consideration should be given to the additional use of safety related messaging, geo-fencing, applying a course and speed, issuing and updating of relevant MSI</w:t>
      </w:r>
      <w:r w:rsidRPr="000D47AF">
        <w:rPr>
          <w:rFonts w:cstheme="minorHAnsi"/>
          <w:lang w:eastAsia="de-DE"/>
        </w:rPr>
        <w:t xml:space="preserve">. </w:t>
      </w:r>
    </w:p>
    <w:p w14:paraId="412C3695" w14:textId="77777777" w:rsidR="00A6184E" w:rsidRPr="00DA1EBE" w:rsidRDefault="00A6184E" w:rsidP="00A6184E">
      <w:pPr>
        <w:pStyle w:val="Heading1"/>
        <w:rPr>
          <w:rFonts w:eastAsiaTheme="minorHAnsi"/>
          <w:lang w:eastAsia="de-DE"/>
        </w:rPr>
      </w:pPr>
      <w:r w:rsidRPr="00DA1EBE">
        <w:rPr>
          <w:rFonts w:eastAsiaTheme="minorHAnsi"/>
          <w:lang w:eastAsia="de-DE"/>
        </w:rPr>
        <w:lastRenderedPageBreak/>
        <w:t>AIS MAtoN programming</w:t>
      </w:r>
    </w:p>
    <w:p w14:paraId="5836BC28" w14:textId="77777777" w:rsidR="00A6184E" w:rsidRDefault="00A6184E" w:rsidP="00A6184E">
      <w:pPr>
        <w:autoSpaceDE w:val="0"/>
        <w:autoSpaceDN w:val="0"/>
        <w:adjustRightInd w:val="0"/>
        <w:rPr>
          <w:sz w:val="22"/>
          <w:highlight w:val="yellow"/>
        </w:rPr>
      </w:pPr>
    </w:p>
    <w:p w14:paraId="46DD360E" w14:textId="77777777" w:rsidR="00A6184E" w:rsidRDefault="00A6184E" w:rsidP="00A6184E">
      <w:pPr>
        <w:autoSpaceDE w:val="0"/>
        <w:autoSpaceDN w:val="0"/>
        <w:adjustRightInd w:val="0"/>
        <w:rPr>
          <w:sz w:val="22"/>
        </w:rPr>
      </w:pPr>
      <w:r>
        <w:rPr>
          <w:sz w:val="22"/>
        </w:rPr>
        <w:t xml:space="preserve">Where AIS is used in conjunction with a </w:t>
      </w:r>
      <w:proofErr w:type="spellStart"/>
      <w:r>
        <w:rPr>
          <w:sz w:val="22"/>
        </w:rPr>
        <w:t>MAtoN</w:t>
      </w:r>
      <w:proofErr w:type="spellEnd"/>
      <w:r>
        <w:rPr>
          <w:sz w:val="22"/>
        </w:rPr>
        <w:t xml:space="preserve">, the device </w:t>
      </w:r>
      <w:proofErr w:type="gramStart"/>
      <w:r>
        <w:rPr>
          <w:sz w:val="22"/>
        </w:rPr>
        <w:t>is considered to be</w:t>
      </w:r>
      <w:proofErr w:type="gramEnd"/>
      <w:r>
        <w:rPr>
          <w:sz w:val="22"/>
        </w:rPr>
        <w:t xml:space="preserve"> a Group A, AMRD. Group A,</w:t>
      </w:r>
      <w:r w:rsidRPr="00DA1EBE">
        <w:rPr>
          <w:sz w:val="22"/>
        </w:rPr>
        <w:t xml:space="preserve"> </w:t>
      </w:r>
      <w:r>
        <w:rPr>
          <w:sz w:val="22"/>
        </w:rPr>
        <w:t>AMRD’s should be programmed with the following numbering scheme:</w:t>
      </w:r>
    </w:p>
    <w:p w14:paraId="2F6F83AA" w14:textId="77777777" w:rsidR="00A6184E" w:rsidRDefault="00A6184E" w:rsidP="00A6184E">
      <w:pPr>
        <w:autoSpaceDE w:val="0"/>
        <w:autoSpaceDN w:val="0"/>
        <w:adjustRightInd w:val="0"/>
        <w:rPr>
          <w:sz w:val="22"/>
        </w:rPr>
      </w:pPr>
    </w:p>
    <w:p w14:paraId="641ADCA9" w14:textId="77777777" w:rsidR="00A6184E" w:rsidRDefault="00A6184E" w:rsidP="00A6184E">
      <w:pPr>
        <w:pStyle w:val="BodyText"/>
        <w:rPr>
          <w:rFonts w:cstheme="minorHAnsi"/>
          <w:lang w:eastAsia="de-DE"/>
        </w:rPr>
      </w:pPr>
      <w:r w:rsidRPr="00DA1EBE">
        <w:rPr>
          <w:rFonts w:cstheme="minorHAnsi"/>
          <w:highlight w:val="yellow"/>
          <w:lang w:eastAsia="de-DE"/>
        </w:rPr>
        <w:t>[numbering scheme to be inserted once determined by ITU. IALA needs to request appropriate numbering scheme for AMRD’s]</w:t>
      </w:r>
    </w:p>
    <w:p w14:paraId="7590194E" w14:textId="77777777" w:rsidR="00A6184E" w:rsidRPr="00DA1EBE" w:rsidRDefault="00A6184E" w:rsidP="00A6184E">
      <w:pPr>
        <w:pStyle w:val="BodyText"/>
        <w:rPr>
          <w:rFonts w:cstheme="minorHAnsi"/>
          <w:lang w:eastAsia="de-DE"/>
        </w:rPr>
      </w:pPr>
      <w:r>
        <w:rPr>
          <w:rFonts w:cstheme="minorHAnsi"/>
          <w:lang w:eastAsia="de-DE"/>
        </w:rPr>
        <w:t xml:space="preserve">Consideration should be given to incorporating Safety Related Messaging with the use of an AIS </w:t>
      </w:r>
      <w:proofErr w:type="spellStart"/>
      <w:r>
        <w:rPr>
          <w:rFonts w:cstheme="minorHAnsi"/>
          <w:lang w:eastAsia="de-DE"/>
        </w:rPr>
        <w:t>MAtoN</w:t>
      </w:r>
      <w:proofErr w:type="spellEnd"/>
      <w:r>
        <w:rPr>
          <w:rFonts w:cstheme="minorHAnsi"/>
          <w:lang w:eastAsia="de-DE"/>
        </w:rPr>
        <w:t>.</w:t>
      </w:r>
    </w:p>
    <w:p w14:paraId="3427C457" w14:textId="77777777" w:rsidR="00A6184E" w:rsidRDefault="00A6184E" w:rsidP="00A6184E">
      <w:pPr>
        <w:pStyle w:val="Heading1"/>
        <w:keepLines w:val="0"/>
        <w:tabs>
          <w:tab w:val="clear" w:pos="0"/>
          <w:tab w:val="left" w:pos="567"/>
        </w:tabs>
        <w:spacing w:after="240" w:line="240" w:lineRule="auto"/>
        <w:ind w:left="567" w:hanging="567"/>
        <w:rPr>
          <w:rFonts w:eastAsia="Times New Roman" w:cs="Arial"/>
          <w:lang w:val="en-IE"/>
        </w:rPr>
      </w:pPr>
      <w:r w:rsidRPr="00A44365">
        <w:rPr>
          <w:rFonts w:eastAsia="Times New Roman" w:cs="Arial"/>
          <w:lang w:val="en-IE"/>
        </w:rPr>
        <w:t>Deployment</w:t>
      </w:r>
    </w:p>
    <w:p w14:paraId="74A412F2" w14:textId="77777777" w:rsidR="00A6184E" w:rsidRPr="00A44365" w:rsidRDefault="00A6184E" w:rsidP="00A6184E">
      <w:pPr>
        <w:pStyle w:val="Heading2"/>
        <w:rPr>
          <w:lang w:val="en-IE"/>
        </w:rPr>
      </w:pPr>
      <w:r>
        <w:rPr>
          <w:lang w:val="en-IE"/>
        </w:rPr>
        <w:t>Physical MAtoN</w:t>
      </w:r>
    </w:p>
    <w:p w14:paraId="5577C9D8" w14:textId="77777777" w:rsidR="00A6184E" w:rsidRDefault="00A6184E" w:rsidP="00A6184E">
      <w:pPr>
        <w:pStyle w:val="BodyText"/>
        <w:rPr>
          <w:lang w:eastAsia="de-DE"/>
        </w:rPr>
      </w:pPr>
      <w:r>
        <w:rPr>
          <w:lang w:val="en-IE" w:eastAsia="de-DE"/>
        </w:rPr>
        <w:t xml:space="preserve">Physical </w:t>
      </w:r>
      <w:proofErr w:type="spellStart"/>
      <w:r>
        <w:rPr>
          <w:lang w:val="en-IE" w:eastAsia="de-DE"/>
        </w:rPr>
        <w:t>MAtoN</w:t>
      </w:r>
      <w:proofErr w:type="spellEnd"/>
      <w:r>
        <w:rPr>
          <w:lang w:val="en-IE" w:eastAsia="de-DE"/>
        </w:rPr>
        <w:t xml:space="preserve"> may be deployed through </w:t>
      </w:r>
      <w:proofErr w:type="gramStart"/>
      <w:r>
        <w:rPr>
          <w:lang w:val="en-IE" w:eastAsia="de-DE"/>
        </w:rPr>
        <w:t>a number of</w:t>
      </w:r>
      <w:proofErr w:type="gramEnd"/>
      <w:r>
        <w:rPr>
          <w:lang w:val="en-IE" w:eastAsia="de-DE"/>
        </w:rPr>
        <w:t xml:space="preserve"> different means including from a ship, aircraft, or potentially </w:t>
      </w:r>
      <w:proofErr w:type="spellStart"/>
      <w:r>
        <w:rPr>
          <w:lang w:val="en-IE" w:eastAsia="de-DE"/>
        </w:rPr>
        <w:t>self propelled</w:t>
      </w:r>
      <w:proofErr w:type="spellEnd"/>
      <w:r>
        <w:rPr>
          <w:lang w:val="en-IE" w:eastAsia="de-DE"/>
        </w:rPr>
        <w:t xml:space="preserve">.  The </w:t>
      </w:r>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Theme="majorHAnsi" w:hAnsiTheme="majorHAnsi" w:cstheme="majorHAnsi"/>
          <w:color w:val="252525"/>
          <w:shd w:val="clear" w:color="auto" w:fill="FFFFFF"/>
        </w:rPr>
        <w:t xml:space="preserve"> </w:t>
      </w:r>
      <w:r>
        <w:rPr>
          <w:lang w:val="en-IE" w:eastAsia="de-DE"/>
        </w:rPr>
        <w:t xml:space="preserve">should define the appropriate method for the installation, deployment and monitoring of a physical </w:t>
      </w:r>
      <w:proofErr w:type="spellStart"/>
      <w:r>
        <w:rPr>
          <w:lang w:val="en-IE" w:eastAsia="de-DE"/>
        </w:rPr>
        <w:t>MAtoN</w:t>
      </w:r>
      <w:proofErr w:type="spellEnd"/>
      <w:r>
        <w:rPr>
          <w:lang w:val="en-IE" w:eastAsia="de-DE"/>
        </w:rPr>
        <w:t xml:space="preserve">. Special considerations should be given regarding the intended use of the </w:t>
      </w:r>
      <w:proofErr w:type="spellStart"/>
      <w:r>
        <w:rPr>
          <w:lang w:val="en-IE" w:eastAsia="de-DE"/>
        </w:rPr>
        <w:t>MAtoN</w:t>
      </w:r>
      <w:proofErr w:type="spellEnd"/>
      <w:r>
        <w:rPr>
          <w:lang w:val="en-IE" w:eastAsia="de-DE"/>
        </w:rPr>
        <w:t xml:space="preserve"> to ensure it is accurately marked</w:t>
      </w:r>
      <w:r>
        <w:rPr>
          <w:lang w:eastAsia="de-DE"/>
        </w:rPr>
        <w:t>.</w:t>
      </w:r>
    </w:p>
    <w:p w14:paraId="6F874E17" w14:textId="77777777" w:rsidR="00A6184E" w:rsidRDefault="00A6184E" w:rsidP="00A6184E">
      <w:pPr>
        <w:pStyle w:val="Heading2"/>
        <w:rPr>
          <w:lang w:val="en-IE"/>
        </w:rPr>
      </w:pPr>
      <w:r>
        <w:rPr>
          <w:lang w:val="en-IE"/>
        </w:rPr>
        <w:t>Virtual Maton</w:t>
      </w:r>
    </w:p>
    <w:p w14:paraId="34CBB467" w14:textId="77777777" w:rsidR="00A6184E" w:rsidRDefault="00A6184E" w:rsidP="00A6184E">
      <w:pPr>
        <w:pStyle w:val="BodyText"/>
      </w:pPr>
      <w:r>
        <w:t xml:space="preserve">Deployment of Virtual </w:t>
      </w:r>
      <w:proofErr w:type="spellStart"/>
      <w:r>
        <w:t>MAtoN</w:t>
      </w:r>
      <w:proofErr w:type="spellEnd"/>
      <w:r>
        <w:t xml:space="preserve"> should conform to IALA Guideline 1081 on virtual </w:t>
      </w:r>
      <w:proofErr w:type="spellStart"/>
      <w:r>
        <w:t>AtoN</w:t>
      </w:r>
      <w:proofErr w:type="spellEnd"/>
      <w:r>
        <w:t xml:space="preserve">. The use of virtual </w:t>
      </w:r>
      <w:proofErr w:type="spellStart"/>
      <w:r>
        <w:t>MAtoN</w:t>
      </w:r>
      <w:proofErr w:type="spellEnd"/>
      <w:r>
        <w:t xml:space="preserve"> must be authorised by a </w:t>
      </w:r>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t xml:space="preserve">. Virtual </w:t>
      </w:r>
      <w:proofErr w:type="spellStart"/>
      <w:r>
        <w:t>MAtoN</w:t>
      </w:r>
      <w:proofErr w:type="spellEnd"/>
      <w:r>
        <w:t xml:space="preserve"> should only be used where urgency requires, or where it is impractical to use a physical </w:t>
      </w:r>
      <w:proofErr w:type="spellStart"/>
      <w:r>
        <w:t>MAtoN</w:t>
      </w:r>
      <w:proofErr w:type="spellEnd"/>
      <w:r>
        <w:t xml:space="preserve">. </w:t>
      </w:r>
    </w:p>
    <w:p w14:paraId="05D4AA90" w14:textId="77777777" w:rsidR="00A6184E" w:rsidRPr="00314A02" w:rsidRDefault="00A6184E" w:rsidP="00A6184E">
      <w:pPr>
        <w:pStyle w:val="Heading1"/>
      </w:pPr>
      <w:r>
        <w:t>Designed and constructed for Deployment</w:t>
      </w:r>
    </w:p>
    <w:p w14:paraId="4AA0134E" w14:textId="77777777" w:rsidR="00A6184E" w:rsidRDefault="00A6184E" w:rsidP="00A6184E">
      <w:pPr>
        <w:pStyle w:val="BodyText"/>
        <w:rPr>
          <w:lang w:val="en-IE"/>
        </w:rPr>
      </w:pPr>
      <w:r>
        <w:rPr>
          <w:lang w:val="en-IE"/>
        </w:rPr>
        <w:t xml:space="preserve">The concept of a </w:t>
      </w:r>
      <w:proofErr w:type="spellStart"/>
      <w:r>
        <w:rPr>
          <w:lang w:val="en-IE"/>
        </w:rPr>
        <w:t>MAtoN</w:t>
      </w:r>
      <w:proofErr w:type="spellEnd"/>
      <w:r>
        <w:rPr>
          <w:lang w:val="en-IE"/>
        </w:rPr>
        <w:t xml:space="preserve"> has been implemented to be versatile in its </w:t>
      </w:r>
      <w:proofErr w:type="gramStart"/>
      <w:r>
        <w:rPr>
          <w:lang w:val="en-IE"/>
        </w:rPr>
        <w:t>use, and</w:t>
      </w:r>
      <w:proofErr w:type="gramEnd"/>
      <w:r>
        <w:rPr>
          <w:lang w:val="en-IE"/>
        </w:rPr>
        <w:t xml:space="preserve"> is intended to present a method of marking hazards to navigation that may be drifting, moving, mobile, and otherwise difficult to secure and mark permanently. In many cases, the decision to deploy a </w:t>
      </w:r>
      <w:proofErr w:type="spellStart"/>
      <w:r>
        <w:rPr>
          <w:lang w:val="en-IE"/>
        </w:rPr>
        <w:t>MAtoN</w:t>
      </w:r>
      <w:proofErr w:type="spellEnd"/>
      <w:r>
        <w:rPr>
          <w:lang w:val="en-IE"/>
        </w:rPr>
        <w:t xml:space="preserve"> may be at short </w:t>
      </w:r>
      <w:proofErr w:type="gramStart"/>
      <w:r>
        <w:rPr>
          <w:lang w:val="en-IE"/>
        </w:rPr>
        <w:t>notice, and</w:t>
      </w:r>
      <w:proofErr w:type="gramEnd"/>
      <w:r>
        <w:rPr>
          <w:lang w:val="en-IE"/>
        </w:rPr>
        <w:t xml:space="preserve"> done so to prevent further incidents at sea. </w:t>
      </w:r>
      <w:proofErr w:type="spellStart"/>
      <w:r>
        <w:rPr>
          <w:lang w:val="en-IE"/>
        </w:rPr>
        <w:t>MAtoN</w:t>
      </w:r>
      <w:proofErr w:type="spellEnd"/>
      <w:r>
        <w:rPr>
          <w:lang w:val="en-IE"/>
        </w:rPr>
        <w:t xml:space="preserve"> must never be used for extended periods or as a permanent solution. </w:t>
      </w:r>
    </w:p>
    <w:p w14:paraId="7A116BA1" w14:textId="77777777" w:rsidR="00A6184E" w:rsidRDefault="00A6184E" w:rsidP="00A6184E">
      <w:pPr>
        <w:pStyle w:val="BodyText"/>
        <w:rPr>
          <w:lang w:val="en-IE"/>
        </w:rPr>
      </w:pPr>
      <w:proofErr w:type="spellStart"/>
      <w:r>
        <w:rPr>
          <w:lang w:val="en-IE"/>
        </w:rPr>
        <w:t>MAtoN</w:t>
      </w:r>
      <w:proofErr w:type="spellEnd"/>
      <w:r>
        <w:rPr>
          <w:lang w:val="en-IE"/>
        </w:rPr>
        <w:t xml:space="preserve"> should therefore be designed to be versatile and easily deployed by a range of different means including ships, boats, aircraft, or potentially an unmanned surface or aerial system. It is expected that </w:t>
      </w:r>
      <w:proofErr w:type="spellStart"/>
      <w:r>
        <w:rPr>
          <w:lang w:val="en-IE"/>
        </w:rPr>
        <w:t>MAtoN</w:t>
      </w:r>
      <w:proofErr w:type="spellEnd"/>
      <w:r>
        <w:rPr>
          <w:lang w:val="en-IE"/>
        </w:rPr>
        <w:t xml:space="preserve"> may be designed in a range of different shapes and sizes to make such deployment achievable. </w:t>
      </w:r>
    </w:p>
    <w:p w14:paraId="095AE698" w14:textId="77777777" w:rsidR="00A6184E" w:rsidRDefault="00A6184E" w:rsidP="00A6184E">
      <w:pPr>
        <w:pStyle w:val="BodyText"/>
        <w:rPr>
          <w:lang w:val="en-IE"/>
        </w:rPr>
      </w:pPr>
      <w:r>
        <w:rPr>
          <w:rFonts w:asciiTheme="majorHAnsi" w:hAnsiTheme="majorHAnsi" w:cstheme="majorHAnsi"/>
          <w:color w:val="252525"/>
          <w:shd w:val="clear" w:color="auto" w:fill="FFFFFF"/>
        </w:rPr>
        <w:t>Competent Authorities</w:t>
      </w:r>
      <w:r w:rsidRPr="00EE543F">
        <w:rPr>
          <w:rFonts w:asciiTheme="majorHAnsi" w:hAnsiTheme="majorHAnsi" w:cstheme="majorHAnsi"/>
          <w:color w:val="252525"/>
          <w:shd w:val="clear" w:color="auto" w:fill="FFFFFF"/>
        </w:rPr>
        <w:t xml:space="preserve">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Theme="majorHAnsi" w:hAnsiTheme="majorHAnsi" w:cstheme="majorHAnsi"/>
          <w:color w:val="252525"/>
          <w:shd w:val="clear" w:color="auto" w:fill="FFFFFF"/>
        </w:rPr>
        <w:t xml:space="preserve"> </w:t>
      </w:r>
      <w:r>
        <w:rPr>
          <w:lang w:val="en-IE"/>
        </w:rPr>
        <w:t xml:space="preserve">should seek involvement in the design, construction and approval of </w:t>
      </w:r>
      <w:proofErr w:type="spellStart"/>
      <w:r>
        <w:rPr>
          <w:lang w:val="en-IE"/>
        </w:rPr>
        <w:t>MAtoN</w:t>
      </w:r>
      <w:proofErr w:type="spellEnd"/>
      <w:r>
        <w:rPr>
          <w:lang w:val="en-IE"/>
        </w:rPr>
        <w:t xml:space="preserve"> to suit their </w:t>
      </w:r>
      <w:proofErr w:type="gramStart"/>
      <w:r>
        <w:rPr>
          <w:lang w:val="en-IE"/>
        </w:rPr>
        <w:t>particular operational</w:t>
      </w:r>
      <w:proofErr w:type="gramEnd"/>
      <w:r>
        <w:rPr>
          <w:lang w:val="en-IE"/>
        </w:rPr>
        <w:t xml:space="preserve"> requirements. </w:t>
      </w:r>
    </w:p>
    <w:p w14:paraId="7F4D064B" w14:textId="77777777" w:rsidR="00A6184E" w:rsidRPr="00813134" w:rsidRDefault="00A6184E" w:rsidP="00A6184E">
      <w:pPr>
        <w:pStyle w:val="Heading1"/>
        <w:rPr>
          <w:lang w:val="en-IE"/>
        </w:rPr>
      </w:pPr>
      <w:r w:rsidRPr="00813134">
        <w:rPr>
          <w:lang w:val="en-IE"/>
        </w:rPr>
        <w:t>Promulgation</w:t>
      </w:r>
    </w:p>
    <w:p w14:paraId="48F76A79" w14:textId="77777777" w:rsidR="00A6184E" w:rsidRDefault="00A6184E" w:rsidP="00A6184E">
      <w:pPr>
        <w:pStyle w:val="BodyText"/>
        <w:rPr>
          <w:lang w:eastAsia="de-DE"/>
        </w:rPr>
      </w:pPr>
      <w:r w:rsidRPr="00245FBA">
        <w:rPr>
          <w:rFonts w:asciiTheme="majorHAnsi" w:hAnsiTheme="majorHAnsi" w:cstheme="majorHAnsi"/>
          <w:color w:val="252525"/>
          <w:shd w:val="clear" w:color="auto" w:fill="FFFFFF"/>
        </w:rPr>
        <w:t xml:space="preserve"> </w:t>
      </w:r>
      <w:r>
        <w:rPr>
          <w:rFonts w:asciiTheme="majorHAnsi" w:hAnsiTheme="majorHAnsi" w:cstheme="majorHAnsi"/>
          <w:color w:val="252525"/>
          <w:shd w:val="clear" w:color="auto" w:fill="FFFFFF"/>
        </w:rPr>
        <w:t>Competent Authorities</w:t>
      </w:r>
      <w:r w:rsidRPr="00EE543F">
        <w:rPr>
          <w:rFonts w:asciiTheme="majorHAnsi" w:hAnsiTheme="majorHAnsi" w:cstheme="majorHAnsi"/>
          <w:color w:val="252525"/>
          <w:shd w:val="clear" w:color="auto" w:fill="FFFFFF"/>
        </w:rPr>
        <w:t xml:space="preserve">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Theme="majorHAnsi" w:hAnsiTheme="majorHAnsi" w:cstheme="majorHAnsi"/>
          <w:color w:val="252525"/>
          <w:shd w:val="clear" w:color="auto" w:fill="FFFFFF"/>
        </w:rPr>
        <w:t xml:space="preserve"> </w:t>
      </w:r>
      <w:r>
        <w:rPr>
          <w:lang w:eastAsia="de-DE"/>
        </w:rPr>
        <w:t>should</w:t>
      </w:r>
      <w:r w:rsidRPr="00271923">
        <w:rPr>
          <w:lang w:eastAsia="de-DE"/>
        </w:rPr>
        <w:t xml:space="preserve"> </w:t>
      </w:r>
      <w:r>
        <w:rPr>
          <w:lang w:eastAsia="de-DE"/>
        </w:rPr>
        <w:t xml:space="preserve">ensure that the deployment of a </w:t>
      </w:r>
      <w:proofErr w:type="spellStart"/>
      <w:r>
        <w:rPr>
          <w:lang w:eastAsia="de-DE"/>
        </w:rPr>
        <w:t>MAtoN</w:t>
      </w:r>
      <w:proofErr w:type="spellEnd"/>
      <w:r>
        <w:rPr>
          <w:lang w:eastAsia="de-DE"/>
        </w:rPr>
        <w:t xml:space="preserve"> is appropriately </w:t>
      </w:r>
      <w:r w:rsidRPr="00271923">
        <w:rPr>
          <w:lang w:eastAsia="de-DE"/>
        </w:rPr>
        <w:t>promulgate</w:t>
      </w:r>
      <w:r>
        <w:rPr>
          <w:lang w:eastAsia="de-DE"/>
        </w:rPr>
        <w:t>d by all possible</w:t>
      </w:r>
      <w:r w:rsidRPr="00271923">
        <w:rPr>
          <w:lang w:eastAsia="de-DE"/>
        </w:rPr>
        <w:t xml:space="preserve"> means</w:t>
      </w:r>
      <w:r>
        <w:rPr>
          <w:lang w:eastAsia="de-DE"/>
        </w:rPr>
        <w:t xml:space="preserve">. </w:t>
      </w:r>
    </w:p>
    <w:p w14:paraId="56BC8E47" w14:textId="77777777" w:rsidR="00A6184E" w:rsidRDefault="00A6184E" w:rsidP="00A6184E">
      <w:pPr>
        <w:pStyle w:val="BodyText"/>
        <w:rPr>
          <w:lang w:eastAsia="de-DE"/>
        </w:rPr>
      </w:pPr>
      <w:r>
        <w:rPr>
          <w:lang w:eastAsia="de-DE"/>
        </w:rPr>
        <w:lastRenderedPageBreak/>
        <w:t xml:space="preserve">This should be done through the appropriate recognised marine publications and through the promulgation </w:t>
      </w:r>
      <w:proofErr w:type="gramStart"/>
      <w:r>
        <w:rPr>
          <w:lang w:eastAsia="de-DE"/>
        </w:rPr>
        <w:t>of  Maritime</w:t>
      </w:r>
      <w:proofErr w:type="gramEnd"/>
      <w:r>
        <w:rPr>
          <w:lang w:eastAsia="de-DE"/>
        </w:rPr>
        <w:t xml:space="preserve"> Safety Information (MSI).</w:t>
      </w:r>
    </w:p>
    <w:p w14:paraId="1AAB3055" w14:textId="77777777" w:rsidR="00A6184E" w:rsidRPr="000D47AF" w:rsidRDefault="00A6184E" w:rsidP="00A6184E">
      <w:pPr>
        <w:pStyle w:val="BodyText"/>
        <w:rPr>
          <w:rFonts w:eastAsia="Times New Roman" w:cstheme="minorHAnsi"/>
          <w:lang w:eastAsia="de-DE"/>
        </w:rPr>
      </w:pPr>
      <w:r>
        <w:rPr>
          <w:rFonts w:eastAsia="Times New Roman" w:cstheme="minorHAnsi"/>
          <w:lang w:eastAsia="de-DE"/>
        </w:rPr>
        <w:t xml:space="preserve">Drifting hazards </w:t>
      </w:r>
      <w:r w:rsidRPr="000D47AF">
        <w:rPr>
          <w:rFonts w:eastAsia="Times New Roman" w:cstheme="minorHAnsi"/>
          <w:lang w:eastAsia="de-DE"/>
        </w:rPr>
        <w:t>should remain appropriately marked until the competent authority has assessed that information concerning the new danger has been sufficiently promulgated, or there is no longer a risk to safety of navigation.</w:t>
      </w:r>
    </w:p>
    <w:p w14:paraId="3469EDFE" w14:textId="77777777" w:rsidR="00A6184E" w:rsidRDefault="00A6184E" w:rsidP="00A6184E">
      <w:pPr>
        <w:pStyle w:val="BodyText"/>
        <w:rPr>
          <w:lang w:eastAsia="de-DE"/>
        </w:rPr>
      </w:pPr>
      <w:r>
        <w:rPr>
          <w:lang w:eastAsia="de-DE"/>
        </w:rPr>
        <w:t xml:space="preserve">Promulgation of the </w:t>
      </w:r>
      <w:proofErr w:type="spellStart"/>
      <w:r>
        <w:rPr>
          <w:lang w:eastAsia="de-DE"/>
        </w:rPr>
        <w:t>MAtoN</w:t>
      </w:r>
      <w:proofErr w:type="spellEnd"/>
      <w:r>
        <w:rPr>
          <w:lang w:eastAsia="de-DE"/>
        </w:rPr>
        <w:t xml:space="preserve"> should, as a minimum, include: </w:t>
      </w:r>
    </w:p>
    <w:p w14:paraId="5EDBFD31" w14:textId="77777777" w:rsidR="00A6184E" w:rsidRDefault="00A6184E" w:rsidP="00A6184E">
      <w:pPr>
        <w:pStyle w:val="BodyText"/>
        <w:numPr>
          <w:ilvl w:val="0"/>
          <w:numId w:val="49"/>
        </w:numPr>
        <w:rPr>
          <w:lang w:eastAsia="de-DE"/>
        </w:rPr>
      </w:pPr>
      <w:r>
        <w:rPr>
          <w:lang w:eastAsia="de-DE"/>
        </w:rPr>
        <w:t xml:space="preserve">Type of </w:t>
      </w:r>
      <w:proofErr w:type="spellStart"/>
      <w:r>
        <w:rPr>
          <w:lang w:eastAsia="de-DE"/>
        </w:rPr>
        <w:t>MAtoN</w:t>
      </w:r>
      <w:proofErr w:type="spellEnd"/>
      <w:r>
        <w:rPr>
          <w:lang w:eastAsia="de-DE"/>
        </w:rPr>
        <w:t xml:space="preserve"> provided (Physical or Virtual);</w:t>
      </w:r>
    </w:p>
    <w:p w14:paraId="388D2B6D" w14:textId="77777777" w:rsidR="00A6184E" w:rsidRDefault="00A6184E" w:rsidP="00A6184E">
      <w:pPr>
        <w:pStyle w:val="BodyText"/>
        <w:numPr>
          <w:ilvl w:val="0"/>
          <w:numId w:val="49"/>
        </w:numPr>
        <w:rPr>
          <w:lang w:eastAsia="de-DE"/>
        </w:rPr>
      </w:pPr>
      <w:r>
        <w:rPr>
          <w:lang w:eastAsia="de-DE"/>
        </w:rPr>
        <w:t>Light</w:t>
      </w:r>
    </w:p>
    <w:p w14:paraId="1AC7BA49" w14:textId="77777777" w:rsidR="00A6184E" w:rsidRDefault="00A6184E" w:rsidP="00A6184E">
      <w:pPr>
        <w:pStyle w:val="BodyText"/>
        <w:numPr>
          <w:ilvl w:val="1"/>
          <w:numId w:val="50"/>
        </w:numPr>
        <w:rPr>
          <w:lang w:eastAsia="de-DE"/>
        </w:rPr>
      </w:pPr>
      <w:r>
        <w:rPr>
          <w:lang w:eastAsia="de-DE"/>
        </w:rPr>
        <w:t>Colour</w:t>
      </w:r>
    </w:p>
    <w:p w14:paraId="7B423325" w14:textId="77777777" w:rsidR="00A6184E" w:rsidRDefault="00A6184E" w:rsidP="00A6184E">
      <w:pPr>
        <w:pStyle w:val="BodyText"/>
        <w:numPr>
          <w:ilvl w:val="1"/>
          <w:numId w:val="50"/>
        </w:numPr>
        <w:rPr>
          <w:lang w:eastAsia="de-DE"/>
        </w:rPr>
      </w:pPr>
      <w:r>
        <w:rPr>
          <w:lang w:eastAsia="de-DE"/>
        </w:rPr>
        <w:t>Flash Character</w:t>
      </w:r>
    </w:p>
    <w:p w14:paraId="35B10E39" w14:textId="77777777" w:rsidR="00A6184E" w:rsidRDefault="00A6184E" w:rsidP="00A6184E">
      <w:pPr>
        <w:pStyle w:val="BodyText"/>
        <w:numPr>
          <w:ilvl w:val="1"/>
          <w:numId w:val="50"/>
        </w:numPr>
        <w:rPr>
          <w:lang w:eastAsia="de-DE"/>
        </w:rPr>
      </w:pPr>
      <w:r>
        <w:rPr>
          <w:lang w:eastAsia="de-DE"/>
        </w:rPr>
        <w:t>Nominal Range</w:t>
      </w:r>
    </w:p>
    <w:p w14:paraId="647B7D3E" w14:textId="77777777" w:rsidR="00A6184E" w:rsidRDefault="00A6184E" w:rsidP="00A6184E">
      <w:pPr>
        <w:pStyle w:val="BodyText"/>
        <w:numPr>
          <w:ilvl w:val="0"/>
          <w:numId w:val="49"/>
        </w:numPr>
        <w:rPr>
          <w:lang w:eastAsia="de-DE"/>
        </w:rPr>
      </w:pPr>
      <w:r>
        <w:rPr>
          <w:lang w:eastAsia="de-DE"/>
        </w:rPr>
        <w:t xml:space="preserve">Predicted movement – the predicted movement of the </w:t>
      </w:r>
      <w:proofErr w:type="spellStart"/>
      <w:r>
        <w:rPr>
          <w:lang w:eastAsia="de-DE"/>
        </w:rPr>
        <w:t>MAtoN</w:t>
      </w:r>
      <w:proofErr w:type="spellEnd"/>
      <w:r>
        <w:rPr>
          <w:lang w:eastAsia="de-DE"/>
        </w:rPr>
        <w:t xml:space="preserve"> and associated hazard should be promulgated. The following information should be considered:</w:t>
      </w:r>
    </w:p>
    <w:p w14:paraId="708099DF" w14:textId="77777777" w:rsidR="00A6184E" w:rsidRDefault="00A6184E" w:rsidP="00A6184E">
      <w:pPr>
        <w:pStyle w:val="BodyText"/>
        <w:numPr>
          <w:ilvl w:val="1"/>
          <w:numId w:val="51"/>
        </w:numPr>
        <w:rPr>
          <w:lang w:eastAsia="de-DE"/>
        </w:rPr>
      </w:pPr>
      <w:r>
        <w:rPr>
          <w:lang w:eastAsia="de-DE"/>
        </w:rPr>
        <w:t xml:space="preserve">Heading </w:t>
      </w:r>
    </w:p>
    <w:p w14:paraId="109C04DD" w14:textId="77777777" w:rsidR="00A6184E" w:rsidRDefault="00A6184E" w:rsidP="00A6184E">
      <w:pPr>
        <w:pStyle w:val="BodyText"/>
        <w:numPr>
          <w:ilvl w:val="1"/>
          <w:numId w:val="51"/>
        </w:numPr>
        <w:rPr>
          <w:lang w:eastAsia="de-DE"/>
        </w:rPr>
      </w:pPr>
      <w:r>
        <w:rPr>
          <w:lang w:eastAsia="de-DE"/>
        </w:rPr>
        <w:t xml:space="preserve">Speed </w:t>
      </w:r>
    </w:p>
    <w:p w14:paraId="4C7347B5" w14:textId="77777777" w:rsidR="00A6184E" w:rsidRDefault="00A6184E" w:rsidP="00A6184E">
      <w:pPr>
        <w:pStyle w:val="BodyText"/>
        <w:numPr>
          <w:ilvl w:val="1"/>
          <w:numId w:val="51"/>
        </w:numPr>
        <w:rPr>
          <w:lang w:eastAsia="de-DE"/>
        </w:rPr>
      </w:pPr>
      <w:r>
        <w:rPr>
          <w:lang w:eastAsia="de-DE"/>
        </w:rPr>
        <w:t xml:space="preserve">Predicted rate and direction of drift </w:t>
      </w:r>
    </w:p>
    <w:p w14:paraId="7D92D825" w14:textId="77777777" w:rsidR="00A6184E" w:rsidRDefault="00A6184E" w:rsidP="00A6184E">
      <w:pPr>
        <w:pStyle w:val="BodyText"/>
        <w:numPr>
          <w:ilvl w:val="1"/>
          <w:numId w:val="49"/>
        </w:numPr>
        <w:rPr>
          <w:lang w:eastAsia="de-DE"/>
        </w:rPr>
      </w:pPr>
      <w:proofErr w:type="gramStart"/>
      <w:r>
        <w:rPr>
          <w:lang w:eastAsia="de-DE"/>
        </w:rPr>
        <w:t>Other</w:t>
      </w:r>
      <w:proofErr w:type="gramEnd"/>
      <w:r>
        <w:rPr>
          <w:lang w:eastAsia="de-DE"/>
        </w:rPr>
        <w:t xml:space="preserve"> characteristic which would help determine the predicted path of the hazard being marked by the </w:t>
      </w:r>
      <w:proofErr w:type="spellStart"/>
      <w:r>
        <w:rPr>
          <w:lang w:eastAsia="de-DE"/>
        </w:rPr>
        <w:t>MAtoN</w:t>
      </w:r>
      <w:proofErr w:type="spellEnd"/>
    </w:p>
    <w:p w14:paraId="057B0B24" w14:textId="77777777" w:rsidR="00A6184E" w:rsidRDefault="00A6184E" w:rsidP="00A6184E">
      <w:pPr>
        <w:pStyle w:val="BodyText"/>
        <w:numPr>
          <w:ilvl w:val="0"/>
          <w:numId w:val="49"/>
        </w:numPr>
        <w:rPr>
          <w:lang w:eastAsia="de-DE"/>
        </w:rPr>
      </w:pPr>
      <w:r>
        <w:rPr>
          <w:lang w:eastAsia="de-DE"/>
        </w:rPr>
        <w:t>Day Mark.</w:t>
      </w:r>
    </w:p>
    <w:p w14:paraId="5C6715C1" w14:textId="77777777" w:rsidR="00A6184E" w:rsidRDefault="00A6184E" w:rsidP="00A6184E">
      <w:pPr>
        <w:pStyle w:val="BodyText"/>
        <w:numPr>
          <w:ilvl w:val="0"/>
          <w:numId w:val="49"/>
        </w:numPr>
        <w:rPr>
          <w:lang w:eastAsia="de-DE"/>
        </w:rPr>
      </w:pPr>
      <w:r>
        <w:rPr>
          <w:lang w:eastAsia="de-DE"/>
        </w:rPr>
        <w:t xml:space="preserve">Rules, regulations, requirements, and procedures. </w:t>
      </w:r>
    </w:p>
    <w:p w14:paraId="79BA775C" w14:textId="77777777" w:rsidR="00A6184E" w:rsidRDefault="00A6184E" w:rsidP="00A6184E">
      <w:pPr>
        <w:pStyle w:val="BodyText"/>
        <w:numPr>
          <w:ilvl w:val="0"/>
          <w:numId w:val="49"/>
        </w:numPr>
        <w:rPr>
          <w:lang w:eastAsia="de-DE"/>
        </w:rPr>
      </w:pPr>
      <w:r>
        <w:rPr>
          <w:lang w:eastAsia="de-DE"/>
        </w:rPr>
        <w:t xml:space="preserve">Size, Shape, and identification of the hazard that is being marked with a </w:t>
      </w:r>
      <w:proofErr w:type="spellStart"/>
      <w:r>
        <w:rPr>
          <w:lang w:eastAsia="de-DE"/>
        </w:rPr>
        <w:t>MAtoN</w:t>
      </w:r>
      <w:proofErr w:type="spellEnd"/>
      <w:r>
        <w:rPr>
          <w:lang w:eastAsia="de-DE"/>
        </w:rPr>
        <w:t>.</w:t>
      </w:r>
    </w:p>
    <w:p w14:paraId="0181F3FF" w14:textId="77777777" w:rsidR="00A6184E" w:rsidRDefault="00A6184E" w:rsidP="00A6184E">
      <w:pPr>
        <w:pStyle w:val="BodyText"/>
        <w:numPr>
          <w:ilvl w:val="0"/>
          <w:numId w:val="49"/>
        </w:numPr>
        <w:rPr>
          <w:lang w:eastAsia="de-DE"/>
        </w:rPr>
      </w:pPr>
      <w:r>
        <w:rPr>
          <w:lang w:eastAsia="de-DE"/>
        </w:rPr>
        <w:t xml:space="preserve">Duration the </w:t>
      </w:r>
      <w:proofErr w:type="spellStart"/>
      <w:r>
        <w:rPr>
          <w:lang w:eastAsia="de-DE"/>
        </w:rPr>
        <w:t>MAtoN</w:t>
      </w:r>
      <w:proofErr w:type="spellEnd"/>
      <w:r>
        <w:rPr>
          <w:lang w:eastAsia="de-DE"/>
        </w:rPr>
        <w:t xml:space="preserve"> is in effect (</w:t>
      </w:r>
      <w:proofErr w:type="spellStart"/>
      <w:r>
        <w:rPr>
          <w:lang w:eastAsia="de-DE"/>
        </w:rPr>
        <w:t>eg.</w:t>
      </w:r>
      <w:proofErr w:type="spellEnd"/>
      <w:r>
        <w:rPr>
          <w:lang w:eastAsia="de-DE"/>
        </w:rPr>
        <w:t xml:space="preserve"> Start and End timings).</w:t>
      </w:r>
    </w:p>
    <w:p w14:paraId="717A1C94" w14:textId="77777777" w:rsidR="00A6184E" w:rsidRDefault="00A6184E" w:rsidP="00A6184E">
      <w:pPr>
        <w:pStyle w:val="BodyText"/>
        <w:numPr>
          <w:ilvl w:val="0"/>
          <w:numId w:val="49"/>
        </w:numPr>
        <w:rPr>
          <w:lang w:eastAsia="de-DE"/>
        </w:rPr>
      </w:pPr>
      <w:r>
        <w:rPr>
          <w:lang w:eastAsia="de-DE"/>
        </w:rPr>
        <w:t xml:space="preserve">Appropriate Nautical Chart/s number in which </w:t>
      </w:r>
      <w:proofErr w:type="spellStart"/>
      <w:r>
        <w:rPr>
          <w:lang w:eastAsia="de-DE"/>
        </w:rPr>
        <w:t>MAtoN</w:t>
      </w:r>
      <w:proofErr w:type="spellEnd"/>
      <w:r>
        <w:rPr>
          <w:lang w:eastAsia="de-DE"/>
        </w:rPr>
        <w:t xml:space="preserve"> is to be deployed, as a reference point only.</w:t>
      </w:r>
    </w:p>
    <w:p w14:paraId="74A75AA4" w14:textId="77777777" w:rsidR="00A6184E" w:rsidRDefault="00A6184E" w:rsidP="00A6184E">
      <w:pPr>
        <w:pStyle w:val="BodyText"/>
        <w:rPr>
          <w:lang w:eastAsia="de-DE"/>
        </w:rPr>
      </w:pPr>
    </w:p>
    <w:p w14:paraId="534D3B24" w14:textId="77777777" w:rsidR="00A6184E" w:rsidRDefault="00A6184E" w:rsidP="00A6184E">
      <w:pPr>
        <w:pStyle w:val="BodyText"/>
        <w:rPr>
          <w:lang w:eastAsia="de-DE"/>
        </w:rPr>
      </w:pPr>
      <w:r>
        <w:rPr>
          <w:lang w:eastAsia="de-DE"/>
        </w:rPr>
        <w:t xml:space="preserve">One of the main tasks for a VTS is to provide information to the mariners within the VTS area. Therefore, when a </w:t>
      </w:r>
      <w:proofErr w:type="spellStart"/>
      <w:r>
        <w:rPr>
          <w:lang w:eastAsia="de-DE"/>
        </w:rPr>
        <w:t>MAtoN</w:t>
      </w:r>
      <w:proofErr w:type="spellEnd"/>
      <w:r>
        <w:rPr>
          <w:lang w:eastAsia="de-DE"/>
        </w:rPr>
        <w:t xml:space="preserve"> is planned to be deployed in a VTS area, it is important to </w:t>
      </w:r>
      <w:r w:rsidRPr="003C3260">
        <w:rPr>
          <w:lang w:eastAsia="de-DE"/>
        </w:rPr>
        <w:t xml:space="preserve">liaise and cooperate with </w:t>
      </w:r>
      <w:r>
        <w:rPr>
          <w:lang w:eastAsia="de-DE"/>
        </w:rPr>
        <w:t>the VTS Authority at an early stage</w:t>
      </w:r>
      <w:r w:rsidRPr="00B81859">
        <w:rPr>
          <w:lang w:eastAsia="de-DE"/>
        </w:rPr>
        <w:t xml:space="preserve"> </w:t>
      </w:r>
      <w:proofErr w:type="gramStart"/>
      <w:r>
        <w:rPr>
          <w:lang w:eastAsia="de-DE"/>
        </w:rPr>
        <w:t>in order for</w:t>
      </w:r>
      <w:proofErr w:type="gramEnd"/>
      <w:r>
        <w:rPr>
          <w:lang w:eastAsia="de-DE"/>
        </w:rPr>
        <w:t xml:space="preserve"> the </w:t>
      </w:r>
      <w:r w:rsidRPr="003C3260">
        <w:rPr>
          <w:lang w:eastAsia="de-DE"/>
        </w:rPr>
        <w:t xml:space="preserve">VTS </w:t>
      </w:r>
      <w:r>
        <w:rPr>
          <w:lang w:eastAsia="de-DE"/>
        </w:rPr>
        <w:t xml:space="preserve">to have </w:t>
      </w:r>
      <w:r w:rsidRPr="003C3260">
        <w:rPr>
          <w:lang w:eastAsia="de-DE"/>
        </w:rPr>
        <w:t>correct information to give to the traffic in the VTS area</w:t>
      </w:r>
      <w:r>
        <w:rPr>
          <w:lang w:eastAsia="de-DE"/>
        </w:rPr>
        <w:t>. Such information may include, but not be limited to:</w:t>
      </w:r>
    </w:p>
    <w:p w14:paraId="54E2ADC4" w14:textId="77777777" w:rsidR="00A6184E" w:rsidRDefault="00A6184E" w:rsidP="00A6184E">
      <w:pPr>
        <w:pStyle w:val="BodyText"/>
        <w:numPr>
          <w:ilvl w:val="0"/>
          <w:numId w:val="49"/>
        </w:numPr>
        <w:rPr>
          <w:lang w:eastAsia="de-DE"/>
        </w:rPr>
      </w:pPr>
      <w:r>
        <w:rPr>
          <w:lang w:eastAsia="de-DE"/>
        </w:rPr>
        <w:t>A</w:t>
      </w:r>
      <w:r w:rsidRPr="003D650C">
        <w:rPr>
          <w:lang w:eastAsia="de-DE"/>
        </w:rPr>
        <w:t xml:space="preserve">vailability of </w:t>
      </w:r>
      <w:r>
        <w:rPr>
          <w:lang w:eastAsia="de-DE"/>
        </w:rPr>
        <w:t xml:space="preserve">aids to navigation (including </w:t>
      </w:r>
      <w:proofErr w:type="spellStart"/>
      <w:r>
        <w:rPr>
          <w:lang w:eastAsia="de-DE"/>
        </w:rPr>
        <w:t>MAtoNs</w:t>
      </w:r>
      <w:proofErr w:type="spellEnd"/>
      <w:r>
        <w:rPr>
          <w:lang w:eastAsia="de-DE"/>
        </w:rPr>
        <w:t>);</w:t>
      </w:r>
    </w:p>
    <w:p w14:paraId="1731224E" w14:textId="77777777" w:rsidR="00A6184E" w:rsidRDefault="00A6184E" w:rsidP="00A6184E">
      <w:pPr>
        <w:pStyle w:val="BodyText"/>
        <w:numPr>
          <w:ilvl w:val="0"/>
          <w:numId w:val="49"/>
        </w:numPr>
        <w:rPr>
          <w:lang w:eastAsia="de-DE"/>
        </w:rPr>
      </w:pPr>
      <w:r>
        <w:rPr>
          <w:lang w:eastAsia="de-DE"/>
        </w:rPr>
        <w:t>Limited manoeuvrability in the fairway, due to deficiencies of aids to navigation;</w:t>
      </w:r>
    </w:p>
    <w:p w14:paraId="52FDC59A" w14:textId="77777777" w:rsidR="00A6184E" w:rsidRDefault="00A6184E" w:rsidP="00A6184E">
      <w:pPr>
        <w:pStyle w:val="BodyText"/>
        <w:numPr>
          <w:ilvl w:val="0"/>
          <w:numId w:val="49"/>
        </w:numPr>
        <w:rPr>
          <w:lang w:eastAsia="de-DE"/>
        </w:rPr>
      </w:pPr>
      <w:r>
        <w:rPr>
          <w:lang w:eastAsia="de-DE"/>
        </w:rPr>
        <w:lastRenderedPageBreak/>
        <w:t xml:space="preserve">Any other potential hindrances that may impose restrictions on the safe navigation of the vessels. </w:t>
      </w:r>
    </w:p>
    <w:p w14:paraId="6C9298C8" w14:textId="77777777" w:rsidR="00A6184E" w:rsidRPr="00993B7D" w:rsidRDefault="00A6184E" w:rsidP="00A6184E">
      <w:pPr>
        <w:pStyle w:val="Heading1"/>
        <w:keepLines w:val="0"/>
        <w:tabs>
          <w:tab w:val="clear" w:pos="0"/>
          <w:tab w:val="left" w:pos="567"/>
        </w:tabs>
        <w:spacing w:after="240" w:line="240" w:lineRule="auto"/>
        <w:ind w:left="567" w:hanging="567"/>
      </w:pPr>
      <w:r w:rsidRPr="00993B7D">
        <w:t>Monitoring and reporting</w:t>
      </w:r>
    </w:p>
    <w:p w14:paraId="4EFC29D1" w14:textId="77777777" w:rsidR="00A6184E" w:rsidRDefault="00A6184E" w:rsidP="00A6184E">
      <w:pPr>
        <w:pStyle w:val="Heading2"/>
      </w:pPr>
      <w:r>
        <w:t>Maritime Safety Information</w:t>
      </w:r>
    </w:p>
    <w:p w14:paraId="3ADD05D3" w14:textId="77777777" w:rsidR="00A6184E" w:rsidRDefault="00A6184E" w:rsidP="00A6184E">
      <w:pPr>
        <w:pStyle w:val="BodyText"/>
      </w:pPr>
      <w:r>
        <w:t xml:space="preserve">The use of a </w:t>
      </w:r>
      <w:proofErr w:type="spellStart"/>
      <w:r>
        <w:t>MAtoN</w:t>
      </w:r>
      <w:proofErr w:type="spellEnd"/>
      <w:r>
        <w:t xml:space="preserve"> does not negate the requirement to promulgate MSI to ensure mariners are aware of the hazard to navigation. The promulgation of MSI is considered fundamental to the effectiveness of a </w:t>
      </w:r>
      <w:proofErr w:type="spellStart"/>
      <w:r>
        <w:t>MAtoN</w:t>
      </w:r>
      <w:proofErr w:type="spellEnd"/>
      <w:r>
        <w:t xml:space="preserve">. </w:t>
      </w:r>
    </w:p>
    <w:p w14:paraId="4C3553C2" w14:textId="77777777" w:rsidR="00A6184E" w:rsidRDefault="00A6184E" w:rsidP="00A6184E">
      <w:pPr>
        <w:pStyle w:val="BodyText"/>
      </w:pPr>
      <w:r>
        <w:t>Competent Authorities</w:t>
      </w:r>
      <w:r w:rsidRPr="00EE543F">
        <w:rPr>
          <w:rFonts w:asciiTheme="majorHAnsi" w:hAnsiTheme="majorHAnsi" w:cstheme="majorHAnsi"/>
          <w:color w:val="252525"/>
          <w:shd w:val="clear" w:color="auto" w:fill="FFFFFF"/>
        </w:rPr>
        <w:t xml:space="preserve">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t xml:space="preserve"> should ensure MSI is promulgated when </w:t>
      </w:r>
      <w:proofErr w:type="spellStart"/>
      <w:r>
        <w:t>MAtoN</w:t>
      </w:r>
      <w:proofErr w:type="spellEnd"/>
      <w:r>
        <w:t xml:space="preserve"> are used to mark hazards to navigation. </w:t>
      </w:r>
    </w:p>
    <w:p w14:paraId="34DB06BB" w14:textId="77777777" w:rsidR="00A6184E" w:rsidRDefault="00A6184E" w:rsidP="00A6184E">
      <w:pPr>
        <w:pStyle w:val="Heading2"/>
      </w:pPr>
      <w:r>
        <w:t>Monitoring</w:t>
      </w:r>
    </w:p>
    <w:p w14:paraId="519DF1D3" w14:textId="77777777" w:rsidR="00A6184E" w:rsidRDefault="00A6184E" w:rsidP="00A6184E">
      <w:pPr>
        <w:pStyle w:val="BodyText"/>
        <w:rPr>
          <w:lang w:eastAsia="de-DE"/>
        </w:rPr>
      </w:pPr>
      <w:r>
        <w:rPr>
          <w:lang w:eastAsia="de-DE"/>
        </w:rPr>
        <w:t>Competent Authorities (</w:t>
      </w:r>
      <w:proofErr w:type="spellStart"/>
      <w:r>
        <w:rPr>
          <w:lang w:eastAsia="de-DE"/>
        </w:rPr>
        <w:t>AtoN</w:t>
      </w:r>
      <w:proofErr w:type="spellEnd"/>
      <w:r>
        <w:rPr>
          <w:lang w:eastAsia="de-DE"/>
        </w:rPr>
        <w:t xml:space="preserve">) must ensure </w:t>
      </w:r>
      <w:proofErr w:type="spellStart"/>
      <w:r>
        <w:t>MAtoN</w:t>
      </w:r>
      <w:proofErr w:type="spellEnd"/>
      <w:r>
        <w:rPr>
          <w:lang w:eastAsia="de-DE"/>
        </w:rPr>
        <w:t xml:space="preserve"> are monitored in order to update their positional information. Some considerations for monitoring include:</w:t>
      </w:r>
    </w:p>
    <w:p w14:paraId="335306D7" w14:textId="77777777" w:rsidR="00A6184E" w:rsidRDefault="00A6184E" w:rsidP="00A6184E">
      <w:pPr>
        <w:pStyle w:val="Bullet1"/>
        <w:numPr>
          <w:ilvl w:val="0"/>
          <w:numId w:val="43"/>
        </w:numPr>
        <w:spacing w:line="240" w:lineRule="auto"/>
        <w:jc w:val="both"/>
        <w:outlineLvl w:val="0"/>
      </w:pPr>
      <w:r>
        <w:t>Physical inspection;</w:t>
      </w:r>
    </w:p>
    <w:p w14:paraId="133A421F" w14:textId="77777777" w:rsidR="00A6184E" w:rsidRDefault="00A6184E" w:rsidP="00A6184E">
      <w:pPr>
        <w:pStyle w:val="Bullet1"/>
        <w:numPr>
          <w:ilvl w:val="0"/>
          <w:numId w:val="43"/>
        </w:numPr>
        <w:spacing w:line="240" w:lineRule="auto"/>
        <w:jc w:val="both"/>
        <w:outlineLvl w:val="0"/>
        <w:rPr>
          <w:lang w:val="pt-PT"/>
        </w:rPr>
      </w:pPr>
      <w:r>
        <w:rPr>
          <w:lang w:val="pt-PT"/>
        </w:rPr>
        <w:t>Remote and/ or automatic tracking</w:t>
      </w:r>
      <w:r w:rsidRPr="00BE25DE">
        <w:rPr>
          <w:lang w:val="pt-PT"/>
        </w:rPr>
        <w:t xml:space="preserve"> (i.e., radar,</w:t>
      </w:r>
      <w:r>
        <w:rPr>
          <w:lang w:val="pt-PT"/>
        </w:rPr>
        <w:t xml:space="preserve"> satellite, cellular networks, AIS</w:t>
      </w:r>
      <w:r w:rsidRPr="00BE25DE">
        <w:rPr>
          <w:lang w:val="pt-PT"/>
        </w:rPr>
        <w:t>, etc.)</w:t>
      </w:r>
    </w:p>
    <w:p w14:paraId="3D0754D6" w14:textId="77777777" w:rsidR="00A6184E" w:rsidRPr="000D47AF" w:rsidRDefault="00A6184E" w:rsidP="00A6184E">
      <w:pPr>
        <w:pStyle w:val="Bullet1"/>
        <w:numPr>
          <w:ilvl w:val="0"/>
          <w:numId w:val="43"/>
        </w:numPr>
        <w:spacing w:line="240" w:lineRule="auto"/>
        <w:jc w:val="both"/>
        <w:outlineLvl w:val="0"/>
      </w:pPr>
      <w:r>
        <w:rPr>
          <w:lang w:val="pt-PT"/>
        </w:rPr>
        <w:t xml:space="preserve">Surface and air </w:t>
      </w:r>
      <w:r>
        <w:t>a</w:t>
      </w:r>
      <w:r w:rsidRPr="000D47AF">
        <w:t xml:space="preserve">ssets in the vicinity of the </w:t>
      </w:r>
      <w:proofErr w:type="spellStart"/>
      <w:r w:rsidRPr="000D47AF">
        <w:t>MAtoN</w:t>
      </w:r>
      <w:proofErr w:type="spellEnd"/>
      <w:r w:rsidRPr="000D47AF">
        <w:t xml:space="preserve">, that can provide visual verification to </w:t>
      </w:r>
      <w:r>
        <w:t xml:space="preserve">the </w:t>
      </w:r>
      <w:proofErr w:type="spellStart"/>
      <w:r>
        <w:t>MAtoNs</w:t>
      </w:r>
      <w:proofErr w:type="spellEnd"/>
      <w:r>
        <w:t xml:space="preserve"> position relative to the hazard;</w:t>
      </w:r>
    </w:p>
    <w:p w14:paraId="5D4E6AB6" w14:textId="77777777" w:rsidR="00A6184E" w:rsidRDefault="00A6184E" w:rsidP="00A6184E">
      <w:pPr>
        <w:pStyle w:val="Bullet1"/>
        <w:numPr>
          <w:ilvl w:val="0"/>
          <w:numId w:val="43"/>
        </w:numPr>
        <w:spacing w:line="240" w:lineRule="auto"/>
        <w:jc w:val="both"/>
        <w:outlineLvl w:val="0"/>
      </w:pPr>
      <w:r>
        <w:t>If applicable Competent Authorities (</w:t>
      </w:r>
      <w:proofErr w:type="spellStart"/>
      <w:r>
        <w:t>AtoN</w:t>
      </w:r>
      <w:proofErr w:type="spellEnd"/>
      <w:r>
        <w:t xml:space="preserve">) may request vessels to report visual sightings of the </w:t>
      </w:r>
      <w:proofErr w:type="spellStart"/>
      <w:r>
        <w:t>MAtoN</w:t>
      </w:r>
      <w:proofErr w:type="spellEnd"/>
      <w:r>
        <w:t xml:space="preserve"> to verify its true position;</w:t>
      </w:r>
    </w:p>
    <w:p w14:paraId="2460A135" w14:textId="77777777" w:rsidR="00A6184E" w:rsidRDefault="00A6184E" w:rsidP="00A6184E">
      <w:pPr>
        <w:pStyle w:val="Bullet1"/>
        <w:numPr>
          <w:ilvl w:val="0"/>
          <w:numId w:val="43"/>
        </w:numPr>
        <w:spacing w:line="240" w:lineRule="auto"/>
        <w:jc w:val="both"/>
        <w:outlineLvl w:val="0"/>
      </w:pPr>
      <w:r>
        <w:t xml:space="preserve">Radar reflectors may be used to enhance the </w:t>
      </w:r>
      <w:proofErr w:type="spellStart"/>
      <w:r>
        <w:t>MAtoN’s</w:t>
      </w:r>
      <w:proofErr w:type="spellEnd"/>
      <w:r>
        <w:t xml:space="preserve"> position;</w:t>
      </w:r>
    </w:p>
    <w:p w14:paraId="2A1546F8" w14:textId="77777777" w:rsidR="00A6184E" w:rsidRDefault="00A6184E" w:rsidP="00A6184E">
      <w:pPr>
        <w:pStyle w:val="BodyText"/>
        <w:numPr>
          <w:ilvl w:val="0"/>
          <w:numId w:val="43"/>
        </w:numPr>
      </w:pPr>
      <w:r>
        <w:rPr>
          <w:lang w:eastAsia="de-DE"/>
        </w:rPr>
        <w:t>Monitoring and updating the position of</w:t>
      </w:r>
      <w:r>
        <w:t xml:space="preserve"> a Virtual </w:t>
      </w:r>
      <w:proofErr w:type="spellStart"/>
      <w:r>
        <w:t>MAtoN</w:t>
      </w:r>
      <w:proofErr w:type="spellEnd"/>
      <w:r>
        <w:t xml:space="preserve"> position is important, as it pertains to drifting hazards and obstructions. </w:t>
      </w:r>
    </w:p>
    <w:p w14:paraId="0D507455" w14:textId="77777777" w:rsidR="00A6184E" w:rsidRPr="00F50B1C" w:rsidRDefault="00A6184E" w:rsidP="00A6184E">
      <w:pPr>
        <w:pStyle w:val="Heading2"/>
      </w:pPr>
      <w:r>
        <w:t>Reporting</w:t>
      </w:r>
    </w:p>
    <w:p w14:paraId="628BAB5B" w14:textId="77777777" w:rsidR="00A6184E" w:rsidRDefault="00A6184E" w:rsidP="00A6184E">
      <w:pPr>
        <w:pStyle w:val="BodyText"/>
        <w:rPr>
          <w:lang w:eastAsia="de-DE"/>
        </w:rPr>
      </w:pPr>
      <w:r>
        <w:rPr>
          <w:lang w:eastAsia="de-DE"/>
        </w:rPr>
        <w:t xml:space="preserve">The </w:t>
      </w:r>
      <w:proofErr w:type="spellStart"/>
      <w:r>
        <w:t>MAtoN</w:t>
      </w:r>
      <w:proofErr w:type="spellEnd"/>
      <w:r>
        <w:rPr>
          <w:lang w:eastAsia="de-DE"/>
        </w:rPr>
        <w:t xml:space="preserve"> should be reported when it:</w:t>
      </w:r>
    </w:p>
    <w:p w14:paraId="2339B108" w14:textId="77777777" w:rsidR="00A6184E" w:rsidRDefault="00A6184E" w:rsidP="00A6184E">
      <w:pPr>
        <w:pStyle w:val="Bullet1"/>
        <w:numPr>
          <w:ilvl w:val="0"/>
          <w:numId w:val="43"/>
        </w:numPr>
        <w:spacing w:line="240" w:lineRule="auto"/>
        <w:jc w:val="both"/>
        <w:outlineLvl w:val="0"/>
      </w:pPr>
      <w:r>
        <w:t>Is deployed;</w:t>
      </w:r>
    </w:p>
    <w:p w14:paraId="774933C1" w14:textId="77777777" w:rsidR="00A6184E" w:rsidRPr="00371BEF" w:rsidRDefault="00A6184E" w:rsidP="00A6184E">
      <w:pPr>
        <w:pStyle w:val="Bullet1"/>
        <w:numPr>
          <w:ilvl w:val="0"/>
          <w:numId w:val="43"/>
        </w:numPr>
        <w:spacing w:line="240" w:lineRule="auto"/>
        <w:jc w:val="both"/>
        <w:outlineLvl w:val="0"/>
      </w:pPr>
      <w:r>
        <w:t>Is amended;</w:t>
      </w:r>
    </w:p>
    <w:p w14:paraId="4E5367A0" w14:textId="77777777" w:rsidR="00A6184E" w:rsidRPr="00DC6AE6" w:rsidRDefault="00A6184E" w:rsidP="00A6184E">
      <w:pPr>
        <w:pStyle w:val="Bullet1"/>
        <w:numPr>
          <w:ilvl w:val="0"/>
          <w:numId w:val="43"/>
        </w:numPr>
        <w:spacing w:line="240" w:lineRule="auto"/>
        <w:jc w:val="both"/>
        <w:outlineLvl w:val="0"/>
      </w:pPr>
      <w:r w:rsidRPr="00DC6AE6">
        <w:t xml:space="preserve">Leaves its promulgated coverage or drifts into the waters of an adjacent responsible </w:t>
      </w:r>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Theme="majorHAnsi" w:hAnsiTheme="majorHAnsi" w:cstheme="majorHAnsi"/>
          <w:color w:val="252525"/>
          <w:shd w:val="clear" w:color="auto" w:fill="FFFFFF"/>
        </w:rPr>
        <w:t xml:space="preserve"> </w:t>
      </w:r>
      <w:r w:rsidRPr="000D47AF">
        <w:t>(Political consideration MOU);</w:t>
      </w:r>
    </w:p>
    <w:p w14:paraId="70BB5058" w14:textId="77777777" w:rsidR="00A6184E" w:rsidRDefault="00A6184E" w:rsidP="00A6184E">
      <w:pPr>
        <w:pStyle w:val="Bullet1"/>
        <w:numPr>
          <w:ilvl w:val="0"/>
          <w:numId w:val="43"/>
        </w:numPr>
        <w:spacing w:line="240" w:lineRule="auto"/>
        <w:jc w:val="both"/>
        <w:outlineLvl w:val="0"/>
      </w:pPr>
      <w:r>
        <w:t xml:space="preserve">Is considered by the </w:t>
      </w:r>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Theme="majorHAnsi" w:hAnsiTheme="majorHAnsi" w:cstheme="majorHAnsi"/>
          <w:color w:val="252525"/>
          <w:shd w:val="clear" w:color="auto" w:fill="FFFFFF"/>
        </w:rPr>
        <w:t xml:space="preserve"> </w:t>
      </w:r>
      <w:r>
        <w:t>that positional information requires updating;</w:t>
      </w:r>
    </w:p>
    <w:p w14:paraId="5D063D66" w14:textId="77777777" w:rsidR="00A6184E" w:rsidRDefault="00A6184E" w:rsidP="00A6184E">
      <w:pPr>
        <w:pStyle w:val="Bullet1"/>
        <w:numPr>
          <w:ilvl w:val="0"/>
          <w:numId w:val="43"/>
        </w:numPr>
        <w:spacing w:line="240" w:lineRule="auto"/>
        <w:jc w:val="both"/>
        <w:outlineLvl w:val="0"/>
      </w:pPr>
      <w:r>
        <w:lastRenderedPageBreak/>
        <w:t xml:space="preserve">Where at all possible it should be self-reporting and updating to all vessels in the vicinity (light/racon/AIS, etc.); </w:t>
      </w:r>
    </w:p>
    <w:p w14:paraId="536E4E97" w14:textId="77777777" w:rsidR="00A6184E" w:rsidRDefault="00A6184E" w:rsidP="00A6184E">
      <w:pPr>
        <w:pStyle w:val="Bullet1"/>
        <w:numPr>
          <w:ilvl w:val="0"/>
          <w:numId w:val="43"/>
        </w:numPr>
        <w:spacing w:line="240" w:lineRule="auto"/>
        <w:jc w:val="both"/>
        <w:outlineLvl w:val="0"/>
      </w:pPr>
      <w:r>
        <w:t>Is removed / discontinued/damaged.</w:t>
      </w:r>
    </w:p>
    <w:p w14:paraId="49C9DD35" w14:textId="77777777" w:rsidR="00A6184E" w:rsidRDefault="00A6184E" w:rsidP="00A6184E">
      <w:pPr>
        <w:pStyle w:val="Heading1"/>
        <w:keepLines w:val="0"/>
        <w:tabs>
          <w:tab w:val="clear" w:pos="0"/>
          <w:tab w:val="left" w:pos="567"/>
        </w:tabs>
        <w:spacing w:after="240" w:line="240" w:lineRule="auto"/>
        <w:ind w:left="567" w:hanging="567"/>
      </w:pPr>
      <w:r>
        <w:t>Issues of responsibility</w:t>
      </w:r>
    </w:p>
    <w:p w14:paraId="603818BD" w14:textId="77777777" w:rsidR="00A6184E" w:rsidRDefault="00A6184E" w:rsidP="00A6184E">
      <w:pPr>
        <w:pStyle w:val="Heading2"/>
      </w:pPr>
      <w:r>
        <w:t>Designated Responsibility</w:t>
      </w:r>
    </w:p>
    <w:p w14:paraId="6319E65F" w14:textId="77777777" w:rsidR="00A6184E" w:rsidRPr="000D47AF" w:rsidRDefault="00A6184E" w:rsidP="00A6184E">
      <w:pPr>
        <w:pStyle w:val="Bullet1"/>
        <w:numPr>
          <w:ilvl w:val="0"/>
          <w:numId w:val="0"/>
        </w:numPr>
      </w:pPr>
      <w:r>
        <w:t>Mobile h</w:t>
      </w:r>
      <w:r w:rsidRPr="000D47AF">
        <w:t>azards pose a risk to safe navigation. Therefore</w:t>
      </w:r>
      <w:r>
        <w:t>,</w:t>
      </w:r>
      <w:r w:rsidRPr="000D47AF">
        <w:t xml:space="preserve"> the person, organisation, or governmental body </w:t>
      </w:r>
      <w:r>
        <w:t xml:space="preserve">of a </w:t>
      </w:r>
      <w:r w:rsidRPr="000D47AF">
        <w:t>moving hazard</w:t>
      </w:r>
      <w:r>
        <w:t xml:space="preserve"> should take steps to ensure it is appropriately marked as a moving hazard.</w:t>
      </w:r>
      <w:r w:rsidRPr="000D47AF">
        <w:t xml:space="preserve"> If the moving hazard is caused by a natural phenomenon then it is the responsibility of the Competent Authority </w:t>
      </w:r>
      <w:r>
        <w:t>(</w:t>
      </w:r>
      <w:proofErr w:type="spellStart"/>
      <w:r>
        <w:t>AtoN</w:t>
      </w:r>
      <w:proofErr w:type="spellEnd"/>
      <w:r>
        <w:t xml:space="preserve">) with </w:t>
      </w:r>
      <w:r w:rsidRPr="000D47AF">
        <w:t xml:space="preserve">jurisdiction of </w:t>
      </w:r>
      <w:r>
        <w:t xml:space="preserve">the </w:t>
      </w:r>
      <w:r w:rsidRPr="000D47AF">
        <w:t xml:space="preserve">waterway to identify the hazard. </w:t>
      </w:r>
    </w:p>
    <w:p w14:paraId="73A7B0F0" w14:textId="77777777" w:rsidR="00A6184E" w:rsidRPr="000D47AF" w:rsidRDefault="00A6184E" w:rsidP="00A6184E">
      <w:pPr>
        <w:pStyle w:val="BodyText"/>
      </w:pPr>
      <w:r w:rsidRPr="000D47AF">
        <w:t xml:space="preserve">The </w:t>
      </w:r>
      <w:r>
        <w:t>Competent</w:t>
      </w:r>
      <w:r w:rsidRPr="000D47AF">
        <w:t xml:space="preserve"> Authority </w:t>
      </w:r>
      <w:r>
        <w:t>(</w:t>
      </w:r>
      <w:proofErr w:type="spellStart"/>
      <w:r>
        <w:t>AtoN</w:t>
      </w:r>
      <w:proofErr w:type="spellEnd"/>
      <w:r>
        <w:t xml:space="preserve">) </w:t>
      </w:r>
      <w:r w:rsidRPr="000D47AF">
        <w:t xml:space="preserve">should advise the person, organisation, or governmental body who is responsible for marking their moveable hazard the correct standards and methods to identify the hazard </w:t>
      </w:r>
      <w:r>
        <w:t>with</w:t>
      </w:r>
      <w:r w:rsidRPr="000D47AF">
        <w:t xml:space="preserve"> a </w:t>
      </w:r>
      <w:proofErr w:type="spellStart"/>
      <w:r w:rsidRPr="000D47AF">
        <w:t>MAtoN</w:t>
      </w:r>
      <w:proofErr w:type="spellEnd"/>
      <w:r>
        <w:t>.</w:t>
      </w:r>
    </w:p>
    <w:p w14:paraId="033BCCA5" w14:textId="77777777" w:rsidR="00A6184E" w:rsidRPr="00855820" w:rsidRDefault="00A6184E" w:rsidP="00A6184E">
      <w:pPr>
        <w:pStyle w:val="Heading2"/>
      </w:pPr>
      <w:r>
        <w:t>Inability to Monitor</w:t>
      </w:r>
    </w:p>
    <w:p w14:paraId="28268752" w14:textId="77777777" w:rsidR="00A6184E" w:rsidRPr="000D47AF" w:rsidRDefault="00A6184E" w:rsidP="00A6184E">
      <w:pPr>
        <w:pStyle w:val="BodyText"/>
      </w:pPr>
      <w:r w:rsidRPr="000D47AF">
        <w:t xml:space="preserve">A </w:t>
      </w:r>
      <w:r>
        <w:t>Competent</w:t>
      </w:r>
      <w:r w:rsidRPr="000D47AF">
        <w:t xml:space="preserve"> Authority </w:t>
      </w:r>
      <w:r>
        <w:t>(</w:t>
      </w:r>
      <w:proofErr w:type="spellStart"/>
      <w:r>
        <w:t>AtoN</w:t>
      </w:r>
      <w:proofErr w:type="spellEnd"/>
      <w:r>
        <w:t xml:space="preserve">) </w:t>
      </w:r>
      <w:r w:rsidRPr="000D47AF">
        <w:t xml:space="preserve">or owner losing the ability to monitor </w:t>
      </w:r>
      <w:r>
        <w:t>a</w:t>
      </w:r>
      <w:r w:rsidRPr="000D47AF">
        <w:t xml:space="preserve"> </w:t>
      </w:r>
      <w:proofErr w:type="spellStart"/>
      <w:r w:rsidRPr="00DC6AE6">
        <w:t>MAtoN</w:t>
      </w:r>
      <w:proofErr w:type="spellEnd"/>
      <w:r w:rsidRPr="00DC6AE6">
        <w:t xml:space="preserve"> </w:t>
      </w:r>
      <w:r>
        <w:t xml:space="preserve">that </w:t>
      </w:r>
      <w:r w:rsidRPr="00DC6AE6">
        <w:t>it</w:t>
      </w:r>
      <w:r w:rsidRPr="000D47AF">
        <w:t xml:space="preserve"> has deployed retains responsibility until either:</w:t>
      </w:r>
    </w:p>
    <w:p w14:paraId="6922232A" w14:textId="77777777" w:rsidR="00A6184E" w:rsidRPr="000D47AF" w:rsidRDefault="00A6184E" w:rsidP="00A6184E">
      <w:pPr>
        <w:pStyle w:val="Bullet1"/>
        <w:numPr>
          <w:ilvl w:val="0"/>
          <w:numId w:val="43"/>
        </w:numPr>
        <w:spacing w:line="240" w:lineRule="auto"/>
        <w:jc w:val="both"/>
        <w:outlineLvl w:val="0"/>
      </w:pPr>
      <w:r w:rsidRPr="000D47AF">
        <w:t xml:space="preserve">The </w:t>
      </w:r>
      <w:proofErr w:type="spellStart"/>
      <w:r w:rsidRPr="000D47AF">
        <w:t>MAtoN</w:t>
      </w:r>
      <w:proofErr w:type="spellEnd"/>
      <w:r w:rsidRPr="000D47AF">
        <w:t xml:space="preserve"> is retrieved, sinks, or is placed at no danger to mariners;  </w:t>
      </w:r>
    </w:p>
    <w:p w14:paraId="5DABF2F3" w14:textId="77777777" w:rsidR="00A6184E" w:rsidRPr="000D47AF" w:rsidRDefault="00A6184E" w:rsidP="00A6184E">
      <w:pPr>
        <w:pStyle w:val="Bullet1"/>
        <w:numPr>
          <w:ilvl w:val="0"/>
          <w:numId w:val="43"/>
        </w:numPr>
        <w:spacing w:line="240" w:lineRule="auto"/>
        <w:jc w:val="both"/>
        <w:outlineLvl w:val="0"/>
      </w:pPr>
      <w:r w:rsidRPr="000D47AF">
        <w:t xml:space="preserve">The responsibility is assumed by another </w:t>
      </w:r>
      <w:r>
        <w:t>Competent</w:t>
      </w:r>
      <w:r w:rsidRPr="000D47AF">
        <w:t xml:space="preserve"> Authority</w:t>
      </w:r>
      <w:r>
        <w:t xml:space="preserve"> (</w:t>
      </w:r>
      <w:proofErr w:type="spellStart"/>
      <w:r>
        <w:t>AtoN</w:t>
      </w:r>
      <w:proofErr w:type="spellEnd"/>
      <w:r>
        <w:t>)</w:t>
      </w:r>
      <w:r w:rsidRPr="000D47AF">
        <w:t>.</w:t>
      </w:r>
    </w:p>
    <w:p w14:paraId="28943550" w14:textId="77777777" w:rsidR="00A6184E" w:rsidRDefault="00A6184E" w:rsidP="00A6184E">
      <w:pPr>
        <w:pStyle w:val="Heading2"/>
      </w:pPr>
      <w:r>
        <w:t>Recovery</w:t>
      </w:r>
    </w:p>
    <w:p w14:paraId="58CDFA27" w14:textId="77777777" w:rsidR="00A6184E" w:rsidRPr="00A63AA6" w:rsidRDefault="00A6184E" w:rsidP="00A6184E">
      <w:pPr>
        <w:pStyle w:val="BodyText"/>
      </w:pPr>
      <w:r>
        <w:t xml:space="preserve">It remains the responsibility of the </w:t>
      </w:r>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Theme="majorHAnsi" w:hAnsiTheme="majorHAnsi" w:cstheme="majorHAnsi"/>
          <w:color w:val="252525"/>
          <w:shd w:val="clear" w:color="auto" w:fill="FFFFFF"/>
        </w:rPr>
        <w:t xml:space="preserve"> </w:t>
      </w:r>
      <w:r>
        <w:t xml:space="preserve">approving the use of a </w:t>
      </w:r>
      <w:proofErr w:type="spellStart"/>
      <w:r>
        <w:t>MAtoN</w:t>
      </w:r>
      <w:proofErr w:type="spellEnd"/>
      <w:r>
        <w:t xml:space="preserve"> to ensure that the user recovers the </w:t>
      </w:r>
      <w:proofErr w:type="spellStart"/>
      <w:r>
        <w:t>MAtoN</w:t>
      </w:r>
      <w:proofErr w:type="spellEnd"/>
      <w:r>
        <w:t xml:space="preserve"> once the hazard no longer presents a risk to safe navigation. </w:t>
      </w:r>
    </w:p>
    <w:p w14:paraId="71029DEE" w14:textId="77777777" w:rsidR="00A6184E" w:rsidRDefault="00A6184E" w:rsidP="00A6184E">
      <w:pPr>
        <w:pStyle w:val="Heading2"/>
      </w:pPr>
      <w:r>
        <w:t>Costs of Wreck Marking</w:t>
      </w:r>
    </w:p>
    <w:p w14:paraId="0C71A5A8" w14:textId="77777777" w:rsidR="00A6184E" w:rsidRDefault="00A6184E" w:rsidP="00A6184E">
      <w:pPr>
        <w:pStyle w:val="BodyText"/>
      </w:pPr>
      <w:r w:rsidRPr="009653BC">
        <w:t xml:space="preserve">In accordance with article 10 of the Wreck Removal Convention (IMO document </w:t>
      </w:r>
      <w:r w:rsidRPr="009653BC">
        <w:rPr>
          <w:rFonts w:eastAsia="Times New Roman" w:cs="Times New Roman"/>
          <w:lang w:val="en-US"/>
        </w:rPr>
        <w:t>LEG/CONF.16/19 dated 23 May 2007</w:t>
      </w:r>
      <w:r w:rsidRPr="009653BC">
        <w:t>), the registered owner of the ship responsible for the wreck shall be liable for the costs of marking it.</w:t>
      </w:r>
    </w:p>
    <w:p w14:paraId="7EECCA9C" w14:textId="77777777" w:rsidR="00A6184E" w:rsidRDefault="00A6184E" w:rsidP="00A6184E">
      <w:pPr>
        <w:pStyle w:val="Heading1"/>
      </w:pPr>
      <w:r>
        <w:t>References</w:t>
      </w:r>
    </w:p>
    <w:p w14:paraId="5D25C5CC" w14:textId="77777777" w:rsidR="00A6184E" w:rsidRDefault="00A6184E" w:rsidP="00A6184E">
      <w:pPr>
        <w:pStyle w:val="Heading1separatationline"/>
      </w:pPr>
    </w:p>
    <w:p w14:paraId="0D21F828" w14:textId="77777777" w:rsidR="00A6184E" w:rsidRDefault="00A6184E" w:rsidP="00A6184E">
      <w:pPr>
        <w:pStyle w:val="BodyText"/>
        <w:numPr>
          <w:ilvl w:val="1"/>
          <w:numId w:val="43"/>
        </w:numPr>
      </w:pPr>
      <w:r>
        <w:t>IALA Recommendation O-139 on The Marking of Man-Made Offshore Structures</w:t>
      </w:r>
    </w:p>
    <w:p w14:paraId="6B39D039" w14:textId="77777777" w:rsidR="00A6184E" w:rsidRDefault="00A6184E" w:rsidP="00A6184E">
      <w:pPr>
        <w:pStyle w:val="BodyText"/>
        <w:numPr>
          <w:ilvl w:val="1"/>
          <w:numId w:val="43"/>
        </w:numPr>
      </w:pPr>
      <w:r>
        <w:t>IALA Recommendation E‐</w:t>
      </w:r>
      <w:proofErr w:type="gramStart"/>
      <w:r>
        <w:t>110  Rhythmic</w:t>
      </w:r>
      <w:proofErr w:type="gramEnd"/>
      <w:r>
        <w:t> Characters of Lights on Aids  to Navigation</w:t>
      </w:r>
    </w:p>
    <w:p w14:paraId="23F615AB" w14:textId="77777777" w:rsidR="00A6184E" w:rsidRDefault="00A6184E" w:rsidP="00A6184E">
      <w:pPr>
        <w:pStyle w:val="BodyText"/>
        <w:numPr>
          <w:ilvl w:val="1"/>
          <w:numId w:val="43"/>
        </w:numPr>
      </w:pPr>
      <w:r>
        <w:t>IALA Recommendation O-143 Virtual Aids to Navigation</w:t>
      </w:r>
    </w:p>
    <w:p w14:paraId="32A9F772" w14:textId="77777777" w:rsidR="00A6184E" w:rsidRDefault="00A6184E" w:rsidP="00A6184E">
      <w:pPr>
        <w:pStyle w:val="BodyText"/>
        <w:numPr>
          <w:ilvl w:val="1"/>
          <w:numId w:val="43"/>
        </w:numPr>
      </w:pPr>
      <w:r>
        <w:lastRenderedPageBreak/>
        <w:t>IALA Recommendation R 1016 Mobile Aids to Navigation</w:t>
      </w:r>
    </w:p>
    <w:p w14:paraId="3D869E57" w14:textId="77777777" w:rsidR="00A6184E" w:rsidRPr="000D47AF" w:rsidRDefault="00A6184E" w:rsidP="00A6184E">
      <w:pPr>
        <w:pStyle w:val="BodyText"/>
        <w:numPr>
          <w:ilvl w:val="1"/>
          <w:numId w:val="43"/>
        </w:numPr>
      </w:pPr>
      <w:r w:rsidRPr="009653BC">
        <w:t xml:space="preserve">IMO document </w:t>
      </w:r>
      <w:r w:rsidRPr="009653BC">
        <w:rPr>
          <w:rFonts w:eastAsia="Times New Roman" w:cs="Times New Roman"/>
          <w:lang w:val="en-US"/>
        </w:rPr>
        <w:t>LEG/CONF.16/19 dated 23 May 2007</w:t>
      </w:r>
    </w:p>
    <w:p w14:paraId="707545D8" w14:textId="77777777" w:rsidR="00A6184E" w:rsidRDefault="00A6184E" w:rsidP="00A6184E">
      <w:pPr>
        <w:pStyle w:val="BodyText"/>
        <w:numPr>
          <w:ilvl w:val="1"/>
          <w:numId w:val="43"/>
        </w:numPr>
      </w:pPr>
      <w:r>
        <w:t>IALA Guideline on Marking of Drifting Wrecks</w:t>
      </w:r>
    </w:p>
    <w:p w14:paraId="5E05724B" w14:textId="77777777" w:rsidR="00A6184E" w:rsidRDefault="00A6184E" w:rsidP="00A6184E">
      <w:pPr>
        <w:pStyle w:val="BodyText"/>
        <w:numPr>
          <w:ilvl w:val="1"/>
          <w:numId w:val="43"/>
        </w:numPr>
      </w:pPr>
      <w:r w:rsidRPr="00924306">
        <w:rPr>
          <w:i/>
          <w:iCs/>
        </w:rPr>
        <w:t>ITU document 5B/411-E November 2017</w:t>
      </w:r>
    </w:p>
    <w:p w14:paraId="11FE86C8" w14:textId="77777777" w:rsidR="00A6184E" w:rsidRDefault="00A6184E" w:rsidP="00A6184E">
      <w:pPr>
        <w:pStyle w:val="Heading1"/>
      </w:pPr>
      <w:r>
        <w:t>Acronyms</w:t>
      </w:r>
    </w:p>
    <w:p w14:paraId="6C8570D5" w14:textId="77777777" w:rsidR="00A6184E" w:rsidRDefault="00A6184E" w:rsidP="00A6184E">
      <w:pPr>
        <w:pStyle w:val="Heading1separatationline"/>
      </w:pPr>
    </w:p>
    <w:p w14:paraId="564694D6" w14:textId="77777777" w:rsidR="00A6184E" w:rsidRDefault="00A6184E" w:rsidP="00A6184E">
      <w:pPr>
        <w:pStyle w:val="BodyText"/>
      </w:pPr>
      <w:r>
        <w:t>AIS</w:t>
      </w:r>
      <w:r>
        <w:tab/>
      </w:r>
      <w:r>
        <w:tab/>
        <w:t>Automatic Identification System</w:t>
      </w:r>
    </w:p>
    <w:p w14:paraId="6CC8C083" w14:textId="77777777" w:rsidR="00A6184E" w:rsidRDefault="00A6184E" w:rsidP="00A6184E">
      <w:pPr>
        <w:pStyle w:val="BodyText"/>
      </w:pPr>
      <w:r>
        <w:t>COLREGS</w:t>
      </w:r>
      <w:r>
        <w:tab/>
        <w:t>The International Regulations for Preventing Collisions at Sea (1972) as amended.</w:t>
      </w:r>
    </w:p>
    <w:p w14:paraId="6C8E5B92" w14:textId="77777777" w:rsidR="00A6184E" w:rsidRDefault="00A6184E" w:rsidP="00A6184E">
      <w:pPr>
        <w:pStyle w:val="BodyText"/>
      </w:pPr>
      <w:proofErr w:type="spellStart"/>
      <w:r>
        <w:t>MAtoN</w:t>
      </w:r>
      <w:proofErr w:type="spellEnd"/>
      <w:r>
        <w:tab/>
      </w:r>
      <w:r>
        <w:tab/>
        <w:t>Mobile Aid(s) to Navigation</w:t>
      </w:r>
    </w:p>
    <w:p w14:paraId="2C5BE527" w14:textId="77777777" w:rsidR="00A6184E" w:rsidRDefault="00A6184E" w:rsidP="00A6184E">
      <w:pPr>
        <w:pStyle w:val="BodyText"/>
      </w:pPr>
      <w:r>
        <w:t>MSI</w:t>
      </w:r>
      <w:r>
        <w:tab/>
      </w:r>
      <w:r>
        <w:tab/>
        <w:t>Maritime Safety Information</w:t>
      </w:r>
    </w:p>
    <w:p w14:paraId="5C72DF69" w14:textId="77777777" w:rsidR="00A6184E" w:rsidRDefault="00A6184E" w:rsidP="00A6184E">
      <w:pPr>
        <w:pStyle w:val="BodyText"/>
      </w:pPr>
      <w:r>
        <w:t>VHF</w:t>
      </w:r>
      <w:r>
        <w:tab/>
      </w:r>
      <w:r>
        <w:tab/>
        <w:t>Very High Frequency</w:t>
      </w:r>
    </w:p>
    <w:p w14:paraId="3DF19B9B" w14:textId="77777777" w:rsidR="00A6184E" w:rsidRDefault="00A6184E" w:rsidP="00A6184E">
      <w:pPr>
        <w:pStyle w:val="BodyText"/>
      </w:pPr>
      <w:r>
        <w:t xml:space="preserve">MBS </w:t>
      </w:r>
      <w:r>
        <w:tab/>
      </w:r>
      <w:r>
        <w:tab/>
        <w:t>Maritime Buoyage System</w:t>
      </w:r>
    </w:p>
    <w:p w14:paraId="78EB68B0" w14:textId="77777777" w:rsidR="00A6184E" w:rsidRDefault="00A6184E" w:rsidP="00A6184E">
      <w:pPr>
        <w:pStyle w:val="BodyText"/>
      </w:pPr>
      <w:r>
        <w:t>MoU</w:t>
      </w:r>
      <w:r>
        <w:tab/>
      </w:r>
      <w:r>
        <w:tab/>
        <w:t>Memorandum of Understanding</w:t>
      </w:r>
    </w:p>
    <w:p w14:paraId="7A1C30E7" w14:textId="77777777" w:rsidR="00A6184E" w:rsidRDefault="00A6184E" w:rsidP="00A6184E">
      <w:pPr>
        <w:pStyle w:val="BodyText"/>
      </w:pPr>
      <w:r>
        <w:t>ODAS</w:t>
      </w:r>
      <w:r>
        <w:tab/>
      </w:r>
      <w:r>
        <w:tab/>
        <w:t>Ocean Data Acquisition System</w:t>
      </w:r>
    </w:p>
    <w:p w14:paraId="268D0F9F" w14:textId="77777777" w:rsidR="00A6184E" w:rsidRPr="0015643E" w:rsidRDefault="00A6184E" w:rsidP="00A6184E">
      <w:pPr>
        <w:pStyle w:val="BodyText"/>
      </w:pPr>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Arial" w:hAnsi="Arial" w:cs="Arial"/>
          <w:color w:val="252525"/>
          <w:sz w:val="21"/>
          <w:szCs w:val="21"/>
          <w:shd w:val="clear" w:color="auto" w:fill="FFFFFF"/>
        </w:rPr>
        <w:t> - is an authority made responsible, in whole or in part, by the Government for the safety (including environmental safety) and efficiency of aids to navigation service provision and the protection of the environment.</w:t>
      </w:r>
    </w:p>
    <w:p w14:paraId="0C9D0A6D" w14:textId="77777777" w:rsidR="00A6184E" w:rsidRDefault="00A6184E" w:rsidP="00E21A27">
      <w:pPr>
        <w:pStyle w:val="Documenttype"/>
        <w:rPr>
          <w:ins w:id="8" w:author="Judson, Grant" w:date="2019-03-01T15:23:00Z"/>
        </w:rPr>
        <w:sectPr w:rsidR="00A6184E" w:rsidSect="00A6184E">
          <w:headerReference w:type="default" r:id="rId24"/>
          <w:footerReference w:type="even" r:id="rId25"/>
          <w:footerReference w:type="default" r:id="rId26"/>
          <w:headerReference w:type="first" r:id="rId27"/>
          <w:footerReference w:type="first" r:id="rId28"/>
          <w:type w:val="continuous"/>
          <w:pgSz w:w="11906" w:h="16838" w:code="9"/>
          <w:pgMar w:top="567" w:right="1276" w:bottom="2495" w:left="1276" w:header="567" w:footer="567" w:gutter="0"/>
          <w:cols w:space="708"/>
          <w:titlePg/>
          <w:docGrid w:linePitch="360"/>
        </w:sectPr>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A6184E" w:rsidRPr="00A6184E" w14:paraId="11C06828" w14:textId="77777777" w:rsidTr="00D74AE1">
        <w:trPr>
          <w:trHeight w:hRule="exact" w:val="2948"/>
        </w:trPr>
        <w:tc>
          <w:tcPr>
            <w:tcW w:w="11185" w:type="dxa"/>
            <w:vAlign w:val="center"/>
          </w:tcPr>
          <w:p w14:paraId="7FA5ABE5" w14:textId="77777777" w:rsidR="00974E99" w:rsidRPr="00A6184E" w:rsidRDefault="00974E99" w:rsidP="00E21A27">
            <w:pPr>
              <w:pStyle w:val="Documenttype"/>
              <w:rPr>
                <w:color w:val="auto"/>
                <w:rPrChange w:id="19" w:author="Judson, Grant" w:date="2019-03-01T15:27:00Z">
                  <w:rPr/>
                </w:rPrChange>
              </w:rPr>
            </w:pPr>
            <w:r w:rsidRPr="00A6184E">
              <w:rPr>
                <w:color w:val="auto"/>
                <w:rPrChange w:id="20" w:author="Judson, Grant" w:date="2019-03-01T15:27:00Z">
                  <w:rPr/>
                </w:rPrChange>
              </w:rPr>
              <w:lastRenderedPageBreak/>
              <w:t>I</w:t>
            </w:r>
            <w:bookmarkStart w:id="21" w:name="_Ref446317644"/>
            <w:bookmarkEnd w:id="21"/>
            <w:r w:rsidRPr="00A6184E">
              <w:rPr>
                <w:color w:val="auto"/>
                <w:rPrChange w:id="22" w:author="Judson, Grant" w:date="2019-03-01T15:27:00Z">
                  <w:rPr/>
                </w:rPrChange>
              </w:rPr>
              <w:t xml:space="preserve">ALA </w:t>
            </w:r>
            <w:r w:rsidR="0093492E" w:rsidRPr="00A6184E">
              <w:rPr>
                <w:color w:val="auto"/>
                <w:rPrChange w:id="23" w:author="Judson, Grant" w:date="2019-03-01T15:27:00Z">
                  <w:rPr/>
                </w:rPrChange>
              </w:rPr>
              <w:t>G</w:t>
            </w:r>
            <w:r w:rsidR="00722236" w:rsidRPr="00A6184E">
              <w:rPr>
                <w:color w:val="auto"/>
                <w:rPrChange w:id="24" w:author="Judson, Grant" w:date="2019-03-01T15:27:00Z">
                  <w:rPr/>
                </w:rPrChange>
              </w:rPr>
              <w:t>uideline</w:t>
            </w:r>
          </w:p>
        </w:tc>
      </w:tr>
    </w:tbl>
    <w:p w14:paraId="1D6872AB" w14:textId="77777777" w:rsidR="008972C3" w:rsidRPr="00A6184E" w:rsidRDefault="008972C3" w:rsidP="003274DB"/>
    <w:p w14:paraId="4B03BD12" w14:textId="77777777" w:rsidR="00D74AE1" w:rsidRPr="00A6184E" w:rsidRDefault="00D74AE1" w:rsidP="003274DB"/>
    <w:p w14:paraId="69794928" w14:textId="77777777" w:rsidR="0093492E" w:rsidRDefault="0026038D" w:rsidP="0026038D">
      <w:pPr>
        <w:pStyle w:val="Documentnumber"/>
      </w:pPr>
      <w:r>
        <w:t>1</w:t>
      </w:r>
      <w:r w:rsidR="00914330" w:rsidRPr="00914330">
        <w:rPr>
          <w:highlight w:val="yellow"/>
        </w:rPr>
        <w:t>???</w:t>
      </w:r>
    </w:p>
    <w:p w14:paraId="6CF879C4" w14:textId="77777777" w:rsidR="0026038D" w:rsidRDefault="0026038D" w:rsidP="003274DB"/>
    <w:p w14:paraId="1364462C" w14:textId="77777777" w:rsidR="00776004" w:rsidRPr="00ED4450" w:rsidRDefault="00122E5F" w:rsidP="006218E8">
      <w:pPr>
        <w:pStyle w:val="Documentname"/>
      </w:pPr>
      <w:r>
        <w:rPr>
          <w:bCs/>
        </w:rPr>
        <w:t xml:space="preserve">USE </w:t>
      </w:r>
      <w:r>
        <w:t>OF MOBILE A</w:t>
      </w:r>
      <w:ins w:id="25" w:author="Alimchandani, Mahesh" w:date="2019-01-30T14:36:00Z">
        <w:r w:rsidR="00460E52">
          <w:t>i</w:t>
        </w:r>
      </w:ins>
      <w:ins w:id="26" w:author="Alimchandani, Mahesh" w:date="2019-01-30T14:37:00Z">
        <w:r w:rsidR="00460E52">
          <w:t>ds to Navigation (MA</w:t>
        </w:r>
      </w:ins>
      <w:r>
        <w:t>TON</w:t>
      </w:r>
      <w:ins w:id="27" w:author="Alimchandani, Mahesh" w:date="2019-01-30T14:37:00Z">
        <w:r w:rsidR="00460E52">
          <w:t>)</w:t>
        </w:r>
      </w:ins>
    </w:p>
    <w:p w14:paraId="08E4C41B" w14:textId="77777777" w:rsidR="00CF49CC" w:rsidRDefault="00CF49CC" w:rsidP="00D74AE1"/>
    <w:p w14:paraId="4B43E32D" w14:textId="77777777" w:rsidR="004E0BBB" w:rsidRDefault="004E0BBB" w:rsidP="00D74AE1"/>
    <w:p w14:paraId="066F0500" w14:textId="77777777" w:rsidR="004E0BBB" w:rsidRDefault="004E0BBB" w:rsidP="00D74AE1"/>
    <w:p w14:paraId="6C1F87B2" w14:textId="77777777" w:rsidR="004E0BBB" w:rsidRDefault="004E0BBB" w:rsidP="00D74AE1"/>
    <w:p w14:paraId="10A5A86F" w14:textId="77777777" w:rsidR="004E0BBB" w:rsidRDefault="004E0BBB" w:rsidP="00D74AE1"/>
    <w:p w14:paraId="3E3B6C09" w14:textId="77777777" w:rsidR="004E0BBB" w:rsidRDefault="004E0BBB" w:rsidP="00D74AE1"/>
    <w:p w14:paraId="08AC7A94" w14:textId="77777777" w:rsidR="004E0BBB" w:rsidRDefault="004E0BBB" w:rsidP="00D74AE1"/>
    <w:p w14:paraId="5BE7230E" w14:textId="77777777" w:rsidR="004E0BBB" w:rsidDel="00A6184E" w:rsidRDefault="004E0BBB" w:rsidP="00D74AE1">
      <w:pPr>
        <w:rPr>
          <w:del w:id="28" w:author="Judson, Grant" w:date="2019-03-01T15:30:00Z"/>
        </w:rPr>
      </w:pPr>
    </w:p>
    <w:p w14:paraId="4D38BF21" w14:textId="77777777" w:rsidR="004E0BBB" w:rsidDel="00A6184E" w:rsidRDefault="004E0BBB" w:rsidP="00D74AE1">
      <w:pPr>
        <w:rPr>
          <w:del w:id="29" w:author="Judson, Grant" w:date="2019-03-01T15:30:00Z"/>
        </w:rPr>
      </w:pPr>
    </w:p>
    <w:p w14:paraId="1509362C" w14:textId="77777777" w:rsidR="004E0BBB" w:rsidDel="00A6184E" w:rsidRDefault="004E0BBB" w:rsidP="00D74AE1">
      <w:pPr>
        <w:rPr>
          <w:del w:id="30" w:author="Judson, Grant" w:date="2019-03-01T15:30:00Z"/>
        </w:rPr>
      </w:pPr>
    </w:p>
    <w:p w14:paraId="1D700004" w14:textId="77777777" w:rsidR="004E0BBB" w:rsidRDefault="004E0BBB" w:rsidP="00D74AE1"/>
    <w:p w14:paraId="6CBD5E9C" w14:textId="77777777" w:rsidR="004E0BBB" w:rsidRDefault="004E0BBB" w:rsidP="00D74AE1"/>
    <w:p w14:paraId="37E3799D" w14:textId="77777777" w:rsidR="004E0BBB" w:rsidRDefault="004E0BBB" w:rsidP="00D74AE1"/>
    <w:p w14:paraId="2CBD4817" w14:textId="77777777" w:rsidR="004E0BBB" w:rsidRDefault="004E0BBB" w:rsidP="00D74AE1">
      <w:pPr>
        <w:rPr>
          <w:ins w:id="31" w:author="Judson, Grant" w:date="2019-03-01T15:27:00Z"/>
        </w:rPr>
      </w:pPr>
    </w:p>
    <w:p w14:paraId="74835BD7" w14:textId="77777777" w:rsidR="00A6184E" w:rsidRDefault="00A6184E" w:rsidP="00D74AE1">
      <w:pPr>
        <w:rPr>
          <w:ins w:id="32" w:author="Judson, Grant" w:date="2019-03-01T15:27:00Z"/>
        </w:rPr>
      </w:pPr>
    </w:p>
    <w:p w14:paraId="6E673DDD" w14:textId="77777777" w:rsidR="00A6184E" w:rsidRDefault="00A6184E" w:rsidP="00D74AE1">
      <w:pPr>
        <w:rPr>
          <w:ins w:id="33" w:author="Judson, Grant" w:date="2019-03-01T15:27:00Z"/>
        </w:rPr>
      </w:pPr>
    </w:p>
    <w:p w14:paraId="09BD43BF" w14:textId="77777777" w:rsidR="00A6184E" w:rsidRDefault="00A6184E" w:rsidP="00D74AE1"/>
    <w:p w14:paraId="3CDC9EA0" w14:textId="77777777" w:rsidR="004E0BBB" w:rsidRDefault="004E0BBB" w:rsidP="00D74AE1"/>
    <w:p w14:paraId="76BE285A" w14:textId="77777777" w:rsidR="004E0BBB" w:rsidRDefault="004E0BBB" w:rsidP="00D74AE1"/>
    <w:p w14:paraId="781F08CA" w14:textId="77777777" w:rsidR="004E0BBB" w:rsidRDefault="004E0BBB" w:rsidP="00D74AE1"/>
    <w:p w14:paraId="59A13693" w14:textId="77777777" w:rsidR="00734BC6" w:rsidRDefault="00734BC6" w:rsidP="00D74AE1"/>
    <w:p w14:paraId="18B795B9" w14:textId="77777777" w:rsidR="004E0BBB" w:rsidRDefault="004E0BBB" w:rsidP="00D74AE1"/>
    <w:p w14:paraId="55F79866" w14:textId="77777777" w:rsidR="004E0BBB" w:rsidRDefault="004E0BBB" w:rsidP="00D74AE1"/>
    <w:p w14:paraId="169E51C1" w14:textId="77777777" w:rsidR="004E0BBB" w:rsidRDefault="004E0BBB" w:rsidP="00D74AE1"/>
    <w:p w14:paraId="52B324A4" w14:textId="77777777" w:rsidR="004E0BBB" w:rsidRDefault="004E0BBB" w:rsidP="00D74AE1"/>
    <w:p w14:paraId="3D918504" w14:textId="77777777" w:rsidR="004E0BBB" w:rsidRDefault="004E0BBB" w:rsidP="00D74AE1"/>
    <w:p w14:paraId="12A8B157" w14:textId="77777777" w:rsidR="004E0BBB" w:rsidRDefault="004E0BBB" w:rsidP="00D74AE1"/>
    <w:p w14:paraId="6CA803A3" w14:textId="77777777" w:rsidR="004E0BBB" w:rsidRDefault="004E0BBB" w:rsidP="00D74AE1"/>
    <w:p w14:paraId="04A0646D" w14:textId="77777777" w:rsidR="004E0BBB" w:rsidRDefault="004E0BBB" w:rsidP="00D74AE1"/>
    <w:p w14:paraId="183965C5" w14:textId="77777777" w:rsidR="004E0BBB" w:rsidRDefault="004E0BBB" w:rsidP="004E0BBB">
      <w:pPr>
        <w:pStyle w:val="Editionnumber"/>
      </w:pPr>
      <w:r>
        <w:lastRenderedPageBreak/>
        <w:t xml:space="preserve">Edition </w:t>
      </w:r>
      <w:commentRangeStart w:id="34"/>
      <w:r>
        <w:t>1.0</w:t>
      </w:r>
      <w:commentRangeEnd w:id="34"/>
      <w:r w:rsidR="00600C2B">
        <w:rPr>
          <w:rStyle w:val="CommentReference"/>
          <w:b w:val="0"/>
          <w:color w:val="auto"/>
        </w:rPr>
        <w:commentReference w:id="34"/>
      </w:r>
    </w:p>
    <w:p w14:paraId="6D01E492" w14:textId="77777777" w:rsidR="004E0BBB" w:rsidRDefault="00600C2B" w:rsidP="004E0BBB">
      <w:pPr>
        <w:pStyle w:val="Documentdate"/>
      </w:pPr>
      <w:r>
        <w:t xml:space="preserve">Document </w:t>
      </w:r>
      <w:commentRangeStart w:id="35"/>
      <w:r>
        <w:t>date</w:t>
      </w:r>
      <w:commentRangeEnd w:id="35"/>
      <w:r>
        <w:rPr>
          <w:rStyle w:val="CommentReference"/>
          <w:b w:val="0"/>
          <w:color w:val="auto"/>
        </w:rPr>
        <w:commentReference w:id="35"/>
      </w:r>
    </w:p>
    <w:p w14:paraId="7CAAA31B" w14:textId="77777777" w:rsidR="00BC27F6" w:rsidRDefault="00BC27F6" w:rsidP="00D74AE1">
      <w:pPr>
        <w:sectPr w:rsidR="00BC27F6" w:rsidSect="00A6184E">
          <w:pgSz w:w="11906" w:h="16838" w:code="9"/>
          <w:pgMar w:top="567" w:right="1276" w:bottom="2495" w:left="1276" w:header="567" w:footer="567" w:gutter="0"/>
          <w:cols w:space="708"/>
          <w:titlePg/>
          <w:docGrid w:linePitch="360"/>
          <w:sectPrChange w:id="36" w:author="Judson, Grant" w:date="2019-03-01T15:29:00Z">
            <w:sectPr w:rsidR="00BC27F6" w:rsidSect="00A6184E">
              <w:pgMar w:top="567" w:right="1276" w:bottom="2495" w:left="1276" w:header="567" w:footer="567" w:gutter="0"/>
              <w:titlePg w:val="0"/>
            </w:sectPr>
          </w:sectPrChange>
        </w:sectPr>
      </w:pPr>
    </w:p>
    <w:p w14:paraId="39403C9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BE52F9E" w14:textId="77777777" w:rsidTr="005E4659">
        <w:tc>
          <w:tcPr>
            <w:tcW w:w="1908" w:type="dxa"/>
          </w:tcPr>
          <w:p w14:paraId="706066F5" w14:textId="77777777" w:rsidR="00914E26" w:rsidRPr="00460028" w:rsidRDefault="00914E26" w:rsidP="00414698">
            <w:pPr>
              <w:pStyle w:val="Tableheading"/>
            </w:pPr>
            <w:r w:rsidRPr="00460028">
              <w:t>Date</w:t>
            </w:r>
          </w:p>
        </w:tc>
        <w:tc>
          <w:tcPr>
            <w:tcW w:w="3576" w:type="dxa"/>
          </w:tcPr>
          <w:p w14:paraId="3D5AAE81" w14:textId="77777777" w:rsidR="00914E26" w:rsidRPr="00460028" w:rsidRDefault="00914E26" w:rsidP="00414698">
            <w:pPr>
              <w:pStyle w:val="Tableheading"/>
            </w:pPr>
            <w:r w:rsidRPr="00460028">
              <w:t>Page / Section Revised</w:t>
            </w:r>
          </w:p>
        </w:tc>
        <w:tc>
          <w:tcPr>
            <w:tcW w:w="5001" w:type="dxa"/>
          </w:tcPr>
          <w:p w14:paraId="5AE55B1C" w14:textId="77777777" w:rsidR="00914E26" w:rsidRPr="00460028" w:rsidRDefault="00914E26" w:rsidP="00414698">
            <w:pPr>
              <w:pStyle w:val="Tableheading"/>
            </w:pPr>
            <w:r w:rsidRPr="00460028">
              <w:t>Requirement for Revision</w:t>
            </w:r>
          </w:p>
        </w:tc>
      </w:tr>
      <w:tr w:rsidR="005E4659" w:rsidRPr="00460028" w14:paraId="6CE4EB9E" w14:textId="77777777" w:rsidTr="005E4659">
        <w:trPr>
          <w:trHeight w:val="851"/>
        </w:trPr>
        <w:tc>
          <w:tcPr>
            <w:tcW w:w="1908" w:type="dxa"/>
            <w:vAlign w:val="center"/>
          </w:tcPr>
          <w:p w14:paraId="12609033" w14:textId="77777777" w:rsidR="00914E26" w:rsidRPr="00C27E08" w:rsidRDefault="006218E8" w:rsidP="00914E26">
            <w:pPr>
              <w:pStyle w:val="Tabletext"/>
            </w:pPr>
            <w:r>
              <w:t>month/year approved by Council</w:t>
            </w:r>
          </w:p>
        </w:tc>
        <w:tc>
          <w:tcPr>
            <w:tcW w:w="3576" w:type="dxa"/>
            <w:vAlign w:val="center"/>
          </w:tcPr>
          <w:p w14:paraId="1D88B92A" w14:textId="77777777" w:rsidR="00914E26" w:rsidRPr="00C27E08" w:rsidRDefault="006218E8" w:rsidP="00914E26">
            <w:pPr>
              <w:pStyle w:val="Tabletext"/>
            </w:pPr>
            <w:proofErr w:type="spellStart"/>
            <w:r>
              <w:t>aaaaa</w:t>
            </w:r>
            <w:proofErr w:type="spellEnd"/>
          </w:p>
        </w:tc>
        <w:tc>
          <w:tcPr>
            <w:tcW w:w="5001" w:type="dxa"/>
            <w:vAlign w:val="center"/>
          </w:tcPr>
          <w:p w14:paraId="2134426C" w14:textId="77777777" w:rsidR="00914E26" w:rsidRPr="00460028" w:rsidRDefault="007D26E2" w:rsidP="00914E26">
            <w:pPr>
              <w:pStyle w:val="Tabletext"/>
            </w:pPr>
            <w:proofErr w:type="spellStart"/>
            <w:r>
              <w:t>aaaaaaa</w:t>
            </w:r>
            <w:proofErr w:type="spellEnd"/>
          </w:p>
        </w:tc>
      </w:tr>
      <w:tr w:rsidR="005E4659" w:rsidRPr="00460028" w14:paraId="33078D9B" w14:textId="77777777" w:rsidTr="005E4659">
        <w:trPr>
          <w:trHeight w:val="851"/>
        </w:trPr>
        <w:tc>
          <w:tcPr>
            <w:tcW w:w="1908" w:type="dxa"/>
            <w:vAlign w:val="center"/>
          </w:tcPr>
          <w:p w14:paraId="25300A0E" w14:textId="77777777" w:rsidR="00914E26" w:rsidRPr="00460028" w:rsidRDefault="00914E26" w:rsidP="00914E26">
            <w:pPr>
              <w:pStyle w:val="Tabletext"/>
            </w:pPr>
          </w:p>
        </w:tc>
        <w:tc>
          <w:tcPr>
            <w:tcW w:w="3576" w:type="dxa"/>
            <w:vAlign w:val="center"/>
          </w:tcPr>
          <w:p w14:paraId="3EFE8617" w14:textId="77777777" w:rsidR="00914E26" w:rsidRPr="00460028" w:rsidRDefault="00914E26" w:rsidP="00914E26">
            <w:pPr>
              <w:pStyle w:val="Tabletext"/>
            </w:pPr>
          </w:p>
        </w:tc>
        <w:tc>
          <w:tcPr>
            <w:tcW w:w="5001" w:type="dxa"/>
            <w:vAlign w:val="center"/>
          </w:tcPr>
          <w:p w14:paraId="456AF360" w14:textId="77777777" w:rsidR="00914E26" w:rsidRPr="00460028" w:rsidRDefault="00914E26" w:rsidP="00914E26">
            <w:pPr>
              <w:pStyle w:val="Tabletext"/>
            </w:pPr>
          </w:p>
        </w:tc>
      </w:tr>
      <w:tr w:rsidR="005E4659" w:rsidRPr="00460028" w14:paraId="34C484CF" w14:textId="77777777" w:rsidTr="005E4659">
        <w:trPr>
          <w:trHeight w:val="851"/>
        </w:trPr>
        <w:tc>
          <w:tcPr>
            <w:tcW w:w="1908" w:type="dxa"/>
            <w:vAlign w:val="center"/>
          </w:tcPr>
          <w:p w14:paraId="43D04415" w14:textId="77777777" w:rsidR="00914E26" w:rsidRPr="00460028" w:rsidRDefault="00914E26" w:rsidP="00914E26">
            <w:pPr>
              <w:pStyle w:val="Tabletext"/>
            </w:pPr>
          </w:p>
        </w:tc>
        <w:tc>
          <w:tcPr>
            <w:tcW w:w="3576" w:type="dxa"/>
            <w:vAlign w:val="center"/>
          </w:tcPr>
          <w:p w14:paraId="27D0AC20" w14:textId="77777777" w:rsidR="00914E26" w:rsidRPr="00460028" w:rsidRDefault="00914E26" w:rsidP="00914E26">
            <w:pPr>
              <w:pStyle w:val="Tabletext"/>
            </w:pPr>
          </w:p>
        </w:tc>
        <w:tc>
          <w:tcPr>
            <w:tcW w:w="5001" w:type="dxa"/>
            <w:vAlign w:val="center"/>
          </w:tcPr>
          <w:p w14:paraId="0B6820F1" w14:textId="77777777" w:rsidR="00914E26" w:rsidRPr="00460028" w:rsidRDefault="00914E26" w:rsidP="00914E26">
            <w:pPr>
              <w:pStyle w:val="Tabletext"/>
            </w:pPr>
          </w:p>
        </w:tc>
      </w:tr>
      <w:tr w:rsidR="005E4659" w:rsidRPr="00460028" w14:paraId="606F5FC5" w14:textId="77777777" w:rsidTr="005E4659">
        <w:trPr>
          <w:trHeight w:val="851"/>
        </w:trPr>
        <w:tc>
          <w:tcPr>
            <w:tcW w:w="1908" w:type="dxa"/>
            <w:vAlign w:val="center"/>
          </w:tcPr>
          <w:p w14:paraId="7227C912" w14:textId="77777777" w:rsidR="00914E26" w:rsidRPr="00460028" w:rsidRDefault="00914E26" w:rsidP="00914E26">
            <w:pPr>
              <w:pStyle w:val="Tabletext"/>
            </w:pPr>
          </w:p>
        </w:tc>
        <w:tc>
          <w:tcPr>
            <w:tcW w:w="3576" w:type="dxa"/>
            <w:vAlign w:val="center"/>
          </w:tcPr>
          <w:p w14:paraId="7B59A980" w14:textId="77777777" w:rsidR="00914E26" w:rsidRPr="00460028" w:rsidRDefault="00914E26" w:rsidP="00914E26">
            <w:pPr>
              <w:pStyle w:val="Tabletext"/>
            </w:pPr>
          </w:p>
        </w:tc>
        <w:tc>
          <w:tcPr>
            <w:tcW w:w="5001" w:type="dxa"/>
            <w:vAlign w:val="center"/>
          </w:tcPr>
          <w:p w14:paraId="39C89E58" w14:textId="77777777" w:rsidR="00914E26" w:rsidRPr="00460028" w:rsidRDefault="00914E26" w:rsidP="00914E26">
            <w:pPr>
              <w:pStyle w:val="Tabletext"/>
            </w:pPr>
          </w:p>
        </w:tc>
      </w:tr>
      <w:tr w:rsidR="005E4659" w:rsidRPr="00460028" w14:paraId="7036D6BA" w14:textId="77777777" w:rsidTr="005E4659">
        <w:trPr>
          <w:trHeight w:val="851"/>
        </w:trPr>
        <w:tc>
          <w:tcPr>
            <w:tcW w:w="1908" w:type="dxa"/>
            <w:vAlign w:val="center"/>
          </w:tcPr>
          <w:p w14:paraId="2BBA058C" w14:textId="77777777" w:rsidR="00914E26" w:rsidRPr="00460028" w:rsidRDefault="00914E26" w:rsidP="00914E26">
            <w:pPr>
              <w:pStyle w:val="Tabletext"/>
            </w:pPr>
          </w:p>
        </w:tc>
        <w:tc>
          <w:tcPr>
            <w:tcW w:w="3576" w:type="dxa"/>
            <w:vAlign w:val="center"/>
          </w:tcPr>
          <w:p w14:paraId="1A73A4CD" w14:textId="77777777" w:rsidR="00914E26" w:rsidRPr="00460028" w:rsidRDefault="00914E26" w:rsidP="00914E26">
            <w:pPr>
              <w:pStyle w:val="Tabletext"/>
            </w:pPr>
          </w:p>
        </w:tc>
        <w:tc>
          <w:tcPr>
            <w:tcW w:w="5001" w:type="dxa"/>
            <w:vAlign w:val="center"/>
          </w:tcPr>
          <w:p w14:paraId="61861740" w14:textId="77777777" w:rsidR="00914E26" w:rsidRPr="00460028" w:rsidRDefault="00914E26" w:rsidP="00914E26">
            <w:pPr>
              <w:pStyle w:val="Tabletext"/>
            </w:pPr>
          </w:p>
        </w:tc>
      </w:tr>
      <w:tr w:rsidR="005E4659" w:rsidRPr="00460028" w14:paraId="2CC5BBE1" w14:textId="77777777" w:rsidTr="005E4659">
        <w:trPr>
          <w:trHeight w:val="851"/>
        </w:trPr>
        <w:tc>
          <w:tcPr>
            <w:tcW w:w="1908" w:type="dxa"/>
            <w:vAlign w:val="center"/>
          </w:tcPr>
          <w:p w14:paraId="02D88DAB" w14:textId="77777777" w:rsidR="00914E26" w:rsidRPr="00460028" w:rsidRDefault="00914E26" w:rsidP="00914E26">
            <w:pPr>
              <w:pStyle w:val="Tabletext"/>
            </w:pPr>
          </w:p>
        </w:tc>
        <w:tc>
          <w:tcPr>
            <w:tcW w:w="3576" w:type="dxa"/>
            <w:vAlign w:val="center"/>
          </w:tcPr>
          <w:p w14:paraId="48BF8268" w14:textId="77777777" w:rsidR="00914E26" w:rsidRPr="00460028" w:rsidRDefault="00914E26" w:rsidP="00914E26">
            <w:pPr>
              <w:pStyle w:val="Tabletext"/>
            </w:pPr>
          </w:p>
        </w:tc>
        <w:tc>
          <w:tcPr>
            <w:tcW w:w="5001" w:type="dxa"/>
            <w:vAlign w:val="center"/>
          </w:tcPr>
          <w:p w14:paraId="75FAACD7" w14:textId="77777777" w:rsidR="00914E26" w:rsidRPr="00460028" w:rsidRDefault="00914E26" w:rsidP="00914E26">
            <w:pPr>
              <w:pStyle w:val="Tabletext"/>
            </w:pPr>
          </w:p>
        </w:tc>
      </w:tr>
      <w:tr w:rsidR="005E4659" w:rsidRPr="00460028" w14:paraId="701D4476" w14:textId="77777777" w:rsidTr="005E4659">
        <w:trPr>
          <w:trHeight w:val="851"/>
        </w:trPr>
        <w:tc>
          <w:tcPr>
            <w:tcW w:w="1908" w:type="dxa"/>
            <w:vAlign w:val="center"/>
          </w:tcPr>
          <w:p w14:paraId="38C55F4F" w14:textId="77777777" w:rsidR="00914E26" w:rsidRPr="00460028" w:rsidRDefault="00914E26" w:rsidP="00914E26">
            <w:pPr>
              <w:pStyle w:val="Tabletext"/>
            </w:pPr>
          </w:p>
        </w:tc>
        <w:tc>
          <w:tcPr>
            <w:tcW w:w="3576" w:type="dxa"/>
            <w:vAlign w:val="center"/>
          </w:tcPr>
          <w:p w14:paraId="06E638DD" w14:textId="77777777" w:rsidR="00914E26" w:rsidRPr="00460028" w:rsidRDefault="00914E26" w:rsidP="00914E26">
            <w:pPr>
              <w:pStyle w:val="Tabletext"/>
            </w:pPr>
          </w:p>
        </w:tc>
        <w:tc>
          <w:tcPr>
            <w:tcW w:w="5001" w:type="dxa"/>
            <w:vAlign w:val="center"/>
          </w:tcPr>
          <w:p w14:paraId="49201D9F" w14:textId="77777777" w:rsidR="00914E26" w:rsidRPr="00460028" w:rsidRDefault="00914E26" w:rsidP="00914E26">
            <w:pPr>
              <w:pStyle w:val="Tabletext"/>
            </w:pPr>
          </w:p>
        </w:tc>
      </w:tr>
    </w:tbl>
    <w:p w14:paraId="2DD84BB1" w14:textId="77777777" w:rsidR="00914E26" w:rsidRDefault="00914E26" w:rsidP="00D74AE1"/>
    <w:p w14:paraId="5DDCA3A2" w14:textId="77777777" w:rsidR="005E4659" w:rsidRDefault="005E4659" w:rsidP="00914E26">
      <w:pPr>
        <w:spacing w:after="200" w:line="276" w:lineRule="auto"/>
        <w:sectPr w:rsidR="005E4659" w:rsidSect="00C716E5">
          <w:headerReference w:type="default" r:id="rId32"/>
          <w:footerReference w:type="default" r:id="rId33"/>
          <w:pgSz w:w="11906" w:h="16838" w:code="9"/>
          <w:pgMar w:top="567" w:right="794" w:bottom="567" w:left="907" w:header="567" w:footer="850" w:gutter="0"/>
          <w:cols w:space="708"/>
          <w:docGrid w:linePitch="360"/>
        </w:sectPr>
      </w:pPr>
    </w:p>
    <w:p w14:paraId="747E71FD" w14:textId="77777777" w:rsidR="00FF7AD6" w:rsidRPr="00FF7AD6" w:rsidRDefault="007F7361">
      <w:pPr>
        <w:pStyle w:val="TOC1"/>
        <w:rPr>
          <w:ins w:id="37" w:author="Peter Dam" w:date="2018-10-24T17:03:00Z"/>
          <w:rFonts w:eastAsiaTheme="minorEastAsia"/>
          <w:b w:val="0"/>
          <w:color w:val="auto"/>
          <w:lang w:val="en-US" w:eastAsia="da-DK"/>
          <w:rPrChange w:id="38" w:author="Peter Dam" w:date="2018-10-24T17:03:00Z">
            <w:rPr>
              <w:ins w:id="39" w:author="Peter Dam" w:date="2018-10-24T17:03:00Z"/>
              <w:rFonts w:eastAsiaTheme="minorEastAsia"/>
              <w:b w:val="0"/>
              <w:color w:val="auto"/>
              <w:lang w:val="da-DK" w:eastAsia="da-DK"/>
            </w:rPr>
          </w:rPrChange>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40" w:author="Peter Dam" w:date="2018-10-24T17:03:00Z">
        <w:r w:rsidR="00FF7AD6" w:rsidRPr="00DF72F8">
          <w:t>1.</w:t>
        </w:r>
        <w:r w:rsidR="00FF7AD6" w:rsidRPr="00FF7AD6">
          <w:rPr>
            <w:rFonts w:eastAsiaTheme="minorEastAsia"/>
            <w:b w:val="0"/>
            <w:color w:val="auto"/>
            <w:lang w:val="en-US" w:eastAsia="da-DK"/>
            <w:rPrChange w:id="41" w:author="Peter Dam" w:date="2018-10-24T17:03:00Z">
              <w:rPr>
                <w:rFonts w:eastAsiaTheme="minorEastAsia"/>
                <w:b w:val="0"/>
                <w:color w:val="auto"/>
                <w:lang w:val="da-DK" w:eastAsia="da-DK"/>
              </w:rPr>
            </w:rPrChange>
          </w:rPr>
          <w:tab/>
        </w:r>
        <w:r w:rsidR="00FF7AD6">
          <w:t>INTRODUCTION</w:t>
        </w:r>
        <w:r w:rsidR="00FF7AD6">
          <w:tab/>
        </w:r>
        <w:r w:rsidR="00FF7AD6">
          <w:fldChar w:fldCharType="begin"/>
        </w:r>
        <w:r w:rsidR="00FF7AD6">
          <w:instrText xml:space="preserve"> PAGEREF _Toc528163916 \h </w:instrText>
        </w:r>
      </w:ins>
      <w:r w:rsidR="00FF7AD6">
        <w:fldChar w:fldCharType="separate"/>
      </w:r>
      <w:ins w:id="42" w:author="Peter Dam" w:date="2018-10-24T17:03:00Z">
        <w:r w:rsidR="00FF7AD6">
          <w:t>4</w:t>
        </w:r>
        <w:r w:rsidR="00FF7AD6">
          <w:fldChar w:fldCharType="end"/>
        </w:r>
      </w:ins>
    </w:p>
    <w:p w14:paraId="31E7E595" w14:textId="77777777" w:rsidR="00FF7AD6" w:rsidRPr="00FF7AD6" w:rsidRDefault="00FF7AD6">
      <w:pPr>
        <w:pStyle w:val="TOC1"/>
        <w:rPr>
          <w:ins w:id="43" w:author="Peter Dam" w:date="2018-10-24T17:03:00Z"/>
          <w:rFonts w:eastAsiaTheme="minorEastAsia"/>
          <w:b w:val="0"/>
          <w:color w:val="auto"/>
          <w:lang w:val="en-US" w:eastAsia="da-DK"/>
          <w:rPrChange w:id="44" w:author="Peter Dam" w:date="2018-10-24T17:03:00Z">
            <w:rPr>
              <w:ins w:id="45" w:author="Peter Dam" w:date="2018-10-24T17:03:00Z"/>
              <w:rFonts w:eastAsiaTheme="minorEastAsia"/>
              <w:b w:val="0"/>
              <w:color w:val="auto"/>
              <w:lang w:val="da-DK" w:eastAsia="da-DK"/>
            </w:rPr>
          </w:rPrChange>
        </w:rPr>
      </w:pPr>
      <w:ins w:id="46" w:author="Peter Dam" w:date="2018-10-24T17:03:00Z">
        <w:r w:rsidRPr="00DF72F8">
          <w:rPr>
            <w:lang w:eastAsia="de-DE"/>
          </w:rPr>
          <w:t>2.</w:t>
        </w:r>
        <w:r w:rsidRPr="00FF7AD6">
          <w:rPr>
            <w:rFonts w:eastAsiaTheme="minorEastAsia"/>
            <w:b w:val="0"/>
            <w:color w:val="auto"/>
            <w:lang w:val="en-US" w:eastAsia="da-DK"/>
            <w:rPrChange w:id="47" w:author="Peter Dam" w:date="2018-10-24T17:03:00Z">
              <w:rPr>
                <w:rFonts w:eastAsiaTheme="minorEastAsia"/>
                <w:b w:val="0"/>
                <w:color w:val="auto"/>
                <w:lang w:val="da-DK" w:eastAsia="da-DK"/>
              </w:rPr>
            </w:rPrChange>
          </w:rPr>
          <w:tab/>
        </w:r>
        <w:r>
          <w:rPr>
            <w:lang w:eastAsia="de-DE"/>
          </w:rPr>
          <w:t>Scope</w:t>
        </w:r>
        <w:r>
          <w:tab/>
        </w:r>
        <w:r>
          <w:fldChar w:fldCharType="begin"/>
        </w:r>
        <w:r>
          <w:instrText xml:space="preserve"> PAGEREF _Toc528163917 \h </w:instrText>
        </w:r>
      </w:ins>
      <w:r>
        <w:fldChar w:fldCharType="separate"/>
      </w:r>
      <w:ins w:id="48" w:author="Peter Dam" w:date="2018-10-24T17:03:00Z">
        <w:r>
          <w:t>4</w:t>
        </w:r>
        <w:r>
          <w:fldChar w:fldCharType="end"/>
        </w:r>
      </w:ins>
    </w:p>
    <w:p w14:paraId="285F438C" w14:textId="77777777" w:rsidR="00FF7AD6" w:rsidRPr="00FF7AD6" w:rsidRDefault="00FF7AD6">
      <w:pPr>
        <w:pStyle w:val="TOC1"/>
        <w:rPr>
          <w:ins w:id="49" w:author="Peter Dam" w:date="2018-10-24T17:03:00Z"/>
          <w:rFonts w:eastAsiaTheme="minorEastAsia"/>
          <w:b w:val="0"/>
          <w:color w:val="auto"/>
          <w:lang w:val="en-US" w:eastAsia="da-DK"/>
          <w:rPrChange w:id="50" w:author="Peter Dam" w:date="2018-10-24T17:03:00Z">
            <w:rPr>
              <w:ins w:id="51" w:author="Peter Dam" w:date="2018-10-24T17:03:00Z"/>
              <w:rFonts w:eastAsiaTheme="minorEastAsia"/>
              <w:b w:val="0"/>
              <w:color w:val="auto"/>
              <w:lang w:val="da-DK" w:eastAsia="da-DK"/>
            </w:rPr>
          </w:rPrChange>
        </w:rPr>
      </w:pPr>
      <w:ins w:id="52" w:author="Peter Dam" w:date="2018-10-24T17:03:00Z">
        <w:r w:rsidRPr="00DF72F8">
          <w:t>3.</w:t>
        </w:r>
        <w:r w:rsidRPr="00FF7AD6">
          <w:rPr>
            <w:rFonts w:eastAsiaTheme="minorEastAsia"/>
            <w:b w:val="0"/>
            <w:color w:val="auto"/>
            <w:lang w:val="en-US" w:eastAsia="da-DK"/>
            <w:rPrChange w:id="53" w:author="Peter Dam" w:date="2018-10-24T17:03:00Z">
              <w:rPr>
                <w:rFonts w:eastAsiaTheme="minorEastAsia"/>
                <w:b w:val="0"/>
                <w:color w:val="auto"/>
                <w:lang w:val="da-DK" w:eastAsia="da-DK"/>
              </w:rPr>
            </w:rPrChange>
          </w:rPr>
          <w:tab/>
        </w:r>
        <w:r>
          <w:t>Definition</w:t>
        </w:r>
        <w:r>
          <w:tab/>
        </w:r>
        <w:r>
          <w:fldChar w:fldCharType="begin"/>
        </w:r>
        <w:r>
          <w:instrText xml:space="preserve"> PAGEREF _Toc528163918 \h </w:instrText>
        </w:r>
      </w:ins>
      <w:r>
        <w:fldChar w:fldCharType="separate"/>
      </w:r>
      <w:ins w:id="54" w:author="Peter Dam" w:date="2018-10-24T17:03:00Z">
        <w:r>
          <w:t>4</w:t>
        </w:r>
        <w:r>
          <w:fldChar w:fldCharType="end"/>
        </w:r>
      </w:ins>
    </w:p>
    <w:p w14:paraId="69AF1119" w14:textId="77777777" w:rsidR="00FF7AD6" w:rsidRPr="00FF7AD6" w:rsidRDefault="00FF7AD6">
      <w:pPr>
        <w:pStyle w:val="TOC1"/>
        <w:rPr>
          <w:ins w:id="55" w:author="Peter Dam" w:date="2018-10-24T17:03:00Z"/>
          <w:rFonts w:eastAsiaTheme="minorEastAsia"/>
          <w:b w:val="0"/>
          <w:color w:val="auto"/>
          <w:lang w:val="en-US" w:eastAsia="da-DK"/>
          <w:rPrChange w:id="56" w:author="Peter Dam" w:date="2018-10-24T17:03:00Z">
            <w:rPr>
              <w:ins w:id="57" w:author="Peter Dam" w:date="2018-10-24T17:03:00Z"/>
              <w:rFonts w:eastAsiaTheme="minorEastAsia"/>
              <w:b w:val="0"/>
              <w:color w:val="auto"/>
              <w:lang w:val="da-DK" w:eastAsia="da-DK"/>
            </w:rPr>
          </w:rPrChange>
        </w:rPr>
      </w:pPr>
      <w:ins w:id="58" w:author="Peter Dam" w:date="2018-10-24T17:03:00Z">
        <w:r w:rsidRPr="00DF72F8">
          <w:t>4.</w:t>
        </w:r>
        <w:r w:rsidRPr="00FF7AD6">
          <w:rPr>
            <w:rFonts w:eastAsiaTheme="minorEastAsia"/>
            <w:b w:val="0"/>
            <w:color w:val="auto"/>
            <w:lang w:val="en-US" w:eastAsia="da-DK"/>
            <w:rPrChange w:id="59" w:author="Peter Dam" w:date="2018-10-24T17:03:00Z">
              <w:rPr>
                <w:rFonts w:eastAsiaTheme="minorEastAsia"/>
                <w:b w:val="0"/>
                <w:color w:val="auto"/>
                <w:lang w:val="da-DK" w:eastAsia="da-DK"/>
              </w:rPr>
            </w:rPrChange>
          </w:rPr>
          <w:tab/>
        </w:r>
        <w:r>
          <w:t>typical uses</w:t>
        </w:r>
        <w:r>
          <w:tab/>
        </w:r>
        <w:r>
          <w:fldChar w:fldCharType="begin"/>
        </w:r>
        <w:r>
          <w:instrText xml:space="preserve"> PAGEREF _Toc528163919 \h </w:instrText>
        </w:r>
      </w:ins>
      <w:r>
        <w:fldChar w:fldCharType="separate"/>
      </w:r>
      <w:ins w:id="60" w:author="Peter Dam" w:date="2018-10-24T17:03:00Z">
        <w:r>
          <w:t>4</w:t>
        </w:r>
        <w:r>
          <w:fldChar w:fldCharType="end"/>
        </w:r>
      </w:ins>
    </w:p>
    <w:p w14:paraId="7C2FD19B" w14:textId="77777777" w:rsidR="00FF7AD6" w:rsidRPr="00FF7AD6" w:rsidRDefault="00FF7AD6">
      <w:pPr>
        <w:pStyle w:val="TOC1"/>
        <w:rPr>
          <w:ins w:id="61" w:author="Peter Dam" w:date="2018-10-24T17:03:00Z"/>
          <w:rFonts w:eastAsiaTheme="minorEastAsia"/>
          <w:b w:val="0"/>
          <w:color w:val="auto"/>
          <w:lang w:val="en-US" w:eastAsia="da-DK"/>
          <w:rPrChange w:id="62" w:author="Peter Dam" w:date="2018-10-24T17:03:00Z">
            <w:rPr>
              <w:ins w:id="63" w:author="Peter Dam" w:date="2018-10-24T17:03:00Z"/>
              <w:rFonts w:eastAsiaTheme="minorEastAsia"/>
              <w:b w:val="0"/>
              <w:color w:val="auto"/>
              <w:lang w:val="da-DK" w:eastAsia="da-DK"/>
            </w:rPr>
          </w:rPrChange>
        </w:rPr>
      </w:pPr>
      <w:ins w:id="64" w:author="Peter Dam" w:date="2018-10-24T17:03:00Z">
        <w:r w:rsidRPr="00DF72F8">
          <w:t>5.</w:t>
        </w:r>
        <w:r w:rsidRPr="00FF7AD6">
          <w:rPr>
            <w:rFonts w:eastAsiaTheme="minorEastAsia"/>
            <w:b w:val="0"/>
            <w:color w:val="auto"/>
            <w:lang w:val="en-US" w:eastAsia="da-DK"/>
            <w:rPrChange w:id="65" w:author="Peter Dam" w:date="2018-10-24T17:03:00Z">
              <w:rPr>
                <w:rFonts w:eastAsiaTheme="minorEastAsia"/>
                <w:b w:val="0"/>
                <w:color w:val="auto"/>
                <w:lang w:val="da-DK" w:eastAsia="da-DK"/>
              </w:rPr>
            </w:rPrChange>
          </w:rPr>
          <w:tab/>
        </w:r>
        <w:r>
          <w:t>Type of mobile aton</w:t>
        </w:r>
        <w:r>
          <w:tab/>
        </w:r>
        <w:r>
          <w:fldChar w:fldCharType="begin"/>
        </w:r>
        <w:r>
          <w:instrText xml:space="preserve"> PAGEREF _Toc528163920 \h </w:instrText>
        </w:r>
      </w:ins>
      <w:r>
        <w:fldChar w:fldCharType="separate"/>
      </w:r>
      <w:ins w:id="66" w:author="Peter Dam" w:date="2018-10-24T17:03:00Z">
        <w:r>
          <w:t>5</w:t>
        </w:r>
        <w:r>
          <w:fldChar w:fldCharType="end"/>
        </w:r>
      </w:ins>
    </w:p>
    <w:p w14:paraId="51892C3B" w14:textId="77777777" w:rsidR="00FF7AD6" w:rsidRPr="00FF7AD6" w:rsidRDefault="00FF7AD6">
      <w:pPr>
        <w:pStyle w:val="TOC2"/>
        <w:rPr>
          <w:ins w:id="67" w:author="Peter Dam" w:date="2018-10-24T17:03:00Z"/>
          <w:rFonts w:eastAsiaTheme="minorEastAsia"/>
          <w:color w:val="auto"/>
          <w:lang w:val="en-US" w:eastAsia="da-DK"/>
          <w:rPrChange w:id="68" w:author="Peter Dam" w:date="2018-10-24T17:03:00Z">
            <w:rPr>
              <w:ins w:id="69" w:author="Peter Dam" w:date="2018-10-24T17:03:00Z"/>
              <w:rFonts w:eastAsiaTheme="minorEastAsia"/>
              <w:color w:val="auto"/>
              <w:lang w:val="da-DK" w:eastAsia="da-DK"/>
            </w:rPr>
          </w:rPrChange>
        </w:rPr>
      </w:pPr>
      <w:ins w:id="70" w:author="Peter Dam" w:date="2018-10-24T17:03:00Z">
        <w:r w:rsidRPr="00DF72F8">
          <w:rPr>
            <w:lang w:val="en-IE"/>
          </w:rPr>
          <w:t>5.1.</w:t>
        </w:r>
        <w:r w:rsidRPr="00FF7AD6">
          <w:rPr>
            <w:rFonts w:eastAsiaTheme="minorEastAsia"/>
            <w:color w:val="auto"/>
            <w:lang w:val="en-US" w:eastAsia="da-DK"/>
            <w:rPrChange w:id="71"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_Toc528163921 \h </w:instrText>
        </w:r>
      </w:ins>
      <w:r>
        <w:fldChar w:fldCharType="separate"/>
      </w:r>
      <w:ins w:id="72" w:author="Peter Dam" w:date="2018-10-24T17:03:00Z">
        <w:r>
          <w:t>5</w:t>
        </w:r>
        <w:r>
          <w:fldChar w:fldCharType="end"/>
        </w:r>
      </w:ins>
    </w:p>
    <w:p w14:paraId="1672B644" w14:textId="77777777" w:rsidR="00FF7AD6" w:rsidRPr="00FF7AD6" w:rsidRDefault="00FF7AD6">
      <w:pPr>
        <w:pStyle w:val="TOC2"/>
        <w:rPr>
          <w:ins w:id="73" w:author="Peter Dam" w:date="2018-10-24T17:03:00Z"/>
          <w:rFonts w:eastAsiaTheme="minorEastAsia"/>
          <w:color w:val="auto"/>
          <w:lang w:val="en-US" w:eastAsia="da-DK"/>
          <w:rPrChange w:id="74" w:author="Peter Dam" w:date="2018-10-24T17:03:00Z">
            <w:rPr>
              <w:ins w:id="75" w:author="Peter Dam" w:date="2018-10-24T17:03:00Z"/>
              <w:rFonts w:eastAsiaTheme="minorEastAsia"/>
              <w:color w:val="auto"/>
              <w:lang w:val="da-DK" w:eastAsia="da-DK"/>
            </w:rPr>
          </w:rPrChange>
        </w:rPr>
      </w:pPr>
      <w:ins w:id="76" w:author="Peter Dam" w:date="2018-10-24T17:03:00Z">
        <w:r w:rsidRPr="00DF72F8">
          <w:rPr>
            <w:lang w:val="en-IE"/>
          </w:rPr>
          <w:t>5.2.</w:t>
        </w:r>
        <w:r w:rsidRPr="00FF7AD6">
          <w:rPr>
            <w:rFonts w:eastAsiaTheme="minorEastAsia"/>
            <w:color w:val="auto"/>
            <w:lang w:val="en-US" w:eastAsia="da-DK"/>
            <w:rPrChange w:id="77"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_Toc528163922 \h </w:instrText>
        </w:r>
      </w:ins>
      <w:r>
        <w:fldChar w:fldCharType="separate"/>
      </w:r>
      <w:ins w:id="78" w:author="Peter Dam" w:date="2018-10-24T17:03:00Z">
        <w:r>
          <w:t>5</w:t>
        </w:r>
        <w:r>
          <w:fldChar w:fldCharType="end"/>
        </w:r>
      </w:ins>
    </w:p>
    <w:p w14:paraId="49C71895" w14:textId="77777777" w:rsidR="00FF7AD6" w:rsidRPr="00FF7AD6" w:rsidRDefault="00FF7AD6">
      <w:pPr>
        <w:pStyle w:val="TOC1"/>
        <w:rPr>
          <w:ins w:id="79" w:author="Peter Dam" w:date="2018-10-24T17:03:00Z"/>
          <w:rFonts w:eastAsiaTheme="minorEastAsia"/>
          <w:b w:val="0"/>
          <w:color w:val="auto"/>
          <w:lang w:val="en-US" w:eastAsia="da-DK"/>
          <w:rPrChange w:id="80" w:author="Peter Dam" w:date="2018-10-24T17:03:00Z">
            <w:rPr>
              <w:ins w:id="81" w:author="Peter Dam" w:date="2018-10-24T17:03:00Z"/>
              <w:rFonts w:eastAsiaTheme="minorEastAsia"/>
              <w:b w:val="0"/>
              <w:color w:val="auto"/>
              <w:lang w:val="da-DK" w:eastAsia="da-DK"/>
            </w:rPr>
          </w:rPrChange>
        </w:rPr>
      </w:pPr>
      <w:ins w:id="82" w:author="Peter Dam" w:date="2018-10-24T17:03:00Z">
        <w:r w:rsidRPr="00DF72F8">
          <w:rPr>
            <w:rFonts w:eastAsia="Times New Roman" w:cs="Arial"/>
            <w:lang w:val="en-IE"/>
          </w:rPr>
          <w:t>6.</w:t>
        </w:r>
        <w:r w:rsidRPr="00FF7AD6">
          <w:rPr>
            <w:rFonts w:eastAsiaTheme="minorEastAsia"/>
            <w:b w:val="0"/>
            <w:color w:val="auto"/>
            <w:lang w:val="en-US" w:eastAsia="da-DK"/>
            <w:rPrChange w:id="83" w:author="Peter Dam" w:date="2018-10-24T17:03:00Z">
              <w:rPr>
                <w:rFonts w:eastAsiaTheme="minorEastAsia"/>
                <w:b w:val="0"/>
                <w:color w:val="auto"/>
                <w:lang w:val="da-DK" w:eastAsia="da-DK"/>
              </w:rPr>
            </w:rPrChange>
          </w:rPr>
          <w:tab/>
        </w:r>
        <w:r w:rsidRPr="00DF72F8">
          <w:rPr>
            <w:rFonts w:eastAsia="Times New Roman" w:cs="Arial"/>
            <w:lang w:val="en-IE"/>
          </w:rPr>
          <w:t>AIS MAtoN programming</w:t>
        </w:r>
        <w:r>
          <w:tab/>
        </w:r>
        <w:r>
          <w:fldChar w:fldCharType="begin"/>
        </w:r>
        <w:r>
          <w:instrText xml:space="preserve"> PAGEREF _Toc528163923 \h </w:instrText>
        </w:r>
      </w:ins>
      <w:r>
        <w:fldChar w:fldCharType="separate"/>
      </w:r>
      <w:ins w:id="84" w:author="Peter Dam" w:date="2018-10-24T17:03:00Z">
        <w:r>
          <w:t>5</w:t>
        </w:r>
        <w:r>
          <w:fldChar w:fldCharType="end"/>
        </w:r>
      </w:ins>
    </w:p>
    <w:p w14:paraId="7606E9B6" w14:textId="77777777" w:rsidR="00FF7AD6" w:rsidRPr="00FF7AD6" w:rsidRDefault="00FF7AD6">
      <w:pPr>
        <w:pStyle w:val="TOC1"/>
        <w:rPr>
          <w:ins w:id="85" w:author="Peter Dam" w:date="2018-10-24T17:03:00Z"/>
          <w:rFonts w:eastAsiaTheme="minorEastAsia"/>
          <w:b w:val="0"/>
          <w:color w:val="auto"/>
          <w:lang w:val="en-US" w:eastAsia="da-DK"/>
          <w:rPrChange w:id="86" w:author="Peter Dam" w:date="2018-10-24T17:03:00Z">
            <w:rPr>
              <w:ins w:id="87" w:author="Peter Dam" w:date="2018-10-24T17:03:00Z"/>
              <w:rFonts w:eastAsiaTheme="minorEastAsia"/>
              <w:b w:val="0"/>
              <w:color w:val="auto"/>
              <w:lang w:val="da-DK" w:eastAsia="da-DK"/>
            </w:rPr>
          </w:rPrChange>
        </w:rPr>
      </w:pPr>
      <w:ins w:id="88" w:author="Peter Dam" w:date="2018-10-24T17:03:00Z">
        <w:r w:rsidRPr="00DF72F8">
          <w:rPr>
            <w:rFonts w:eastAsia="Times New Roman" w:cs="Arial"/>
            <w:lang w:val="en-IE"/>
          </w:rPr>
          <w:t>7.</w:t>
        </w:r>
        <w:r w:rsidRPr="00FF7AD6">
          <w:rPr>
            <w:rFonts w:eastAsiaTheme="minorEastAsia"/>
            <w:b w:val="0"/>
            <w:color w:val="auto"/>
            <w:lang w:val="en-US" w:eastAsia="da-DK"/>
            <w:rPrChange w:id="89" w:author="Peter Dam" w:date="2018-10-24T17:03:00Z">
              <w:rPr>
                <w:rFonts w:eastAsiaTheme="minorEastAsia"/>
                <w:b w:val="0"/>
                <w:color w:val="auto"/>
                <w:lang w:val="da-DK" w:eastAsia="da-DK"/>
              </w:rPr>
            </w:rPrChange>
          </w:rPr>
          <w:tab/>
        </w:r>
        <w:r w:rsidRPr="00DF72F8">
          <w:rPr>
            <w:rFonts w:eastAsia="Times New Roman" w:cs="Arial"/>
            <w:lang w:val="en-IE"/>
          </w:rPr>
          <w:t>Deployment</w:t>
        </w:r>
        <w:r>
          <w:tab/>
        </w:r>
        <w:r>
          <w:fldChar w:fldCharType="begin"/>
        </w:r>
        <w:r>
          <w:instrText xml:space="preserve"> PAGEREF _Toc528163924 \h </w:instrText>
        </w:r>
      </w:ins>
      <w:r>
        <w:fldChar w:fldCharType="separate"/>
      </w:r>
      <w:ins w:id="90" w:author="Peter Dam" w:date="2018-10-24T17:03:00Z">
        <w:r>
          <w:t>6</w:t>
        </w:r>
        <w:r>
          <w:fldChar w:fldCharType="end"/>
        </w:r>
      </w:ins>
    </w:p>
    <w:p w14:paraId="0240E64E" w14:textId="77777777" w:rsidR="00FF7AD6" w:rsidRPr="00FF7AD6" w:rsidRDefault="00FF7AD6">
      <w:pPr>
        <w:pStyle w:val="TOC2"/>
        <w:rPr>
          <w:ins w:id="91" w:author="Peter Dam" w:date="2018-10-24T17:03:00Z"/>
          <w:rFonts w:eastAsiaTheme="minorEastAsia"/>
          <w:color w:val="auto"/>
          <w:lang w:val="en-US" w:eastAsia="da-DK"/>
          <w:rPrChange w:id="92" w:author="Peter Dam" w:date="2018-10-24T17:03:00Z">
            <w:rPr>
              <w:ins w:id="93" w:author="Peter Dam" w:date="2018-10-24T17:03:00Z"/>
              <w:rFonts w:eastAsiaTheme="minorEastAsia"/>
              <w:color w:val="auto"/>
              <w:lang w:val="da-DK" w:eastAsia="da-DK"/>
            </w:rPr>
          </w:rPrChange>
        </w:rPr>
      </w:pPr>
      <w:ins w:id="94" w:author="Peter Dam" w:date="2018-10-24T17:03:00Z">
        <w:r w:rsidRPr="00DF72F8">
          <w:rPr>
            <w:lang w:val="en-IE"/>
          </w:rPr>
          <w:t>7.1.</w:t>
        </w:r>
        <w:r w:rsidRPr="00FF7AD6">
          <w:rPr>
            <w:rFonts w:eastAsiaTheme="minorEastAsia"/>
            <w:color w:val="auto"/>
            <w:lang w:val="en-US" w:eastAsia="da-DK"/>
            <w:rPrChange w:id="95"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_Toc528163925 \h </w:instrText>
        </w:r>
      </w:ins>
      <w:r>
        <w:fldChar w:fldCharType="separate"/>
      </w:r>
      <w:ins w:id="96" w:author="Peter Dam" w:date="2018-10-24T17:03:00Z">
        <w:r>
          <w:t>6</w:t>
        </w:r>
        <w:r>
          <w:fldChar w:fldCharType="end"/>
        </w:r>
      </w:ins>
    </w:p>
    <w:p w14:paraId="0ECFE321" w14:textId="77777777" w:rsidR="00FF7AD6" w:rsidRPr="00FF7AD6" w:rsidRDefault="00FF7AD6">
      <w:pPr>
        <w:pStyle w:val="TOC2"/>
        <w:rPr>
          <w:ins w:id="97" w:author="Peter Dam" w:date="2018-10-24T17:03:00Z"/>
          <w:rFonts w:eastAsiaTheme="minorEastAsia"/>
          <w:color w:val="auto"/>
          <w:lang w:val="en-US" w:eastAsia="da-DK"/>
          <w:rPrChange w:id="98" w:author="Peter Dam" w:date="2018-10-24T17:03:00Z">
            <w:rPr>
              <w:ins w:id="99" w:author="Peter Dam" w:date="2018-10-24T17:03:00Z"/>
              <w:rFonts w:eastAsiaTheme="minorEastAsia"/>
              <w:color w:val="auto"/>
              <w:lang w:val="da-DK" w:eastAsia="da-DK"/>
            </w:rPr>
          </w:rPrChange>
        </w:rPr>
      </w:pPr>
      <w:ins w:id="100" w:author="Peter Dam" w:date="2018-10-24T17:03:00Z">
        <w:r w:rsidRPr="00DF72F8">
          <w:rPr>
            <w:lang w:val="en-IE"/>
          </w:rPr>
          <w:t>7.2.</w:t>
        </w:r>
        <w:r w:rsidRPr="00FF7AD6">
          <w:rPr>
            <w:rFonts w:eastAsiaTheme="minorEastAsia"/>
            <w:color w:val="auto"/>
            <w:lang w:val="en-US" w:eastAsia="da-DK"/>
            <w:rPrChange w:id="101"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_Toc528163926 \h </w:instrText>
        </w:r>
      </w:ins>
      <w:r>
        <w:fldChar w:fldCharType="separate"/>
      </w:r>
      <w:ins w:id="102" w:author="Peter Dam" w:date="2018-10-24T17:03:00Z">
        <w:r>
          <w:t>6</w:t>
        </w:r>
        <w:r>
          <w:fldChar w:fldCharType="end"/>
        </w:r>
      </w:ins>
    </w:p>
    <w:p w14:paraId="58492395" w14:textId="77777777" w:rsidR="00FF7AD6" w:rsidRPr="00FF7AD6" w:rsidRDefault="00FF7AD6">
      <w:pPr>
        <w:pStyle w:val="TOC2"/>
        <w:rPr>
          <w:ins w:id="103" w:author="Peter Dam" w:date="2018-10-24T17:03:00Z"/>
          <w:rFonts w:eastAsiaTheme="minorEastAsia"/>
          <w:color w:val="auto"/>
          <w:lang w:val="en-US" w:eastAsia="da-DK"/>
          <w:rPrChange w:id="104" w:author="Peter Dam" w:date="2018-10-24T17:03:00Z">
            <w:rPr>
              <w:ins w:id="105" w:author="Peter Dam" w:date="2018-10-24T17:03:00Z"/>
              <w:rFonts w:eastAsiaTheme="minorEastAsia"/>
              <w:color w:val="auto"/>
              <w:lang w:val="da-DK" w:eastAsia="da-DK"/>
            </w:rPr>
          </w:rPrChange>
        </w:rPr>
      </w:pPr>
      <w:ins w:id="106" w:author="Peter Dam" w:date="2018-10-24T17:03:00Z">
        <w:r w:rsidRPr="00DF72F8">
          <w:rPr>
            <w:lang w:val="en-IE"/>
          </w:rPr>
          <w:t>7.3.</w:t>
        </w:r>
        <w:r w:rsidRPr="00FF7AD6">
          <w:rPr>
            <w:rFonts w:eastAsiaTheme="minorEastAsia"/>
            <w:color w:val="auto"/>
            <w:lang w:val="en-US" w:eastAsia="da-DK"/>
            <w:rPrChange w:id="107" w:author="Peter Dam" w:date="2018-10-24T17:03:00Z">
              <w:rPr>
                <w:rFonts w:eastAsiaTheme="minorEastAsia"/>
                <w:color w:val="auto"/>
                <w:lang w:val="da-DK" w:eastAsia="da-DK"/>
              </w:rPr>
            </w:rPrChange>
          </w:rPr>
          <w:tab/>
        </w:r>
        <w:r w:rsidRPr="00DF72F8">
          <w:rPr>
            <w:lang w:val="en-IE"/>
          </w:rPr>
          <w:t>Promulgation</w:t>
        </w:r>
        <w:r>
          <w:tab/>
        </w:r>
        <w:r>
          <w:fldChar w:fldCharType="begin"/>
        </w:r>
        <w:r>
          <w:instrText xml:space="preserve"> PAGEREF _Toc528163927 \h </w:instrText>
        </w:r>
      </w:ins>
      <w:r>
        <w:fldChar w:fldCharType="separate"/>
      </w:r>
      <w:ins w:id="108" w:author="Peter Dam" w:date="2018-10-24T17:03:00Z">
        <w:r>
          <w:t>6</w:t>
        </w:r>
        <w:r>
          <w:fldChar w:fldCharType="end"/>
        </w:r>
      </w:ins>
    </w:p>
    <w:p w14:paraId="08E6FD9F" w14:textId="77777777" w:rsidR="00FF7AD6" w:rsidRPr="00FF7AD6" w:rsidRDefault="00FF7AD6">
      <w:pPr>
        <w:pStyle w:val="TOC1"/>
        <w:rPr>
          <w:ins w:id="109" w:author="Peter Dam" w:date="2018-10-24T17:03:00Z"/>
          <w:rFonts w:eastAsiaTheme="minorEastAsia"/>
          <w:b w:val="0"/>
          <w:color w:val="auto"/>
          <w:lang w:val="en-US" w:eastAsia="da-DK"/>
          <w:rPrChange w:id="110" w:author="Peter Dam" w:date="2018-10-24T17:03:00Z">
            <w:rPr>
              <w:ins w:id="111" w:author="Peter Dam" w:date="2018-10-24T17:03:00Z"/>
              <w:rFonts w:eastAsiaTheme="minorEastAsia"/>
              <w:b w:val="0"/>
              <w:color w:val="auto"/>
              <w:lang w:val="da-DK" w:eastAsia="da-DK"/>
            </w:rPr>
          </w:rPrChange>
        </w:rPr>
      </w:pPr>
      <w:ins w:id="112" w:author="Peter Dam" w:date="2018-10-24T17:03:00Z">
        <w:r w:rsidRPr="00DF72F8">
          <w:t>8.</w:t>
        </w:r>
        <w:r w:rsidRPr="00FF7AD6">
          <w:rPr>
            <w:rFonts w:eastAsiaTheme="minorEastAsia"/>
            <w:b w:val="0"/>
            <w:color w:val="auto"/>
            <w:lang w:val="en-US" w:eastAsia="da-DK"/>
            <w:rPrChange w:id="113" w:author="Peter Dam" w:date="2018-10-24T17:03:00Z">
              <w:rPr>
                <w:rFonts w:eastAsiaTheme="minorEastAsia"/>
                <w:b w:val="0"/>
                <w:color w:val="auto"/>
                <w:lang w:val="da-DK" w:eastAsia="da-DK"/>
              </w:rPr>
            </w:rPrChange>
          </w:rPr>
          <w:tab/>
        </w:r>
        <w:r>
          <w:t>Monitoring and reporting</w:t>
        </w:r>
        <w:r>
          <w:tab/>
        </w:r>
        <w:r>
          <w:fldChar w:fldCharType="begin"/>
        </w:r>
        <w:r>
          <w:instrText xml:space="preserve"> PAGEREF _Toc528163928 \h </w:instrText>
        </w:r>
      </w:ins>
      <w:r>
        <w:fldChar w:fldCharType="separate"/>
      </w:r>
      <w:ins w:id="114" w:author="Peter Dam" w:date="2018-10-24T17:03:00Z">
        <w:r>
          <w:t>7</w:t>
        </w:r>
        <w:r>
          <w:fldChar w:fldCharType="end"/>
        </w:r>
      </w:ins>
    </w:p>
    <w:p w14:paraId="209C8538" w14:textId="77777777" w:rsidR="00FF7AD6" w:rsidRPr="00FF7AD6" w:rsidRDefault="00FF7AD6">
      <w:pPr>
        <w:pStyle w:val="TOC2"/>
        <w:rPr>
          <w:ins w:id="115" w:author="Peter Dam" w:date="2018-10-24T17:03:00Z"/>
          <w:rFonts w:eastAsiaTheme="minorEastAsia"/>
          <w:color w:val="auto"/>
          <w:lang w:val="en-US" w:eastAsia="da-DK"/>
          <w:rPrChange w:id="116" w:author="Peter Dam" w:date="2018-10-24T17:03:00Z">
            <w:rPr>
              <w:ins w:id="117" w:author="Peter Dam" w:date="2018-10-24T17:03:00Z"/>
              <w:rFonts w:eastAsiaTheme="minorEastAsia"/>
              <w:color w:val="auto"/>
              <w:lang w:val="da-DK" w:eastAsia="da-DK"/>
            </w:rPr>
          </w:rPrChange>
        </w:rPr>
      </w:pPr>
      <w:ins w:id="118" w:author="Peter Dam" w:date="2018-10-24T17:03:00Z">
        <w:r w:rsidRPr="00DF72F8">
          <w:t>8.1.</w:t>
        </w:r>
        <w:r w:rsidRPr="00FF7AD6">
          <w:rPr>
            <w:rFonts w:eastAsiaTheme="minorEastAsia"/>
            <w:color w:val="auto"/>
            <w:lang w:val="en-US" w:eastAsia="da-DK"/>
            <w:rPrChange w:id="119" w:author="Peter Dam" w:date="2018-10-24T17:03:00Z">
              <w:rPr>
                <w:rFonts w:eastAsiaTheme="minorEastAsia"/>
                <w:color w:val="auto"/>
                <w:lang w:val="da-DK" w:eastAsia="da-DK"/>
              </w:rPr>
            </w:rPrChange>
          </w:rPr>
          <w:tab/>
        </w:r>
        <w:r>
          <w:t>Maritime Safety Information</w:t>
        </w:r>
        <w:r>
          <w:tab/>
        </w:r>
        <w:r>
          <w:fldChar w:fldCharType="begin"/>
        </w:r>
        <w:r>
          <w:instrText xml:space="preserve"> PAGEREF _Toc528163929 \h </w:instrText>
        </w:r>
      </w:ins>
      <w:r>
        <w:fldChar w:fldCharType="separate"/>
      </w:r>
      <w:ins w:id="120" w:author="Peter Dam" w:date="2018-10-24T17:03:00Z">
        <w:r>
          <w:t>7</w:t>
        </w:r>
        <w:r>
          <w:fldChar w:fldCharType="end"/>
        </w:r>
      </w:ins>
    </w:p>
    <w:p w14:paraId="2FAF819F" w14:textId="77777777" w:rsidR="00FF7AD6" w:rsidRPr="00FF7AD6" w:rsidRDefault="00FF7AD6">
      <w:pPr>
        <w:pStyle w:val="TOC2"/>
        <w:rPr>
          <w:ins w:id="121" w:author="Peter Dam" w:date="2018-10-24T17:03:00Z"/>
          <w:rFonts w:eastAsiaTheme="minorEastAsia"/>
          <w:color w:val="auto"/>
          <w:lang w:val="en-US" w:eastAsia="da-DK"/>
          <w:rPrChange w:id="122" w:author="Peter Dam" w:date="2018-10-24T17:03:00Z">
            <w:rPr>
              <w:ins w:id="123" w:author="Peter Dam" w:date="2018-10-24T17:03:00Z"/>
              <w:rFonts w:eastAsiaTheme="minorEastAsia"/>
              <w:color w:val="auto"/>
              <w:lang w:val="da-DK" w:eastAsia="da-DK"/>
            </w:rPr>
          </w:rPrChange>
        </w:rPr>
      </w:pPr>
      <w:ins w:id="124" w:author="Peter Dam" w:date="2018-10-24T17:03:00Z">
        <w:r w:rsidRPr="00DF72F8">
          <w:t>8.2.</w:t>
        </w:r>
        <w:r w:rsidRPr="00FF7AD6">
          <w:rPr>
            <w:rFonts w:eastAsiaTheme="minorEastAsia"/>
            <w:color w:val="auto"/>
            <w:lang w:val="en-US" w:eastAsia="da-DK"/>
            <w:rPrChange w:id="125" w:author="Peter Dam" w:date="2018-10-24T17:03:00Z">
              <w:rPr>
                <w:rFonts w:eastAsiaTheme="minorEastAsia"/>
                <w:color w:val="auto"/>
                <w:lang w:val="da-DK" w:eastAsia="da-DK"/>
              </w:rPr>
            </w:rPrChange>
          </w:rPr>
          <w:tab/>
        </w:r>
        <w:r>
          <w:t>Monitoring</w:t>
        </w:r>
        <w:r>
          <w:tab/>
        </w:r>
        <w:r>
          <w:fldChar w:fldCharType="begin"/>
        </w:r>
        <w:r>
          <w:instrText xml:space="preserve"> PAGEREF _Toc528163930 \h </w:instrText>
        </w:r>
      </w:ins>
      <w:r>
        <w:fldChar w:fldCharType="separate"/>
      </w:r>
      <w:ins w:id="126" w:author="Peter Dam" w:date="2018-10-24T17:03:00Z">
        <w:r>
          <w:t>7</w:t>
        </w:r>
        <w:r>
          <w:fldChar w:fldCharType="end"/>
        </w:r>
      </w:ins>
    </w:p>
    <w:p w14:paraId="7B0C8727" w14:textId="77777777" w:rsidR="00FF7AD6" w:rsidRPr="00FF7AD6" w:rsidRDefault="00FF7AD6">
      <w:pPr>
        <w:pStyle w:val="TOC2"/>
        <w:rPr>
          <w:ins w:id="127" w:author="Peter Dam" w:date="2018-10-24T17:03:00Z"/>
          <w:rFonts w:eastAsiaTheme="minorEastAsia"/>
          <w:color w:val="auto"/>
          <w:lang w:val="en-US" w:eastAsia="da-DK"/>
          <w:rPrChange w:id="128" w:author="Peter Dam" w:date="2018-10-24T17:03:00Z">
            <w:rPr>
              <w:ins w:id="129" w:author="Peter Dam" w:date="2018-10-24T17:03:00Z"/>
              <w:rFonts w:eastAsiaTheme="minorEastAsia"/>
              <w:color w:val="auto"/>
              <w:lang w:val="da-DK" w:eastAsia="da-DK"/>
            </w:rPr>
          </w:rPrChange>
        </w:rPr>
      </w:pPr>
      <w:ins w:id="130" w:author="Peter Dam" w:date="2018-10-24T17:03:00Z">
        <w:r w:rsidRPr="00DF72F8">
          <w:t>8.3.</w:t>
        </w:r>
        <w:r w:rsidRPr="00FF7AD6">
          <w:rPr>
            <w:rFonts w:eastAsiaTheme="minorEastAsia"/>
            <w:color w:val="auto"/>
            <w:lang w:val="en-US" w:eastAsia="da-DK"/>
            <w:rPrChange w:id="131" w:author="Peter Dam" w:date="2018-10-24T17:03:00Z">
              <w:rPr>
                <w:rFonts w:eastAsiaTheme="minorEastAsia"/>
                <w:color w:val="auto"/>
                <w:lang w:val="da-DK" w:eastAsia="da-DK"/>
              </w:rPr>
            </w:rPrChange>
          </w:rPr>
          <w:tab/>
        </w:r>
        <w:r>
          <w:t>Reporting</w:t>
        </w:r>
        <w:r>
          <w:tab/>
        </w:r>
        <w:r>
          <w:fldChar w:fldCharType="begin"/>
        </w:r>
        <w:r>
          <w:instrText xml:space="preserve"> PAGEREF _Toc528163931 \h </w:instrText>
        </w:r>
      </w:ins>
      <w:r>
        <w:fldChar w:fldCharType="separate"/>
      </w:r>
      <w:ins w:id="132" w:author="Peter Dam" w:date="2018-10-24T17:03:00Z">
        <w:r>
          <w:t>7</w:t>
        </w:r>
        <w:r>
          <w:fldChar w:fldCharType="end"/>
        </w:r>
      </w:ins>
    </w:p>
    <w:p w14:paraId="2AA9CD91" w14:textId="77777777" w:rsidR="00FF7AD6" w:rsidRPr="00FF7AD6" w:rsidRDefault="00FF7AD6">
      <w:pPr>
        <w:pStyle w:val="TOC1"/>
        <w:rPr>
          <w:ins w:id="133" w:author="Peter Dam" w:date="2018-10-24T17:03:00Z"/>
          <w:rFonts w:eastAsiaTheme="minorEastAsia"/>
          <w:b w:val="0"/>
          <w:color w:val="auto"/>
          <w:lang w:val="en-US" w:eastAsia="da-DK"/>
          <w:rPrChange w:id="134" w:author="Peter Dam" w:date="2018-10-24T17:03:00Z">
            <w:rPr>
              <w:ins w:id="135" w:author="Peter Dam" w:date="2018-10-24T17:03:00Z"/>
              <w:rFonts w:eastAsiaTheme="minorEastAsia"/>
              <w:b w:val="0"/>
              <w:color w:val="auto"/>
              <w:lang w:val="da-DK" w:eastAsia="da-DK"/>
            </w:rPr>
          </w:rPrChange>
        </w:rPr>
      </w:pPr>
      <w:ins w:id="136" w:author="Peter Dam" w:date="2018-10-24T17:03:00Z">
        <w:r w:rsidRPr="00DF72F8">
          <w:t>9.</w:t>
        </w:r>
        <w:r w:rsidRPr="00FF7AD6">
          <w:rPr>
            <w:rFonts w:eastAsiaTheme="minorEastAsia"/>
            <w:b w:val="0"/>
            <w:color w:val="auto"/>
            <w:lang w:val="en-US" w:eastAsia="da-DK"/>
            <w:rPrChange w:id="137" w:author="Peter Dam" w:date="2018-10-24T17:03:00Z">
              <w:rPr>
                <w:rFonts w:eastAsiaTheme="minorEastAsia"/>
                <w:b w:val="0"/>
                <w:color w:val="auto"/>
                <w:lang w:val="da-DK" w:eastAsia="da-DK"/>
              </w:rPr>
            </w:rPrChange>
          </w:rPr>
          <w:tab/>
        </w:r>
        <w:r>
          <w:t>Issues of responsibility</w:t>
        </w:r>
        <w:r>
          <w:tab/>
        </w:r>
        <w:r>
          <w:fldChar w:fldCharType="begin"/>
        </w:r>
        <w:r>
          <w:instrText xml:space="preserve"> PAGEREF _Toc528163932 \h </w:instrText>
        </w:r>
      </w:ins>
      <w:r>
        <w:fldChar w:fldCharType="separate"/>
      </w:r>
      <w:ins w:id="138" w:author="Peter Dam" w:date="2018-10-24T17:03:00Z">
        <w:r>
          <w:t>8</w:t>
        </w:r>
        <w:r>
          <w:fldChar w:fldCharType="end"/>
        </w:r>
      </w:ins>
    </w:p>
    <w:p w14:paraId="4F400AD1" w14:textId="77777777" w:rsidR="00FF7AD6" w:rsidRPr="00FF7AD6" w:rsidRDefault="00FF7AD6">
      <w:pPr>
        <w:pStyle w:val="TOC2"/>
        <w:rPr>
          <w:ins w:id="139" w:author="Peter Dam" w:date="2018-10-24T17:03:00Z"/>
          <w:rFonts w:eastAsiaTheme="minorEastAsia"/>
          <w:color w:val="auto"/>
          <w:lang w:val="en-US" w:eastAsia="da-DK"/>
          <w:rPrChange w:id="140" w:author="Peter Dam" w:date="2018-10-24T17:03:00Z">
            <w:rPr>
              <w:ins w:id="141" w:author="Peter Dam" w:date="2018-10-24T17:03:00Z"/>
              <w:rFonts w:eastAsiaTheme="minorEastAsia"/>
              <w:color w:val="auto"/>
              <w:lang w:val="da-DK" w:eastAsia="da-DK"/>
            </w:rPr>
          </w:rPrChange>
        </w:rPr>
      </w:pPr>
      <w:ins w:id="142" w:author="Peter Dam" w:date="2018-10-24T17:03:00Z">
        <w:r w:rsidRPr="00DF72F8">
          <w:t>9.1.</w:t>
        </w:r>
        <w:r w:rsidRPr="00FF7AD6">
          <w:rPr>
            <w:rFonts w:eastAsiaTheme="minorEastAsia"/>
            <w:color w:val="auto"/>
            <w:lang w:val="en-US" w:eastAsia="da-DK"/>
            <w:rPrChange w:id="143" w:author="Peter Dam" w:date="2018-10-24T17:03:00Z">
              <w:rPr>
                <w:rFonts w:eastAsiaTheme="minorEastAsia"/>
                <w:color w:val="auto"/>
                <w:lang w:val="da-DK" w:eastAsia="da-DK"/>
              </w:rPr>
            </w:rPrChange>
          </w:rPr>
          <w:tab/>
        </w:r>
        <w:r>
          <w:t>Designated Responsibility</w:t>
        </w:r>
        <w:r>
          <w:tab/>
        </w:r>
        <w:r>
          <w:fldChar w:fldCharType="begin"/>
        </w:r>
        <w:r>
          <w:instrText xml:space="preserve"> PAGEREF _Toc528163933 \h </w:instrText>
        </w:r>
      </w:ins>
      <w:r>
        <w:fldChar w:fldCharType="separate"/>
      </w:r>
      <w:ins w:id="144" w:author="Peter Dam" w:date="2018-10-24T17:03:00Z">
        <w:r>
          <w:t>8</w:t>
        </w:r>
        <w:r>
          <w:fldChar w:fldCharType="end"/>
        </w:r>
      </w:ins>
    </w:p>
    <w:p w14:paraId="66EBD747" w14:textId="77777777" w:rsidR="00FF7AD6" w:rsidRPr="00FF7AD6" w:rsidRDefault="00FF7AD6">
      <w:pPr>
        <w:pStyle w:val="TOC2"/>
        <w:rPr>
          <w:ins w:id="145" w:author="Peter Dam" w:date="2018-10-24T17:03:00Z"/>
          <w:rFonts w:eastAsiaTheme="minorEastAsia"/>
          <w:color w:val="auto"/>
          <w:lang w:val="en-US" w:eastAsia="da-DK"/>
          <w:rPrChange w:id="146" w:author="Peter Dam" w:date="2018-10-24T17:03:00Z">
            <w:rPr>
              <w:ins w:id="147" w:author="Peter Dam" w:date="2018-10-24T17:03:00Z"/>
              <w:rFonts w:eastAsiaTheme="minorEastAsia"/>
              <w:color w:val="auto"/>
              <w:lang w:val="da-DK" w:eastAsia="da-DK"/>
            </w:rPr>
          </w:rPrChange>
        </w:rPr>
      </w:pPr>
      <w:ins w:id="148" w:author="Peter Dam" w:date="2018-10-24T17:03:00Z">
        <w:r w:rsidRPr="00DF72F8">
          <w:t>9.2.</w:t>
        </w:r>
        <w:r w:rsidRPr="00FF7AD6">
          <w:rPr>
            <w:rFonts w:eastAsiaTheme="minorEastAsia"/>
            <w:color w:val="auto"/>
            <w:lang w:val="en-US" w:eastAsia="da-DK"/>
            <w:rPrChange w:id="149" w:author="Peter Dam" w:date="2018-10-24T17:03:00Z">
              <w:rPr>
                <w:rFonts w:eastAsiaTheme="minorEastAsia"/>
                <w:color w:val="auto"/>
                <w:lang w:val="da-DK" w:eastAsia="da-DK"/>
              </w:rPr>
            </w:rPrChange>
          </w:rPr>
          <w:tab/>
        </w:r>
        <w:r>
          <w:t>Inability to Monitor</w:t>
        </w:r>
        <w:r>
          <w:tab/>
        </w:r>
        <w:r>
          <w:fldChar w:fldCharType="begin"/>
        </w:r>
        <w:r>
          <w:instrText xml:space="preserve"> PAGEREF _Toc528163934 \h </w:instrText>
        </w:r>
      </w:ins>
      <w:r>
        <w:fldChar w:fldCharType="separate"/>
      </w:r>
      <w:ins w:id="150" w:author="Peter Dam" w:date="2018-10-24T17:03:00Z">
        <w:r>
          <w:t>8</w:t>
        </w:r>
        <w:r>
          <w:fldChar w:fldCharType="end"/>
        </w:r>
      </w:ins>
    </w:p>
    <w:p w14:paraId="00AEB974" w14:textId="77777777" w:rsidR="00FF7AD6" w:rsidRPr="00FF7AD6" w:rsidRDefault="00FF7AD6">
      <w:pPr>
        <w:pStyle w:val="TOC2"/>
        <w:rPr>
          <w:ins w:id="151" w:author="Peter Dam" w:date="2018-10-24T17:03:00Z"/>
          <w:rFonts w:eastAsiaTheme="minorEastAsia"/>
          <w:color w:val="auto"/>
          <w:lang w:val="en-US" w:eastAsia="da-DK"/>
          <w:rPrChange w:id="152" w:author="Peter Dam" w:date="2018-10-24T17:03:00Z">
            <w:rPr>
              <w:ins w:id="153" w:author="Peter Dam" w:date="2018-10-24T17:03:00Z"/>
              <w:rFonts w:eastAsiaTheme="minorEastAsia"/>
              <w:color w:val="auto"/>
              <w:lang w:val="da-DK" w:eastAsia="da-DK"/>
            </w:rPr>
          </w:rPrChange>
        </w:rPr>
      </w:pPr>
      <w:ins w:id="154" w:author="Peter Dam" w:date="2018-10-24T17:03:00Z">
        <w:r w:rsidRPr="00DF72F8">
          <w:t>9.3.</w:t>
        </w:r>
        <w:r w:rsidRPr="00FF7AD6">
          <w:rPr>
            <w:rFonts w:eastAsiaTheme="minorEastAsia"/>
            <w:color w:val="auto"/>
            <w:lang w:val="en-US" w:eastAsia="da-DK"/>
            <w:rPrChange w:id="155" w:author="Peter Dam" w:date="2018-10-24T17:03:00Z">
              <w:rPr>
                <w:rFonts w:eastAsiaTheme="minorEastAsia"/>
                <w:color w:val="auto"/>
                <w:lang w:val="da-DK" w:eastAsia="da-DK"/>
              </w:rPr>
            </w:rPrChange>
          </w:rPr>
          <w:tab/>
        </w:r>
        <w:r>
          <w:t>Costs of Wreck Marking</w:t>
        </w:r>
        <w:r>
          <w:tab/>
        </w:r>
        <w:r>
          <w:fldChar w:fldCharType="begin"/>
        </w:r>
        <w:r>
          <w:instrText xml:space="preserve"> PAGEREF _Toc528163935 \h </w:instrText>
        </w:r>
      </w:ins>
      <w:r>
        <w:fldChar w:fldCharType="separate"/>
      </w:r>
      <w:ins w:id="156" w:author="Peter Dam" w:date="2018-10-24T17:03:00Z">
        <w:r>
          <w:t>8</w:t>
        </w:r>
        <w:r>
          <w:fldChar w:fldCharType="end"/>
        </w:r>
      </w:ins>
    </w:p>
    <w:p w14:paraId="4A0D57E1" w14:textId="77777777" w:rsidR="00FF7AD6" w:rsidRPr="00FF7AD6" w:rsidRDefault="00FF7AD6">
      <w:pPr>
        <w:pStyle w:val="TOC1"/>
        <w:rPr>
          <w:ins w:id="157" w:author="Peter Dam" w:date="2018-10-24T17:03:00Z"/>
          <w:rFonts w:eastAsiaTheme="minorEastAsia"/>
          <w:b w:val="0"/>
          <w:color w:val="auto"/>
          <w:lang w:val="en-US" w:eastAsia="da-DK"/>
          <w:rPrChange w:id="158" w:author="Peter Dam" w:date="2018-10-24T17:03:00Z">
            <w:rPr>
              <w:ins w:id="159" w:author="Peter Dam" w:date="2018-10-24T17:03:00Z"/>
              <w:rFonts w:eastAsiaTheme="minorEastAsia"/>
              <w:b w:val="0"/>
              <w:color w:val="auto"/>
              <w:lang w:val="da-DK" w:eastAsia="da-DK"/>
            </w:rPr>
          </w:rPrChange>
        </w:rPr>
      </w:pPr>
      <w:ins w:id="160" w:author="Peter Dam" w:date="2018-10-24T17:03:00Z">
        <w:r w:rsidRPr="00DF72F8">
          <w:t>10.</w:t>
        </w:r>
        <w:r w:rsidRPr="00FF7AD6">
          <w:rPr>
            <w:rFonts w:eastAsiaTheme="minorEastAsia"/>
            <w:b w:val="0"/>
            <w:color w:val="auto"/>
            <w:lang w:val="en-US" w:eastAsia="da-DK"/>
            <w:rPrChange w:id="161" w:author="Peter Dam" w:date="2018-10-24T17:03:00Z">
              <w:rPr>
                <w:rFonts w:eastAsiaTheme="minorEastAsia"/>
                <w:b w:val="0"/>
                <w:color w:val="auto"/>
                <w:lang w:val="da-DK" w:eastAsia="da-DK"/>
              </w:rPr>
            </w:rPrChange>
          </w:rPr>
          <w:tab/>
        </w:r>
        <w:r>
          <w:t>References</w:t>
        </w:r>
        <w:r>
          <w:tab/>
        </w:r>
        <w:r>
          <w:fldChar w:fldCharType="begin"/>
        </w:r>
        <w:r>
          <w:instrText xml:space="preserve"> PAGEREF _Toc528163936 \h </w:instrText>
        </w:r>
      </w:ins>
      <w:r>
        <w:fldChar w:fldCharType="separate"/>
      </w:r>
      <w:ins w:id="162" w:author="Peter Dam" w:date="2018-10-24T17:03:00Z">
        <w:r>
          <w:t>8</w:t>
        </w:r>
        <w:r>
          <w:fldChar w:fldCharType="end"/>
        </w:r>
      </w:ins>
    </w:p>
    <w:p w14:paraId="7CF12A2D" w14:textId="77777777" w:rsidR="00FF7AD6" w:rsidRPr="00FF7AD6" w:rsidRDefault="00FF7AD6">
      <w:pPr>
        <w:pStyle w:val="TOC1"/>
        <w:rPr>
          <w:ins w:id="163" w:author="Peter Dam" w:date="2018-10-24T17:03:00Z"/>
          <w:rFonts w:eastAsiaTheme="minorEastAsia"/>
          <w:b w:val="0"/>
          <w:color w:val="auto"/>
          <w:lang w:val="en-US" w:eastAsia="da-DK"/>
          <w:rPrChange w:id="164" w:author="Peter Dam" w:date="2018-10-24T17:03:00Z">
            <w:rPr>
              <w:ins w:id="165" w:author="Peter Dam" w:date="2018-10-24T17:03:00Z"/>
              <w:rFonts w:eastAsiaTheme="minorEastAsia"/>
              <w:b w:val="0"/>
              <w:color w:val="auto"/>
              <w:lang w:val="da-DK" w:eastAsia="da-DK"/>
            </w:rPr>
          </w:rPrChange>
        </w:rPr>
      </w:pPr>
      <w:ins w:id="166" w:author="Peter Dam" w:date="2018-10-24T17:03:00Z">
        <w:r w:rsidRPr="00DF72F8">
          <w:t>11.</w:t>
        </w:r>
        <w:r w:rsidRPr="00FF7AD6">
          <w:rPr>
            <w:rFonts w:eastAsiaTheme="minorEastAsia"/>
            <w:b w:val="0"/>
            <w:color w:val="auto"/>
            <w:lang w:val="en-US" w:eastAsia="da-DK"/>
            <w:rPrChange w:id="167" w:author="Peter Dam" w:date="2018-10-24T17:03:00Z">
              <w:rPr>
                <w:rFonts w:eastAsiaTheme="minorEastAsia"/>
                <w:b w:val="0"/>
                <w:color w:val="auto"/>
                <w:lang w:val="da-DK" w:eastAsia="da-DK"/>
              </w:rPr>
            </w:rPrChange>
          </w:rPr>
          <w:tab/>
        </w:r>
        <w:r>
          <w:t>Acronyms</w:t>
        </w:r>
        <w:r>
          <w:tab/>
        </w:r>
        <w:r>
          <w:fldChar w:fldCharType="begin"/>
        </w:r>
        <w:r>
          <w:instrText xml:space="preserve"> PAGEREF _Toc528163937 \h </w:instrText>
        </w:r>
      </w:ins>
      <w:r>
        <w:fldChar w:fldCharType="separate"/>
      </w:r>
      <w:ins w:id="168" w:author="Peter Dam" w:date="2018-10-24T17:03:00Z">
        <w:r>
          <w:t>8</w:t>
        </w:r>
        <w:r>
          <w:fldChar w:fldCharType="end"/>
        </w:r>
      </w:ins>
    </w:p>
    <w:p w14:paraId="4AEC0B0A" w14:textId="77777777" w:rsidR="000D47AF" w:rsidDel="002A3D66" w:rsidRDefault="000D47AF">
      <w:pPr>
        <w:pStyle w:val="TOC1"/>
        <w:rPr>
          <w:del w:id="169" w:author="Peter Dam" w:date="2018-10-24T16:04:00Z"/>
          <w:rFonts w:eastAsiaTheme="minorEastAsia"/>
          <w:b w:val="0"/>
          <w:color w:val="auto"/>
          <w:lang w:val="en-US"/>
        </w:rPr>
      </w:pPr>
      <w:del w:id="170" w:author="Peter Dam" w:date="2018-10-24T16:04:00Z">
        <w:r w:rsidRPr="00FA2E92" w:rsidDel="002A3D66">
          <w:delText>1.</w:delText>
        </w:r>
        <w:r w:rsidDel="002A3D66">
          <w:rPr>
            <w:rFonts w:eastAsiaTheme="minorEastAsia"/>
            <w:b w:val="0"/>
            <w:color w:val="auto"/>
            <w:lang w:val="en-US"/>
          </w:rPr>
          <w:tab/>
        </w:r>
        <w:r w:rsidDel="002A3D66">
          <w:delText>INTRODUCTION</w:delText>
        </w:r>
        <w:r w:rsidDel="002A3D66">
          <w:tab/>
          <w:delText>4</w:delText>
        </w:r>
      </w:del>
    </w:p>
    <w:p w14:paraId="5C7060DD" w14:textId="77777777" w:rsidR="000D47AF" w:rsidDel="002A3D66" w:rsidRDefault="000D47AF">
      <w:pPr>
        <w:pStyle w:val="TOC1"/>
        <w:rPr>
          <w:del w:id="171" w:author="Peter Dam" w:date="2018-10-24T16:04:00Z"/>
          <w:rFonts w:eastAsiaTheme="minorEastAsia"/>
          <w:b w:val="0"/>
          <w:color w:val="auto"/>
          <w:lang w:val="en-US"/>
        </w:rPr>
      </w:pPr>
      <w:del w:id="172" w:author="Peter Dam" w:date="2018-10-24T16:04:00Z">
        <w:r w:rsidRPr="00FA2E92" w:rsidDel="002A3D66">
          <w:delText>2.</w:delText>
        </w:r>
        <w:r w:rsidDel="002A3D66">
          <w:rPr>
            <w:rFonts w:eastAsiaTheme="minorEastAsia"/>
            <w:b w:val="0"/>
            <w:color w:val="auto"/>
            <w:lang w:val="en-US"/>
          </w:rPr>
          <w:tab/>
        </w:r>
        <w:r w:rsidDel="002A3D66">
          <w:delText>Scope</w:delText>
        </w:r>
        <w:r w:rsidDel="002A3D66">
          <w:tab/>
          <w:delText>4</w:delText>
        </w:r>
      </w:del>
    </w:p>
    <w:p w14:paraId="5E40DD25" w14:textId="77777777" w:rsidR="000D47AF" w:rsidDel="002A3D66" w:rsidRDefault="000D47AF">
      <w:pPr>
        <w:pStyle w:val="TOC1"/>
        <w:rPr>
          <w:del w:id="173" w:author="Peter Dam" w:date="2018-10-24T16:04:00Z"/>
          <w:rFonts w:eastAsiaTheme="minorEastAsia"/>
          <w:b w:val="0"/>
          <w:color w:val="auto"/>
          <w:lang w:val="en-US"/>
        </w:rPr>
      </w:pPr>
      <w:del w:id="174" w:author="Peter Dam" w:date="2018-10-24T16:04:00Z">
        <w:r w:rsidRPr="00FA2E92" w:rsidDel="002A3D66">
          <w:delText>3.</w:delText>
        </w:r>
        <w:r w:rsidDel="002A3D66">
          <w:rPr>
            <w:rFonts w:eastAsiaTheme="minorEastAsia"/>
            <w:b w:val="0"/>
            <w:color w:val="auto"/>
            <w:lang w:val="en-US"/>
          </w:rPr>
          <w:tab/>
        </w:r>
        <w:r w:rsidDel="002A3D66">
          <w:delText>Definition</w:delText>
        </w:r>
        <w:r w:rsidDel="002A3D66">
          <w:tab/>
          <w:delText>4</w:delText>
        </w:r>
      </w:del>
    </w:p>
    <w:p w14:paraId="7970ACA1" w14:textId="77777777" w:rsidR="000D47AF" w:rsidDel="002A3D66" w:rsidRDefault="000D47AF">
      <w:pPr>
        <w:pStyle w:val="TOC1"/>
        <w:rPr>
          <w:del w:id="175" w:author="Peter Dam" w:date="2018-10-24T16:04:00Z"/>
          <w:rFonts w:eastAsiaTheme="minorEastAsia"/>
          <w:b w:val="0"/>
          <w:color w:val="auto"/>
          <w:lang w:val="en-US"/>
        </w:rPr>
      </w:pPr>
      <w:del w:id="176" w:author="Peter Dam" w:date="2018-10-24T16:04:00Z">
        <w:r w:rsidRPr="00FA2E92" w:rsidDel="002A3D66">
          <w:delText>4.</w:delText>
        </w:r>
        <w:r w:rsidDel="002A3D66">
          <w:rPr>
            <w:rFonts w:eastAsiaTheme="minorEastAsia"/>
            <w:b w:val="0"/>
            <w:color w:val="auto"/>
            <w:lang w:val="en-US"/>
          </w:rPr>
          <w:tab/>
        </w:r>
        <w:r w:rsidDel="002A3D66">
          <w:delText>Type of mobile aton</w:delText>
        </w:r>
        <w:r w:rsidDel="002A3D66">
          <w:tab/>
          <w:delText>4</w:delText>
        </w:r>
      </w:del>
    </w:p>
    <w:p w14:paraId="729B94AC" w14:textId="77777777" w:rsidR="000D47AF" w:rsidDel="002A3D66" w:rsidRDefault="000D47AF">
      <w:pPr>
        <w:pStyle w:val="TOC2"/>
        <w:rPr>
          <w:del w:id="177" w:author="Peter Dam" w:date="2018-10-24T16:04:00Z"/>
          <w:rFonts w:eastAsiaTheme="minorEastAsia"/>
          <w:color w:val="auto"/>
          <w:lang w:val="en-US"/>
        </w:rPr>
      </w:pPr>
      <w:del w:id="178" w:author="Peter Dam" w:date="2018-10-24T16:04:00Z">
        <w:r w:rsidRPr="00FA2E92" w:rsidDel="002A3D66">
          <w:rPr>
            <w:lang w:val="en-IE"/>
          </w:rPr>
          <w:delText>4.1.</w:delText>
        </w:r>
        <w:r w:rsidDel="002A3D66">
          <w:rPr>
            <w:rFonts w:eastAsiaTheme="minorEastAsia"/>
            <w:color w:val="auto"/>
            <w:lang w:val="en-US"/>
          </w:rPr>
          <w:tab/>
        </w:r>
        <w:r w:rsidRPr="00FA2E92" w:rsidDel="002A3D66">
          <w:rPr>
            <w:lang w:val="en-IE"/>
          </w:rPr>
          <w:delText>Physical MAtoN</w:delText>
        </w:r>
        <w:r w:rsidDel="002A3D66">
          <w:tab/>
          <w:delText>5</w:delText>
        </w:r>
      </w:del>
    </w:p>
    <w:p w14:paraId="55A371CF" w14:textId="77777777" w:rsidR="000D47AF" w:rsidDel="002A3D66" w:rsidRDefault="000D47AF">
      <w:pPr>
        <w:pStyle w:val="TOC2"/>
        <w:rPr>
          <w:del w:id="179" w:author="Peter Dam" w:date="2018-10-24T16:04:00Z"/>
          <w:rFonts w:eastAsiaTheme="minorEastAsia"/>
          <w:color w:val="auto"/>
          <w:lang w:val="en-US"/>
        </w:rPr>
      </w:pPr>
      <w:del w:id="180" w:author="Peter Dam" w:date="2018-10-24T16:04:00Z">
        <w:r w:rsidRPr="00FA2E92" w:rsidDel="002A3D66">
          <w:rPr>
            <w:lang w:val="en-IE"/>
          </w:rPr>
          <w:delText>4.2.</w:delText>
        </w:r>
        <w:r w:rsidDel="002A3D66">
          <w:rPr>
            <w:rFonts w:eastAsiaTheme="minorEastAsia"/>
            <w:color w:val="auto"/>
            <w:lang w:val="en-US"/>
          </w:rPr>
          <w:tab/>
        </w:r>
        <w:r w:rsidRPr="00FA2E92" w:rsidDel="002A3D66">
          <w:rPr>
            <w:lang w:val="en-IE"/>
          </w:rPr>
          <w:delText>Virtual MATON</w:delText>
        </w:r>
        <w:r w:rsidDel="002A3D66">
          <w:tab/>
          <w:delText>5</w:delText>
        </w:r>
      </w:del>
    </w:p>
    <w:p w14:paraId="7A51FE9E" w14:textId="77777777" w:rsidR="000D47AF" w:rsidDel="002A3D66" w:rsidRDefault="000D47AF">
      <w:pPr>
        <w:pStyle w:val="TOC1"/>
        <w:rPr>
          <w:del w:id="181" w:author="Peter Dam" w:date="2018-10-24T16:04:00Z"/>
          <w:rFonts w:eastAsiaTheme="minorEastAsia"/>
          <w:b w:val="0"/>
          <w:color w:val="auto"/>
          <w:lang w:val="en-US"/>
        </w:rPr>
      </w:pPr>
      <w:del w:id="182" w:author="Peter Dam" w:date="2018-10-24T16:04:00Z">
        <w:r w:rsidRPr="00FA2E92" w:rsidDel="002A3D66">
          <w:rPr>
            <w:rFonts w:eastAsia="Times New Roman" w:cs="Arial"/>
            <w:lang w:val="en-IE"/>
          </w:rPr>
          <w:delText>5.</w:delText>
        </w:r>
        <w:r w:rsidDel="002A3D66">
          <w:rPr>
            <w:rFonts w:eastAsiaTheme="minorEastAsia"/>
            <w:b w:val="0"/>
            <w:color w:val="auto"/>
            <w:lang w:val="en-US"/>
          </w:rPr>
          <w:tab/>
        </w:r>
        <w:r w:rsidRPr="00FA2E92" w:rsidDel="002A3D66">
          <w:rPr>
            <w:rFonts w:eastAsia="Times New Roman" w:cs="Arial"/>
            <w:lang w:val="en-IE"/>
          </w:rPr>
          <w:delText>Deployment</w:delText>
        </w:r>
        <w:r w:rsidDel="002A3D66">
          <w:tab/>
          <w:delText>6</w:delText>
        </w:r>
      </w:del>
    </w:p>
    <w:p w14:paraId="36A1ED3C" w14:textId="77777777" w:rsidR="000D47AF" w:rsidDel="002A3D66" w:rsidRDefault="000D47AF">
      <w:pPr>
        <w:pStyle w:val="TOC2"/>
        <w:rPr>
          <w:del w:id="183" w:author="Peter Dam" w:date="2018-10-24T16:04:00Z"/>
          <w:rFonts w:eastAsiaTheme="minorEastAsia"/>
          <w:color w:val="auto"/>
          <w:lang w:val="en-US"/>
        </w:rPr>
      </w:pPr>
      <w:del w:id="184" w:author="Peter Dam" w:date="2018-10-24T16:04:00Z">
        <w:r w:rsidRPr="00FA2E92" w:rsidDel="002A3D66">
          <w:rPr>
            <w:lang w:val="en-IE"/>
          </w:rPr>
          <w:delText>5.1.</w:delText>
        </w:r>
        <w:r w:rsidDel="002A3D66">
          <w:rPr>
            <w:rFonts w:eastAsiaTheme="minorEastAsia"/>
            <w:color w:val="auto"/>
            <w:lang w:val="en-US"/>
          </w:rPr>
          <w:tab/>
        </w:r>
        <w:r w:rsidRPr="00FA2E92" w:rsidDel="002A3D66">
          <w:rPr>
            <w:lang w:val="en-IE"/>
          </w:rPr>
          <w:delText>Physical MAtoN</w:delText>
        </w:r>
        <w:r w:rsidDel="002A3D66">
          <w:tab/>
          <w:delText>6</w:delText>
        </w:r>
      </w:del>
    </w:p>
    <w:p w14:paraId="7D16D7C2" w14:textId="77777777" w:rsidR="000D47AF" w:rsidDel="002A3D66" w:rsidRDefault="000D47AF">
      <w:pPr>
        <w:pStyle w:val="TOC2"/>
        <w:rPr>
          <w:del w:id="185" w:author="Peter Dam" w:date="2018-10-24T16:04:00Z"/>
          <w:rFonts w:eastAsiaTheme="minorEastAsia"/>
          <w:color w:val="auto"/>
          <w:lang w:val="en-US"/>
        </w:rPr>
      </w:pPr>
      <w:del w:id="186" w:author="Peter Dam" w:date="2018-10-24T16:04:00Z">
        <w:r w:rsidRPr="00FA2E92" w:rsidDel="002A3D66">
          <w:rPr>
            <w:lang w:val="en-IE"/>
          </w:rPr>
          <w:delText>5.2.</w:delText>
        </w:r>
        <w:r w:rsidDel="002A3D66">
          <w:rPr>
            <w:rFonts w:eastAsiaTheme="minorEastAsia"/>
            <w:color w:val="auto"/>
            <w:lang w:val="en-US"/>
          </w:rPr>
          <w:tab/>
        </w:r>
        <w:r w:rsidRPr="00FA2E92" w:rsidDel="002A3D66">
          <w:rPr>
            <w:lang w:val="en-IE"/>
          </w:rPr>
          <w:delText>Virtual Maton</w:delText>
        </w:r>
        <w:r w:rsidDel="002A3D66">
          <w:tab/>
          <w:delText>6</w:delText>
        </w:r>
      </w:del>
    </w:p>
    <w:p w14:paraId="706019D2" w14:textId="77777777" w:rsidR="000D47AF" w:rsidDel="002A3D66" w:rsidRDefault="000D47AF">
      <w:pPr>
        <w:pStyle w:val="TOC2"/>
        <w:rPr>
          <w:del w:id="187" w:author="Peter Dam" w:date="2018-10-24T16:04:00Z"/>
          <w:rFonts w:eastAsiaTheme="minorEastAsia"/>
          <w:color w:val="auto"/>
          <w:lang w:val="en-US"/>
        </w:rPr>
      </w:pPr>
      <w:del w:id="188" w:author="Peter Dam" w:date="2018-10-24T16:04:00Z">
        <w:r w:rsidRPr="00FA2E92" w:rsidDel="002A3D66">
          <w:delText>5.3.</w:delText>
        </w:r>
        <w:r w:rsidDel="002A3D66">
          <w:rPr>
            <w:rFonts w:eastAsiaTheme="minorEastAsia"/>
            <w:color w:val="auto"/>
            <w:lang w:val="en-US"/>
          </w:rPr>
          <w:tab/>
        </w:r>
        <w:r w:rsidRPr="00FA2E92" w:rsidDel="002A3D66">
          <w:rPr>
            <w:lang w:val="en-IE"/>
          </w:rPr>
          <w:delText>Promulgation</w:delText>
        </w:r>
        <w:r w:rsidDel="002A3D66">
          <w:tab/>
          <w:delText>6</w:delText>
        </w:r>
      </w:del>
    </w:p>
    <w:p w14:paraId="31CB804E" w14:textId="77777777" w:rsidR="000D47AF" w:rsidDel="002A3D66" w:rsidRDefault="000D47AF">
      <w:pPr>
        <w:pStyle w:val="TOC1"/>
        <w:rPr>
          <w:del w:id="189" w:author="Peter Dam" w:date="2018-10-24T16:04:00Z"/>
          <w:rFonts w:eastAsiaTheme="minorEastAsia"/>
          <w:b w:val="0"/>
          <w:color w:val="auto"/>
          <w:lang w:val="en-US"/>
        </w:rPr>
      </w:pPr>
      <w:del w:id="190" w:author="Peter Dam" w:date="2018-10-24T16:04:00Z">
        <w:r w:rsidRPr="00FA2E92" w:rsidDel="002A3D66">
          <w:delText>6.</w:delText>
        </w:r>
        <w:r w:rsidDel="002A3D66">
          <w:rPr>
            <w:rFonts w:eastAsiaTheme="minorEastAsia"/>
            <w:b w:val="0"/>
            <w:color w:val="auto"/>
            <w:lang w:val="en-US"/>
          </w:rPr>
          <w:tab/>
        </w:r>
        <w:r w:rsidDel="002A3D66">
          <w:delText>Monitoring and reporting</w:delText>
        </w:r>
        <w:r w:rsidDel="002A3D66">
          <w:tab/>
          <w:delText>7</w:delText>
        </w:r>
      </w:del>
    </w:p>
    <w:p w14:paraId="67060348" w14:textId="77777777" w:rsidR="000D47AF" w:rsidDel="002A3D66" w:rsidRDefault="000D47AF">
      <w:pPr>
        <w:pStyle w:val="TOC2"/>
        <w:rPr>
          <w:del w:id="191" w:author="Peter Dam" w:date="2018-10-24T16:04:00Z"/>
          <w:rFonts w:eastAsiaTheme="minorEastAsia"/>
          <w:color w:val="auto"/>
          <w:lang w:val="en-US"/>
        </w:rPr>
      </w:pPr>
      <w:del w:id="192" w:author="Peter Dam" w:date="2018-10-24T16:04:00Z">
        <w:r w:rsidRPr="00FA2E92" w:rsidDel="002A3D66">
          <w:delText>6.1.</w:delText>
        </w:r>
        <w:r w:rsidDel="002A3D66">
          <w:rPr>
            <w:rFonts w:eastAsiaTheme="minorEastAsia"/>
            <w:color w:val="auto"/>
            <w:lang w:val="en-US"/>
          </w:rPr>
          <w:tab/>
        </w:r>
        <w:r w:rsidDel="002A3D66">
          <w:delText>Maritime Safety Information</w:delText>
        </w:r>
        <w:r w:rsidDel="002A3D66">
          <w:tab/>
          <w:delText>7</w:delText>
        </w:r>
      </w:del>
    </w:p>
    <w:p w14:paraId="6CB8BDEA" w14:textId="77777777" w:rsidR="000D47AF" w:rsidDel="002A3D66" w:rsidRDefault="000D47AF">
      <w:pPr>
        <w:pStyle w:val="TOC2"/>
        <w:rPr>
          <w:del w:id="193" w:author="Peter Dam" w:date="2018-10-24T16:04:00Z"/>
          <w:rFonts w:eastAsiaTheme="minorEastAsia"/>
          <w:color w:val="auto"/>
          <w:lang w:val="en-US"/>
        </w:rPr>
      </w:pPr>
      <w:del w:id="194" w:author="Peter Dam" w:date="2018-10-24T16:04:00Z">
        <w:r w:rsidRPr="00FA2E92" w:rsidDel="002A3D66">
          <w:lastRenderedPageBreak/>
          <w:delText>6.2.</w:delText>
        </w:r>
        <w:r w:rsidDel="002A3D66">
          <w:rPr>
            <w:rFonts w:eastAsiaTheme="minorEastAsia"/>
            <w:color w:val="auto"/>
            <w:lang w:val="en-US"/>
          </w:rPr>
          <w:tab/>
        </w:r>
        <w:r w:rsidDel="002A3D66">
          <w:delText>Monitoring</w:delText>
        </w:r>
        <w:r w:rsidDel="002A3D66">
          <w:tab/>
          <w:delText>7</w:delText>
        </w:r>
      </w:del>
    </w:p>
    <w:p w14:paraId="065AB545" w14:textId="77777777" w:rsidR="000D47AF" w:rsidDel="002A3D66" w:rsidRDefault="000D47AF">
      <w:pPr>
        <w:pStyle w:val="TOC2"/>
        <w:rPr>
          <w:del w:id="195" w:author="Peter Dam" w:date="2018-10-24T16:04:00Z"/>
          <w:rFonts w:eastAsiaTheme="minorEastAsia"/>
          <w:color w:val="auto"/>
          <w:lang w:val="en-US"/>
        </w:rPr>
      </w:pPr>
      <w:del w:id="196" w:author="Peter Dam" w:date="2018-10-24T16:04:00Z">
        <w:r w:rsidRPr="00FA2E92" w:rsidDel="002A3D66">
          <w:delText>6.3.</w:delText>
        </w:r>
        <w:r w:rsidDel="002A3D66">
          <w:rPr>
            <w:rFonts w:eastAsiaTheme="minorEastAsia"/>
            <w:color w:val="auto"/>
            <w:lang w:val="en-US"/>
          </w:rPr>
          <w:tab/>
        </w:r>
        <w:r w:rsidDel="002A3D66">
          <w:delText>Reporting</w:delText>
        </w:r>
        <w:r w:rsidDel="002A3D66">
          <w:tab/>
          <w:delText>7</w:delText>
        </w:r>
      </w:del>
    </w:p>
    <w:p w14:paraId="60E8C3E6" w14:textId="77777777" w:rsidR="000D47AF" w:rsidDel="002A3D66" w:rsidRDefault="000D47AF">
      <w:pPr>
        <w:pStyle w:val="TOC1"/>
        <w:rPr>
          <w:del w:id="197" w:author="Peter Dam" w:date="2018-10-24T16:04:00Z"/>
          <w:rFonts w:eastAsiaTheme="minorEastAsia"/>
          <w:b w:val="0"/>
          <w:color w:val="auto"/>
          <w:lang w:val="en-US"/>
        </w:rPr>
      </w:pPr>
      <w:del w:id="198" w:author="Peter Dam" w:date="2018-10-24T16:04:00Z">
        <w:r w:rsidRPr="00FA2E92" w:rsidDel="002A3D66">
          <w:delText>7.</w:delText>
        </w:r>
        <w:r w:rsidDel="002A3D66">
          <w:rPr>
            <w:rFonts w:eastAsiaTheme="minorEastAsia"/>
            <w:b w:val="0"/>
            <w:color w:val="auto"/>
            <w:lang w:val="en-US"/>
          </w:rPr>
          <w:tab/>
        </w:r>
        <w:r w:rsidDel="002A3D66">
          <w:delText>Issues of responsibility</w:delText>
        </w:r>
        <w:r w:rsidDel="002A3D66">
          <w:tab/>
          <w:delText>7</w:delText>
        </w:r>
      </w:del>
    </w:p>
    <w:p w14:paraId="5CB0325C" w14:textId="77777777" w:rsidR="000D47AF" w:rsidDel="002A3D66" w:rsidRDefault="000D47AF">
      <w:pPr>
        <w:pStyle w:val="TOC2"/>
        <w:rPr>
          <w:del w:id="199" w:author="Peter Dam" w:date="2018-10-24T16:04:00Z"/>
          <w:rFonts w:eastAsiaTheme="minorEastAsia"/>
          <w:color w:val="auto"/>
          <w:lang w:val="en-US"/>
        </w:rPr>
      </w:pPr>
      <w:del w:id="200" w:author="Peter Dam" w:date="2018-10-24T16:04:00Z">
        <w:r w:rsidRPr="00FA2E92" w:rsidDel="002A3D66">
          <w:delText>7.1.</w:delText>
        </w:r>
        <w:r w:rsidDel="002A3D66">
          <w:rPr>
            <w:rFonts w:eastAsiaTheme="minorEastAsia"/>
            <w:color w:val="auto"/>
            <w:lang w:val="en-US"/>
          </w:rPr>
          <w:tab/>
        </w:r>
        <w:r w:rsidDel="002A3D66">
          <w:delText>Designated Responsibility</w:delText>
        </w:r>
        <w:r w:rsidDel="002A3D66">
          <w:tab/>
          <w:delText>7</w:delText>
        </w:r>
      </w:del>
    </w:p>
    <w:p w14:paraId="6E88CB29" w14:textId="77777777" w:rsidR="000D47AF" w:rsidDel="002A3D66" w:rsidRDefault="000D47AF">
      <w:pPr>
        <w:pStyle w:val="TOC2"/>
        <w:rPr>
          <w:del w:id="201" w:author="Peter Dam" w:date="2018-10-24T16:04:00Z"/>
          <w:rFonts w:eastAsiaTheme="minorEastAsia"/>
          <w:color w:val="auto"/>
          <w:lang w:val="en-US"/>
        </w:rPr>
      </w:pPr>
      <w:del w:id="202" w:author="Peter Dam" w:date="2018-10-24T16:04:00Z">
        <w:r w:rsidRPr="00FA2E92" w:rsidDel="002A3D66">
          <w:delText>7.2.</w:delText>
        </w:r>
        <w:r w:rsidDel="002A3D66">
          <w:rPr>
            <w:rFonts w:eastAsiaTheme="minorEastAsia"/>
            <w:color w:val="auto"/>
            <w:lang w:val="en-US"/>
          </w:rPr>
          <w:tab/>
        </w:r>
        <w:r w:rsidDel="002A3D66">
          <w:delText>Inability to Monitor</w:delText>
        </w:r>
        <w:r w:rsidDel="002A3D66">
          <w:tab/>
          <w:delText>8</w:delText>
        </w:r>
      </w:del>
    </w:p>
    <w:p w14:paraId="10E6D8A3" w14:textId="77777777" w:rsidR="000D47AF" w:rsidDel="002A3D66" w:rsidRDefault="000D47AF">
      <w:pPr>
        <w:pStyle w:val="TOC2"/>
        <w:rPr>
          <w:del w:id="203" w:author="Peter Dam" w:date="2018-10-24T16:04:00Z"/>
          <w:rFonts w:eastAsiaTheme="minorEastAsia"/>
          <w:color w:val="auto"/>
          <w:lang w:val="en-US"/>
        </w:rPr>
      </w:pPr>
      <w:del w:id="204" w:author="Peter Dam" w:date="2018-10-24T16:04:00Z">
        <w:r w:rsidRPr="00FA2E92" w:rsidDel="002A3D66">
          <w:delText>7.3.</w:delText>
        </w:r>
        <w:r w:rsidDel="002A3D66">
          <w:rPr>
            <w:rFonts w:eastAsiaTheme="minorEastAsia"/>
            <w:color w:val="auto"/>
            <w:lang w:val="en-US"/>
          </w:rPr>
          <w:tab/>
        </w:r>
        <w:r w:rsidDel="002A3D66">
          <w:delText>Costs of Wreck Marking</w:delText>
        </w:r>
        <w:r w:rsidDel="002A3D66">
          <w:tab/>
          <w:delText>8</w:delText>
        </w:r>
      </w:del>
    </w:p>
    <w:p w14:paraId="031198B2" w14:textId="77777777" w:rsidR="000D47AF" w:rsidDel="002A3D66" w:rsidRDefault="000D47AF">
      <w:pPr>
        <w:pStyle w:val="TOC1"/>
        <w:rPr>
          <w:del w:id="205" w:author="Peter Dam" w:date="2018-10-24T16:04:00Z"/>
          <w:rFonts w:eastAsiaTheme="minorEastAsia"/>
          <w:b w:val="0"/>
          <w:color w:val="auto"/>
          <w:lang w:val="en-US"/>
        </w:rPr>
      </w:pPr>
      <w:del w:id="206" w:author="Peter Dam" w:date="2018-10-24T16:04:00Z">
        <w:r w:rsidRPr="00FA2E92" w:rsidDel="002A3D66">
          <w:delText>8.</w:delText>
        </w:r>
        <w:r w:rsidDel="002A3D66">
          <w:rPr>
            <w:rFonts w:eastAsiaTheme="minorEastAsia"/>
            <w:b w:val="0"/>
            <w:color w:val="auto"/>
            <w:lang w:val="en-US"/>
          </w:rPr>
          <w:tab/>
        </w:r>
        <w:r w:rsidDel="002A3D66">
          <w:delText>References</w:delText>
        </w:r>
        <w:r w:rsidDel="002A3D66">
          <w:tab/>
          <w:delText>8</w:delText>
        </w:r>
      </w:del>
    </w:p>
    <w:p w14:paraId="551B8FF9" w14:textId="77777777" w:rsidR="000D47AF" w:rsidDel="002A3D66" w:rsidRDefault="000D47AF">
      <w:pPr>
        <w:pStyle w:val="TOC1"/>
        <w:rPr>
          <w:del w:id="207" w:author="Peter Dam" w:date="2018-10-24T16:04:00Z"/>
          <w:rFonts w:eastAsiaTheme="minorEastAsia"/>
          <w:b w:val="0"/>
          <w:color w:val="auto"/>
          <w:lang w:val="en-US"/>
        </w:rPr>
      </w:pPr>
      <w:del w:id="208" w:author="Peter Dam" w:date="2018-10-24T16:04:00Z">
        <w:r w:rsidRPr="00FA2E92" w:rsidDel="002A3D66">
          <w:delText>9.</w:delText>
        </w:r>
        <w:r w:rsidDel="002A3D66">
          <w:rPr>
            <w:rFonts w:eastAsiaTheme="minorEastAsia"/>
            <w:b w:val="0"/>
            <w:color w:val="auto"/>
            <w:lang w:val="en-US"/>
          </w:rPr>
          <w:tab/>
        </w:r>
        <w:r w:rsidDel="002A3D66">
          <w:delText>Acronyms</w:delText>
        </w:r>
        <w:r w:rsidDel="002A3D66">
          <w:tab/>
          <w:delText>8</w:delText>
        </w:r>
      </w:del>
    </w:p>
    <w:p w14:paraId="1D6F1CDA" w14:textId="77777777" w:rsidR="00642025" w:rsidRPr="0093492E" w:rsidRDefault="007F7361" w:rsidP="00BA5754">
      <w:pPr>
        <w:rPr>
          <w:noProof/>
        </w:rPr>
      </w:pPr>
      <w:r>
        <w:rPr>
          <w:noProof/>
        </w:rPr>
        <w:fldChar w:fldCharType="end"/>
      </w:r>
    </w:p>
    <w:p w14:paraId="4AB2960F" w14:textId="77777777" w:rsidR="0078486B" w:rsidRDefault="002F265A" w:rsidP="00C9558A">
      <w:pPr>
        <w:pStyle w:val="ListofFigures"/>
      </w:pPr>
      <w:r>
        <w:t>List of Tables</w:t>
      </w:r>
    </w:p>
    <w:p w14:paraId="4033A680" w14:textId="77777777" w:rsidR="00BE57F6" w:rsidRPr="00BE57F6" w:rsidRDefault="007F7361">
      <w:pPr>
        <w:pStyle w:val="TableofFigures"/>
        <w:rPr>
          <w:rFonts w:eastAsiaTheme="minorEastAsia"/>
          <w:i w:val="0"/>
          <w:noProof/>
          <w:lang w:val="en-US" w:eastAsia="pt-PT"/>
        </w:rPr>
      </w:pPr>
      <w:r>
        <w:rPr>
          <w:i w:val="0"/>
        </w:rPr>
        <w:fldChar w:fldCharType="begin"/>
      </w:r>
      <w:r w:rsidR="00BE57F6">
        <w:rPr>
          <w:i w:val="0"/>
        </w:rPr>
        <w:instrText xml:space="preserve"> TOC \t "Table caption;1" \c "Table" </w:instrText>
      </w:r>
      <w:r>
        <w:rPr>
          <w:i w:val="0"/>
        </w:rPr>
        <w:fldChar w:fldCharType="separate"/>
      </w:r>
      <w:r w:rsidR="00BE57F6" w:rsidRPr="002731D4">
        <w:rPr>
          <w:i w:val="0"/>
          <w:noProof/>
          <w:highlight w:val="cyan"/>
        </w:rPr>
        <w:t>Table 1- Light colour and Rhythm</w:t>
      </w:r>
      <w:r w:rsidR="00BE57F6">
        <w:rPr>
          <w:noProof/>
        </w:rPr>
        <w:tab/>
      </w:r>
      <w:r>
        <w:rPr>
          <w:noProof/>
        </w:rPr>
        <w:fldChar w:fldCharType="begin"/>
      </w:r>
      <w:r w:rsidR="00BE57F6">
        <w:rPr>
          <w:noProof/>
        </w:rPr>
        <w:instrText xml:space="preserve"> PAGEREF _Toc465149401 \h </w:instrText>
      </w:r>
      <w:r>
        <w:rPr>
          <w:noProof/>
        </w:rPr>
      </w:r>
      <w:r>
        <w:rPr>
          <w:noProof/>
        </w:rPr>
        <w:fldChar w:fldCharType="separate"/>
      </w:r>
      <w:r w:rsidR="00BE57F6">
        <w:rPr>
          <w:noProof/>
        </w:rPr>
        <w:t>4</w:t>
      </w:r>
      <w:r>
        <w:rPr>
          <w:noProof/>
        </w:rPr>
        <w:fldChar w:fldCharType="end"/>
      </w:r>
    </w:p>
    <w:p w14:paraId="1887494E" w14:textId="77777777" w:rsidR="00161325" w:rsidRPr="00BE57F6" w:rsidRDefault="007F7361" w:rsidP="00BA5754">
      <w:pPr>
        <w:rPr>
          <w:lang w:val="en-US"/>
        </w:rPr>
      </w:pPr>
      <w:r>
        <w:rPr>
          <w:i/>
          <w:sz w:val="22"/>
        </w:rPr>
        <w:fldChar w:fldCharType="end"/>
      </w:r>
    </w:p>
    <w:p w14:paraId="1913EFC8" w14:textId="77777777" w:rsidR="00B07717" w:rsidRPr="00161325" w:rsidRDefault="00B07717" w:rsidP="007D1805">
      <w:pPr>
        <w:pStyle w:val="TableofFigures"/>
      </w:pPr>
    </w:p>
    <w:p w14:paraId="2CE29935" w14:textId="77777777" w:rsidR="00790277" w:rsidRPr="0078486B" w:rsidRDefault="00790277" w:rsidP="003274DB">
      <w:pPr>
        <w:rPr>
          <w:lang w:val="fr-FR"/>
        </w:rPr>
        <w:sectPr w:rsidR="00790277" w:rsidRPr="0078486B" w:rsidSect="00C716E5">
          <w:headerReference w:type="default" r:id="rId34"/>
          <w:headerReference w:type="first" r:id="rId35"/>
          <w:footerReference w:type="first" r:id="rId36"/>
          <w:pgSz w:w="11906" w:h="16838" w:code="9"/>
          <w:pgMar w:top="567" w:right="794" w:bottom="567" w:left="907" w:header="850" w:footer="567" w:gutter="0"/>
          <w:cols w:space="708"/>
          <w:titlePg/>
          <w:docGrid w:linePitch="360"/>
        </w:sectPr>
      </w:pPr>
    </w:p>
    <w:p w14:paraId="0C1C6006" w14:textId="77777777" w:rsidR="004944C8" w:rsidRDefault="00ED4450" w:rsidP="00DE2814">
      <w:pPr>
        <w:pStyle w:val="Heading1"/>
      </w:pPr>
      <w:bookmarkStart w:id="209" w:name="_Toc528163916"/>
      <w:commentRangeStart w:id="210"/>
      <w:r>
        <w:lastRenderedPageBreak/>
        <w:t>INTRODUCTION</w:t>
      </w:r>
      <w:commentRangeEnd w:id="210"/>
      <w:r w:rsidR="00795637">
        <w:rPr>
          <w:rStyle w:val="CommentReference"/>
          <w:rFonts w:asciiTheme="minorHAnsi" w:eastAsiaTheme="minorHAnsi" w:hAnsiTheme="minorHAnsi" w:cstheme="minorBidi"/>
          <w:b w:val="0"/>
          <w:bCs w:val="0"/>
          <w:caps w:val="0"/>
          <w:color w:val="auto"/>
        </w:rPr>
        <w:commentReference w:id="210"/>
      </w:r>
      <w:bookmarkEnd w:id="209"/>
    </w:p>
    <w:p w14:paraId="379C6A85" w14:textId="77777777" w:rsidR="004944C8" w:rsidRDefault="004944C8" w:rsidP="004944C8">
      <w:pPr>
        <w:pStyle w:val="Heading1separatationline"/>
      </w:pPr>
    </w:p>
    <w:p w14:paraId="06AF4DD5" w14:textId="77777777" w:rsidR="00460E52" w:rsidRDefault="005333CA" w:rsidP="00CC2285">
      <w:pPr>
        <w:pStyle w:val="BodyText"/>
        <w:rPr>
          <w:ins w:id="211" w:author="Alimchandani, Mahesh" w:date="2019-01-30T14:39:00Z"/>
          <w:lang w:eastAsia="de-DE"/>
        </w:rPr>
      </w:pPr>
      <w:del w:id="212" w:author="Peter Dam" w:date="2018-10-24T11:56:00Z">
        <w:r w:rsidDel="00586034">
          <w:rPr>
            <w:lang w:eastAsia="de-DE"/>
          </w:rPr>
          <w:delText xml:space="preserve">IALA recognises that the increased shipping activity </w:delText>
        </w:r>
        <w:r w:rsidR="00517352" w:rsidDel="00586034">
          <w:rPr>
            <w:lang w:eastAsia="de-DE"/>
          </w:rPr>
          <w:delText>and new technological advances may result in</w:delText>
        </w:r>
        <w:r w:rsidDel="00586034">
          <w:rPr>
            <w:lang w:eastAsia="de-DE"/>
          </w:rPr>
          <w:delText xml:space="preserve"> dangers to navigation that become mobile</w:delText>
        </w:r>
        <w:r w:rsidR="00461893" w:rsidDel="00586034">
          <w:rPr>
            <w:lang w:eastAsia="de-DE"/>
          </w:rPr>
          <w:delText>.</w:delText>
        </w:r>
        <w:r w:rsidR="00845A44" w:rsidDel="00586034">
          <w:rPr>
            <w:lang w:eastAsia="de-DE"/>
          </w:rPr>
          <w:delText xml:space="preserve"> </w:delText>
        </w:r>
        <w:r w:rsidR="00461893" w:rsidDel="00586034">
          <w:rPr>
            <w:lang w:eastAsia="de-DE"/>
          </w:rPr>
          <w:delText>Therefore,</w:delText>
        </w:r>
        <w:r w:rsidDel="00586034">
          <w:rPr>
            <w:lang w:eastAsia="de-DE"/>
          </w:rPr>
          <w:delText xml:space="preserve"> it has </w:delText>
        </w:r>
        <w:r w:rsidR="00845A44" w:rsidDel="00586034">
          <w:rPr>
            <w:lang w:eastAsia="de-DE"/>
          </w:rPr>
          <w:delText>develop</w:delText>
        </w:r>
        <w:r w:rsidDel="00586034">
          <w:rPr>
            <w:lang w:eastAsia="de-DE"/>
          </w:rPr>
          <w:delText>ed</w:delText>
        </w:r>
        <w:r w:rsidR="00845A44" w:rsidDel="00586034">
          <w:rPr>
            <w:lang w:eastAsia="de-DE"/>
          </w:rPr>
          <w:delText xml:space="preserve"> </w:delText>
        </w:r>
        <w:r w:rsidDel="00586034">
          <w:rPr>
            <w:lang w:eastAsia="de-DE"/>
          </w:rPr>
          <w:delText>this</w:delText>
        </w:r>
        <w:r w:rsidR="00845A44" w:rsidDel="00586034">
          <w:rPr>
            <w:lang w:eastAsia="de-DE"/>
          </w:rPr>
          <w:delText xml:space="preserve"> </w:delText>
        </w:r>
        <w:r w:rsidR="00857D75" w:rsidDel="00586034">
          <w:rPr>
            <w:lang w:eastAsia="de-DE"/>
          </w:rPr>
          <w:delText xml:space="preserve">guideline for </w:delText>
        </w:r>
        <w:r w:rsidR="001A4D47" w:rsidDel="00586034">
          <w:rPr>
            <w:lang w:eastAsia="de-DE"/>
          </w:rPr>
          <w:delText xml:space="preserve">national members and </w:delText>
        </w:r>
      </w:del>
      <w:del w:id="213" w:author="Peter Dam" w:date="2018-10-24T11:37:00Z">
        <w:r w:rsidR="001A4D47" w:rsidDel="007D26E2">
          <w:rPr>
            <w:lang w:eastAsia="de-DE"/>
          </w:rPr>
          <w:delText>other</w:delText>
        </w:r>
      </w:del>
      <w:del w:id="214" w:author="Peter Dam" w:date="2018-10-24T11:56:00Z">
        <w:r w:rsidR="001A4D47" w:rsidDel="00586034">
          <w:rPr>
            <w:lang w:eastAsia="de-DE"/>
          </w:rPr>
          <w:delText xml:space="preserve"> authorities</w:delText>
        </w:r>
        <w:r w:rsidR="00845A44" w:rsidDel="00586034">
          <w:rPr>
            <w:lang w:eastAsia="de-DE"/>
          </w:rPr>
          <w:delText xml:space="preserve"> o</w:delText>
        </w:r>
        <w:r w:rsidR="00857D75" w:rsidDel="00586034">
          <w:rPr>
            <w:lang w:eastAsia="de-DE"/>
          </w:rPr>
          <w:delText xml:space="preserve">n the marking of </w:delText>
        </w:r>
        <w:r w:rsidR="001A4D47" w:rsidDel="00586034">
          <w:rPr>
            <w:lang w:eastAsia="de-DE"/>
          </w:rPr>
          <w:delText xml:space="preserve">moving hazards via </w:delText>
        </w:r>
        <w:r w:rsidR="00857D75" w:rsidDel="00586034">
          <w:rPr>
            <w:lang w:eastAsia="de-DE"/>
          </w:rPr>
          <w:delText>Mobile AtoN (M</w:delText>
        </w:r>
        <w:r w:rsidR="00845A44" w:rsidDel="00586034">
          <w:rPr>
            <w:lang w:eastAsia="de-DE"/>
          </w:rPr>
          <w:delText>AtoN), taking into account existing IALA guidance.</w:delText>
        </w:r>
        <w:r w:rsidDel="00586034">
          <w:rPr>
            <w:lang w:eastAsia="de-DE"/>
          </w:rPr>
          <w:delText xml:space="preserve"> </w:delText>
        </w:r>
      </w:del>
      <w:ins w:id="215" w:author="Peter Dam" w:date="2018-10-24T11:56:00Z">
        <w:r w:rsidR="00586034">
          <w:rPr>
            <w:lang w:eastAsia="de-DE"/>
          </w:rPr>
          <w:t>IALA recognise</w:t>
        </w:r>
      </w:ins>
      <w:ins w:id="216" w:author="Alimchandani, Mahesh" w:date="2019-01-30T14:39:00Z">
        <w:r w:rsidR="00460E52">
          <w:rPr>
            <w:lang w:eastAsia="de-DE"/>
          </w:rPr>
          <w:t>s</w:t>
        </w:r>
      </w:ins>
      <w:ins w:id="217" w:author="Peter Dam" w:date="2018-10-24T11:56:00Z">
        <w:r w:rsidR="00586034">
          <w:rPr>
            <w:lang w:eastAsia="de-DE"/>
          </w:rPr>
          <w:t xml:space="preserve"> the necessity to mark moving hazards to navigation</w:t>
        </w:r>
      </w:ins>
      <w:ins w:id="218" w:author="Judson, Grant" w:date="2019-01-31T11:03:00Z">
        <w:r w:rsidR="00096D58">
          <w:rPr>
            <w:lang w:eastAsia="de-DE"/>
          </w:rPr>
          <w:t xml:space="preserve"> and approved </w:t>
        </w:r>
      </w:ins>
      <w:ins w:id="219" w:author="Alimchandani, Mahesh" w:date="2019-01-30T14:39:00Z">
        <w:del w:id="220" w:author="Judson, Grant" w:date="2019-01-31T11:03:00Z">
          <w:r w:rsidR="00460E52" w:rsidDel="00096D58">
            <w:rPr>
              <w:lang w:eastAsia="de-DE"/>
            </w:rPr>
            <w:delText xml:space="preserve">.  Something to say that </w:delText>
          </w:r>
        </w:del>
        <w:r w:rsidR="00460E52">
          <w:rPr>
            <w:lang w:eastAsia="de-DE"/>
          </w:rPr>
          <w:t xml:space="preserve">IALA </w:t>
        </w:r>
        <w:del w:id="221" w:author="Trevor Harris" w:date="2019-02-14T08:41:00Z">
          <w:r w:rsidR="00460E52" w:rsidDel="00C37CE8">
            <w:rPr>
              <w:lang w:eastAsia="de-DE"/>
            </w:rPr>
            <w:delText>Rec</w:delText>
          </w:r>
        </w:del>
      </w:ins>
      <w:ins w:id="222" w:author="Trevor Harris" w:date="2019-02-14T08:41:00Z">
        <w:r w:rsidR="00C37CE8">
          <w:rPr>
            <w:lang w:eastAsia="de-DE"/>
          </w:rPr>
          <w:t>Recommendation R</w:t>
        </w:r>
      </w:ins>
      <w:ins w:id="223" w:author="Alimchandani, Mahesh" w:date="2019-01-30T14:39:00Z">
        <w:del w:id="224" w:author="Trevor Harris" w:date="2019-02-14T08:41:00Z">
          <w:r w:rsidR="00460E52" w:rsidDel="00C37CE8">
            <w:rPr>
              <w:lang w:eastAsia="de-DE"/>
            </w:rPr>
            <w:delText xml:space="preserve"> </w:delText>
          </w:r>
        </w:del>
      </w:ins>
      <w:ins w:id="225" w:author="Alimchandani, Mahesh" w:date="2019-01-30T14:42:00Z">
        <w:r w:rsidR="00460E52">
          <w:rPr>
            <w:lang w:eastAsia="de-DE"/>
          </w:rPr>
          <w:t xml:space="preserve">1016 </w:t>
        </w:r>
        <w:del w:id="226" w:author="Judson, Grant" w:date="2019-01-31T11:03:00Z">
          <w:r w:rsidR="00460E52" w:rsidDel="00096D58">
            <w:rPr>
              <w:lang w:eastAsia="de-DE"/>
            </w:rPr>
            <w:delText xml:space="preserve">was issued </w:delText>
          </w:r>
        </w:del>
        <w:r w:rsidR="00460E52">
          <w:rPr>
            <w:lang w:eastAsia="de-DE"/>
          </w:rPr>
          <w:t>in Dec</w:t>
        </w:r>
      </w:ins>
      <w:ins w:id="227" w:author="Judson, Grant" w:date="2019-01-31T11:03:00Z">
        <w:r w:rsidR="00096D58">
          <w:rPr>
            <w:lang w:eastAsia="de-DE"/>
          </w:rPr>
          <w:t>ember</w:t>
        </w:r>
      </w:ins>
      <w:ins w:id="228" w:author="Alimchandani, Mahesh" w:date="2019-01-30T14:42:00Z">
        <w:r w:rsidR="00460E52">
          <w:rPr>
            <w:lang w:eastAsia="de-DE"/>
          </w:rPr>
          <w:t xml:space="preserve"> 2017.</w:t>
        </w:r>
      </w:ins>
    </w:p>
    <w:p w14:paraId="0E498BDF" w14:textId="77777777" w:rsidR="00460E52" w:rsidRDefault="002C03BD">
      <w:pPr>
        <w:pStyle w:val="BodyText"/>
        <w:rPr>
          <w:ins w:id="229" w:author="Alimchandani, Mahesh" w:date="2019-01-30T14:44:00Z"/>
          <w:lang w:eastAsia="de-DE"/>
        </w:rPr>
        <w:pPrChange w:id="230" w:author="Alimchandani, Mahesh" w:date="2019-01-30T14:44:00Z">
          <w:pPr>
            <w:pStyle w:val="Heading1"/>
            <w:keepLines w:val="0"/>
            <w:tabs>
              <w:tab w:val="clear" w:pos="0"/>
              <w:tab w:val="left" w:pos="567"/>
            </w:tabs>
            <w:spacing w:after="240" w:line="240" w:lineRule="auto"/>
            <w:ind w:left="567" w:hanging="567"/>
          </w:pPr>
        </w:pPrChange>
      </w:pPr>
      <w:ins w:id="231" w:author="Judson, Grant" w:date="2019-02-07T09:43:00Z">
        <w:r>
          <w:rPr>
            <w:lang w:eastAsia="de-DE"/>
          </w:rPr>
          <w:t xml:space="preserve">Taking into consideration the requirements of the Nairobi Wreck Convention Act, COLREGS, other IALA guidelines, </w:t>
        </w:r>
      </w:ins>
      <w:ins w:id="232" w:author="Alimchandani, Mahesh" w:date="2019-01-30T14:39:00Z">
        <w:r w:rsidR="00460E52">
          <w:rPr>
            <w:lang w:eastAsia="de-DE"/>
          </w:rPr>
          <w:t xml:space="preserve">IALA has </w:t>
        </w:r>
      </w:ins>
      <w:ins w:id="233" w:author="Peter Dam" w:date="2018-10-24T11:56:00Z">
        <w:del w:id="234" w:author="Alimchandani, Mahesh" w:date="2019-01-30T14:39:00Z">
          <w:r w:rsidR="00586034" w:rsidDel="00460E52">
            <w:rPr>
              <w:lang w:eastAsia="de-DE"/>
            </w:rPr>
            <w:delText xml:space="preserve"> and have </w:delText>
          </w:r>
        </w:del>
        <w:r w:rsidR="00586034">
          <w:rPr>
            <w:lang w:eastAsia="de-DE"/>
          </w:rPr>
          <w:t xml:space="preserve">developed these guidelines to aid </w:t>
        </w:r>
        <w:del w:id="235" w:author="Alimchandani, Mahesh" w:date="2019-01-30T14:39:00Z">
          <w:r w:rsidR="00586034" w:rsidDel="00460E52">
            <w:rPr>
              <w:lang w:eastAsia="de-DE"/>
            </w:rPr>
            <w:delText>national</w:delText>
          </w:r>
        </w:del>
      </w:ins>
      <w:ins w:id="236" w:author="Alimchandani, Mahesh" w:date="2019-01-30T14:39:00Z">
        <w:r w:rsidR="00460E52">
          <w:rPr>
            <w:lang w:eastAsia="de-DE"/>
          </w:rPr>
          <w:t>its</w:t>
        </w:r>
      </w:ins>
      <w:ins w:id="237" w:author="Peter Dam" w:date="2018-10-24T11:56:00Z">
        <w:r w:rsidR="00586034">
          <w:rPr>
            <w:lang w:eastAsia="de-DE"/>
          </w:rPr>
          <w:t xml:space="preserve"> mem</w:t>
        </w:r>
      </w:ins>
      <w:ins w:id="238" w:author="Peter Dam" w:date="2018-10-24T12:02:00Z">
        <w:r w:rsidR="00586034">
          <w:rPr>
            <w:lang w:eastAsia="de-DE"/>
          </w:rPr>
          <w:t>be</w:t>
        </w:r>
      </w:ins>
      <w:ins w:id="239" w:author="Peter Dam" w:date="2018-10-24T11:56:00Z">
        <w:r w:rsidR="00586034">
          <w:rPr>
            <w:lang w:eastAsia="de-DE"/>
          </w:rPr>
          <w:t xml:space="preserve">rs and </w:t>
        </w:r>
        <w:del w:id="240" w:author="Judson, Grant" w:date="2019-01-22T14:11:00Z">
          <w:r w:rsidR="00586034" w:rsidDel="0036218E">
            <w:rPr>
              <w:lang w:eastAsia="de-DE"/>
            </w:rPr>
            <w:delText xml:space="preserve">other </w:delText>
          </w:r>
        </w:del>
      </w:ins>
      <w:ins w:id="241" w:author="Judson, Grant" w:date="2019-01-31T11:39:00Z">
        <w:r w:rsidR="002C04EF" w:rsidRPr="00EE543F">
          <w:rPr>
            <w:rFonts w:asciiTheme="majorHAnsi" w:hAnsiTheme="majorHAnsi" w:cstheme="majorHAnsi"/>
            <w:color w:val="252525"/>
            <w:shd w:val="clear" w:color="auto" w:fill="FFFFFF"/>
          </w:rPr>
          <w:t>Competent Authority (</w:t>
        </w:r>
        <w:proofErr w:type="spellStart"/>
        <w:r w:rsidR="002C04EF" w:rsidRPr="00EE543F">
          <w:rPr>
            <w:rStyle w:val="mw-lingo-tooltip-abbr"/>
            <w:rFonts w:asciiTheme="majorHAnsi" w:hAnsiTheme="majorHAnsi" w:cstheme="majorHAnsi"/>
            <w:color w:val="252525"/>
            <w:shd w:val="clear" w:color="auto" w:fill="FFFFFF"/>
          </w:rPr>
          <w:t>AtoN</w:t>
        </w:r>
        <w:proofErr w:type="spellEnd"/>
        <w:r w:rsidR="002C04EF" w:rsidRPr="00EE543F">
          <w:rPr>
            <w:rFonts w:asciiTheme="majorHAnsi" w:hAnsiTheme="majorHAnsi" w:cstheme="majorHAnsi"/>
            <w:color w:val="252525"/>
            <w:shd w:val="clear" w:color="auto" w:fill="FFFFFF"/>
          </w:rPr>
          <w:t>)</w:t>
        </w:r>
      </w:ins>
      <w:ins w:id="242" w:author="Judson, Grant" w:date="2019-02-07T09:40:00Z">
        <w:r>
          <w:rPr>
            <w:rFonts w:asciiTheme="majorHAnsi" w:hAnsiTheme="majorHAnsi" w:cstheme="majorHAnsi"/>
            <w:color w:val="252525"/>
            <w:shd w:val="clear" w:color="auto" w:fill="FFFFFF"/>
          </w:rPr>
          <w:t xml:space="preserve"> </w:t>
        </w:r>
      </w:ins>
      <w:ins w:id="243" w:author="Peter Dam" w:date="2018-10-24T11:56:00Z">
        <w:del w:id="244" w:author="Judson, Grant" w:date="2019-01-31T11:39:00Z">
          <w:r w:rsidR="00586034" w:rsidDel="002C04EF">
            <w:rPr>
              <w:lang w:eastAsia="de-DE"/>
            </w:rPr>
            <w:delText xml:space="preserve">competent authorities </w:delText>
          </w:r>
        </w:del>
        <w:r w:rsidR="00586034">
          <w:rPr>
            <w:lang w:eastAsia="de-DE"/>
          </w:rPr>
          <w:t>when considering the use of Mobile Aids to Navigation (</w:t>
        </w:r>
        <w:proofErr w:type="spellStart"/>
        <w:r w:rsidR="00586034">
          <w:rPr>
            <w:lang w:eastAsia="de-DE"/>
          </w:rPr>
          <w:t>MAtoN</w:t>
        </w:r>
      </w:ins>
      <w:proofErr w:type="spellEnd"/>
      <w:ins w:id="245" w:author="Judson, Grant" w:date="2019-01-31T11:04:00Z">
        <w:r w:rsidR="00096D58">
          <w:rPr>
            <w:lang w:eastAsia="de-DE"/>
          </w:rPr>
          <w:t>)</w:t>
        </w:r>
      </w:ins>
      <w:ins w:id="246" w:author="Alimchandani, Mahesh" w:date="2019-01-30T14:44:00Z">
        <w:r w:rsidR="00460E52">
          <w:rPr>
            <w:lang w:eastAsia="de-DE"/>
          </w:rPr>
          <w:t xml:space="preserve"> as a means of marking a moving or drifting hazards to navigation</w:t>
        </w:r>
      </w:ins>
      <w:ins w:id="247" w:author="Peter Dam" w:date="2018-10-24T11:56:00Z">
        <w:del w:id="248" w:author="Judson, Grant" w:date="2019-01-31T11:04:00Z">
          <w:r w:rsidR="00586034" w:rsidDel="00096D58">
            <w:rPr>
              <w:lang w:eastAsia="de-DE"/>
            </w:rPr>
            <w:delText>)</w:delText>
          </w:r>
        </w:del>
      </w:ins>
      <w:ins w:id="249" w:author="Peter Dam" w:date="2018-10-24T11:58:00Z">
        <w:r w:rsidR="00586034">
          <w:rPr>
            <w:lang w:eastAsia="de-DE"/>
          </w:rPr>
          <w:t xml:space="preserve">. </w:t>
        </w:r>
        <w:del w:id="250" w:author="Judson, Grant" w:date="2019-02-07T09:43:00Z">
          <w:r w:rsidR="00586034" w:rsidDel="002C03BD">
            <w:rPr>
              <w:lang w:eastAsia="de-DE"/>
            </w:rPr>
            <w:delText xml:space="preserve">Consideration has been given to requirements under the Nairobi Wreck Convention Act, </w:delText>
          </w:r>
          <w:r w:rsidR="0036218E" w:rsidDel="002C03BD">
            <w:rPr>
              <w:lang w:eastAsia="de-DE"/>
            </w:rPr>
            <w:delText>COLREGS</w:delText>
          </w:r>
          <w:r w:rsidR="00586034" w:rsidDel="002C03BD">
            <w:rPr>
              <w:lang w:eastAsia="de-DE"/>
            </w:rPr>
            <w:delText xml:space="preserve">, </w:delText>
          </w:r>
        </w:del>
        <w:del w:id="251" w:author="Judson, Grant" w:date="2019-01-22T14:11:00Z">
          <w:r w:rsidR="00586034" w:rsidDel="0036218E">
            <w:rPr>
              <w:lang w:eastAsia="de-DE"/>
            </w:rPr>
            <w:delText>O</w:delText>
          </w:r>
        </w:del>
        <w:del w:id="252" w:author="Judson, Grant" w:date="2019-02-07T09:43:00Z">
          <w:r w:rsidR="00586034" w:rsidDel="002C03BD">
            <w:rPr>
              <w:lang w:eastAsia="de-DE"/>
            </w:rPr>
            <w:delText xml:space="preserve">ther IALA guidelines and future technological advancements. </w:delText>
          </w:r>
        </w:del>
      </w:ins>
      <w:ins w:id="253" w:author="Peter Dam" w:date="2018-10-24T12:00:00Z">
        <w:del w:id="254" w:author="Judson, Grant" w:date="2019-02-07T09:43:00Z">
          <w:r w:rsidR="00586034" w:rsidDel="002C03BD">
            <w:rPr>
              <w:lang w:eastAsia="de-DE"/>
            </w:rPr>
            <w:delText xml:space="preserve">This guidance is developed to aid competent authorities </w:delText>
          </w:r>
        </w:del>
      </w:ins>
      <w:ins w:id="255" w:author="Alimchandani, Mahesh" w:date="2019-01-30T14:43:00Z">
        <w:del w:id="256" w:author="Judson, Grant" w:date="2019-02-07T09:43:00Z">
          <w:r w:rsidR="00460E52" w:rsidDel="002C03BD">
            <w:rPr>
              <w:lang w:eastAsia="de-DE"/>
            </w:rPr>
            <w:delText xml:space="preserve"> </w:delText>
          </w:r>
        </w:del>
      </w:ins>
    </w:p>
    <w:p w14:paraId="368792EC" w14:textId="77777777" w:rsidR="00460E52" w:rsidRDefault="00460E52">
      <w:pPr>
        <w:pStyle w:val="BodyText"/>
        <w:rPr>
          <w:ins w:id="257" w:author="Alimchandani, Mahesh" w:date="2019-01-30T14:44:00Z"/>
          <w:lang w:eastAsia="de-DE"/>
        </w:rPr>
        <w:pPrChange w:id="258" w:author="Alimchandani, Mahesh" w:date="2019-01-30T14:44:00Z">
          <w:pPr>
            <w:pStyle w:val="Heading1"/>
            <w:keepLines w:val="0"/>
            <w:tabs>
              <w:tab w:val="clear" w:pos="0"/>
              <w:tab w:val="left" w:pos="567"/>
            </w:tabs>
            <w:spacing w:after="240" w:line="240" w:lineRule="auto"/>
            <w:ind w:left="567" w:hanging="567"/>
          </w:pPr>
        </w:pPrChange>
      </w:pPr>
    </w:p>
    <w:p w14:paraId="0A1C4852" w14:textId="77777777" w:rsidR="00845A44" w:rsidDel="00460E52" w:rsidRDefault="00586034">
      <w:pPr>
        <w:pStyle w:val="Heading1"/>
        <w:rPr>
          <w:del w:id="259" w:author="Alimchandani, Mahesh" w:date="2019-01-30T14:44:00Z"/>
        </w:rPr>
        <w:pPrChange w:id="260" w:author="Judson, Grant" w:date="2019-02-07T09:44:00Z">
          <w:pPr>
            <w:pStyle w:val="Heading1"/>
            <w:keepLines w:val="0"/>
            <w:tabs>
              <w:tab w:val="clear" w:pos="0"/>
              <w:tab w:val="left" w:pos="567"/>
            </w:tabs>
            <w:spacing w:after="240" w:line="240" w:lineRule="auto"/>
            <w:ind w:left="567" w:hanging="567"/>
          </w:pPr>
        </w:pPrChange>
      </w:pPr>
      <w:ins w:id="261" w:author="Peter Dam" w:date="2018-10-24T12:00:00Z">
        <w:del w:id="262" w:author="Alimchandani, Mahesh" w:date="2019-01-30T14:44:00Z">
          <w:r w:rsidDel="00460E52">
            <w:delText>in considering the most appropriate means of marking a moving, or drifting, hazard</w:delText>
          </w:r>
        </w:del>
      </w:ins>
      <w:ins w:id="263" w:author="Judson, Grant" w:date="2019-01-22T14:11:00Z">
        <w:del w:id="264" w:author="Alimchandani, Mahesh" w:date="2019-01-30T14:44:00Z">
          <w:r w:rsidR="0036218E" w:rsidDel="00460E52">
            <w:delText>s</w:delText>
          </w:r>
        </w:del>
      </w:ins>
      <w:ins w:id="265" w:author="Peter Dam" w:date="2018-10-24T12:00:00Z">
        <w:del w:id="266" w:author="Alimchandani, Mahesh" w:date="2019-01-30T14:44:00Z">
          <w:r w:rsidDel="00460E52">
            <w:delText xml:space="preserve"> to navigation using a MAtoN.</w:delText>
          </w:r>
        </w:del>
      </w:ins>
    </w:p>
    <w:p w14:paraId="7A0F2A6E" w14:textId="77777777" w:rsidR="0036218E" w:rsidDel="00460E52" w:rsidRDefault="0036218E">
      <w:pPr>
        <w:pStyle w:val="Heading1"/>
        <w:rPr>
          <w:ins w:id="267" w:author="Judson, Grant" w:date="2019-01-22T14:11:00Z"/>
          <w:del w:id="268" w:author="Alimchandani, Mahesh" w:date="2019-01-30T14:44:00Z"/>
        </w:rPr>
        <w:pPrChange w:id="269" w:author="Judson, Grant" w:date="2019-02-07T09:44:00Z">
          <w:pPr>
            <w:pStyle w:val="BodyText"/>
          </w:pPr>
        </w:pPrChange>
      </w:pPr>
    </w:p>
    <w:p w14:paraId="32DBCA74" w14:textId="77777777" w:rsidR="001A4D47" w:rsidRDefault="001A4D47">
      <w:pPr>
        <w:pStyle w:val="Heading1"/>
        <w:pPrChange w:id="270" w:author="Judson, Grant" w:date="2019-02-07T09:44:00Z">
          <w:pPr>
            <w:pStyle w:val="Heading1"/>
            <w:keepLines w:val="0"/>
            <w:tabs>
              <w:tab w:val="clear" w:pos="0"/>
              <w:tab w:val="left" w:pos="567"/>
            </w:tabs>
            <w:spacing w:after="240" w:line="240" w:lineRule="auto"/>
            <w:ind w:left="567" w:hanging="567"/>
          </w:pPr>
        </w:pPrChange>
      </w:pPr>
      <w:bookmarkStart w:id="271" w:name="_Toc528163917"/>
      <w:bookmarkStart w:id="272" w:name="_Toc449013352"/>
      <w:r>
        <w:t>Scope</w:t>
      </w:r>
      <w:bookmarkEnd w:id="271"/>
    </w:p>
    <w:p w14:paraId="34F28DCC" w14:textId="77777777" w:rsidR="001A4D47" w:rsidRDefault="001A4D47" w:rsidP="000D47AF">
      <w:pPr>
        <w:pStyle w:val="Heading1separatationline"/>
      </w:pPr>
    </w:p>
    <w:p w14:paraId="583693CA" w14:textId="77777777" w:rsidR="006F2E01" w:rsidRDefault="001A4D47" w:rsidP="00CC2285">
      <w:pPr>
        <w:pStyle w:val="BodyText"/>
        <w:rPr>
          <w:ins w:id="273" w:author="Alimchandani, Mahesh" w:date="2019-01-30T14:49:00Z"/>
          <w:lang w:eastAsia="de-DE"/>
        </w:rPr>
      </w:pPr>
      <w:r>
        <w:rPr>
          <w:lang w:eastAsia="de-DE"/>
        </w:rPr>
        <w:t xml:space="preserve">This guideline </w:t>
      </w:r>
      <w:ins w:id="274" w:author="Judson, Grant" w:date="2019-01-22T14:16:00Z">
        <w:r w:rsidR="0036218E">
          <w:rPr>
            <w:lang w:eastAsia="de-DE"/>
          </w:rPr>
          <w:t xml:space="preserve">is intended to provide </w:t>
        </w:r>
      </w:ins>
      <w:ins w:id="275" w:author="Judson, Grant" w:date="2019-01-22T14:22:00Z">
        <w:r w:rsidR="006E3DCE">
          <w:rPr>
            <w:lang w:eastAsia="de-DE"/>
          </w:rPr>
          <w:t>information</w:t>
        </w:r>
      </w:ins>
      <w:ins w:id="276" w:author="Judson, Grant" w:date="2019-01-22T14:16:00Z">
        <w:r w:rsidR="0036218E">
          <w:rPr>
            <w:lang w:eastAsia="de-DE"/>
          </w:rPr>
          <w:t xml:space="preserve"> to </w:t>
        </w:r>
        <w:del w:id="277" w:author="Alimchandani, Mahesh" w:date="2019-01-30T14:46:00Z">
          <w:r w:rsidR="006F3572" w:rsidDel="00460E52">
            <w:rPr>
              <w:lang w:eastAsia="de-DE"/>
            </w:rPr>
            <w:delText xml:space="preserve">Competent </w:delText>
          </w:r>
        </w:del>
      </w:ins>
      <w:ins w:id="278" w:author="Judson, Grant" w:date="2019-01-31T11:40:00Z">
        <w:r w:rsidR="002C04EF" w:rsidRPr="00EE543F">
          <w:rPr>
            <w:rFonts w:asciiTheme="majorHAnsi" w:hAnsiTheme="majorHAnsi" w:cstheme="majorHAnsi"/>
            <w:color w:val="252525"/>
            <w:shd w:val="clear" w:color="auto" w:fill="FFFFFF"/>
          </w:rPr>
          <w:t>Competent Authority (</w:t>
        </w:r>
        <w:proofErr w:type="spellStart"/>
        <w:r w:rsidR="002C04EF" w:rsidRPr="00EE543F">
          <w:rPr>
            <w:rStyle w:val="mw-lingo-tooltip-abbr"/>
            <w:rFonts w:asciiTheme="majorHAnsi" w:hAnsiTheme="majorHAnsi" w:cstheme="majorHAnsi"/>
            <w:color w:val="252525"/>
            <w:shd w:val="clear" w:color="auto" w:fill="FFFFFF"/>
          </w:rPr>
          <w:t>AtoN</w:t>
        </w:r>
        <w:proofErr w:type="spellEnd"/>
        <w:r w:rsidR="002C04EF" w:rsidRPr="00EE543F">
          <w:rPr>
            <w:rFonts w:asciiTheme="majorHAnsi" w:hAnsiTheme="majorHAnsi" w:cstheme="majorHAnsi"/>
            <w:color w:val="252525"/>
            <w:shd w:val="clear" w:color="auto" w:fill="FFFFFF"/>
          </w:rPr>
          <w:t>)</w:t>
        </w:r>
        <w:r w:rsidR="002C04EF">
          <w:rPr>
            <w:rFonts w:asciiTheme="majorHAnsi" w:hAnsiTheme="majorHAnsi" w:cstheme="majorHAnsi"/>
            <w:color w:val="252525"/>
            <w:shd w:val="clear" w:color="auto" w:fill="FFFFFF"/>
          </w:rPr>
          <w:t xml:space="preserve"> </w:t>
        </w:r>
      </w:ins>
      <w:ins w:id="279" w:author="Alimchandani, Mahesh" w:date="2019-01-30T14:46:00Z">
        <w:del w:id="280" w:author="Judson, Grant" w:date="2019-01-31T11:40:00Z">
          <w:r w:rsidR="00460E52" w:rsidDel="002C04EF">
            <w:rPr>
              <w:lang w:eastAsia="de-DE"/>
            </w:rPr>
            <w:delText>aids to navigation a</w:delText>
          </w:r>
        </w:del>
      </w:ins>
      <w:ins w:id="281" w:author="Judson, Grant" w:date="2019-01-22T14:16:00Z">
        <w:r w:rsidR="0036218E">
          <w:rPr>
            <w:lang w:eastAsia="de-DE"/>
          </w:rPr>
          <w:t xml:space="preserve">on the use of </w:t>
        </w:r>
      </w:ins>
      <w:proofErr w:type="spellStart"/>
      <w:ins w:id="282" w:author="Judson, Grant" w:date="2019-01-22T14:23:00Z">
        <w:r w:rsidR="006E3DCE">
          <w:rPr>
            <w:lang w:eastAsia="de-DE"/>
          </w:rPr>
          <w:t>MAtoN</w:t>
        </w:r>
      </w:ins>
      <w:proofErr w:type="spellEnd"/>
      <w:ins w:id="283" w:author="Judson, Grant" w:date="2019-01-22T14:16:00Z">
        <w:r w:rsidR="0036218E">
          <w:rPr>
            <w:lang w:eastAsia="de-DE"/>
          </w:rPr>
          <w:t xml:space="preserve"> for the marking of hazards to navigation that may be drifting, moving</w:t>
        </w:r>
        <w:del w:id="284" w:author="Alimchandani, Mahesh" w:date="2019-01-30T14:46:00Z">
          <w:r w:rsidR="0036218E" w:rsidDel="00460E52">
            <w:rPr>
              <w:lang w:eastAsia="de-DE"/>
            </w:rPr>
            <w:delText>,</w:delText>
          </w:r>
        </w:del>
        <w:r w:rsidR="0036218E">
          <w:rPr>
            <w:lang w:eastAsia="de-DE"/>
          </w:rPr>
          <w:t xml:space="preserve"> or unmoored</w:t>
        </w:r>
      </w:ins>
      <w:ins w:id="285" w:author="Judson, Grant" w:date="2019-01-22T14:17:00Z">
        <w:r w:rsidR="0036218E">
          <w:rPr>
            <w:lang w:eastAsia="de-DE"/>
          </w:rPr>
          <w:t xml:space="preserve">. </w:t>
        </w:r>
      </w:ins>
      <w:ins w:id="286" w:author="Judson, Grant" w:date="2019-01-22T14:16:00Z">
        <w:r w:rsidR="0036218E">
          <w:rPr>
            <w:lang w:eastAsia="de-DE"/>
          </w:rPr>
          <w:t xml:space="preserve"> </w:t>
        </w:r>
      </w:ins>
      <w:ins w:id="287" w:author="Judson, Grant" w:date="2019-01-22T14:21:00Z">
        <w:r w:rsidR="006E3DCE">
          <w:rPr>
            <w:lang w:eastAsia="de-DE"/>
          </w:rPr>
          <w:t xml:space="preserve">The guideline provides </w:t>
        </w:r>
      </w:ins>
      <w:ins w:id="288" w:author="Judson, Grant" w:date="2019-01-22T14:22:00Z">
        <w:r w:rsidR="006E3DCE">
          <w:rPr>
            <w:lang w:eastAsia="de-DE"/>
          </w:rPr>
          <w:t>information on the</w:t>
        </w:r>
        <w:del w:id="289" w:author="Alimchandani, Mahesh" w:date="2019-01-30T14:49:00Z">
          <w:r w:rsidR="006E3DCE" w:rsidDel="006F2E01">
            <w:rPr>
              <w:lang w:eastAsia="de-DE"/>
            </w:rPr>
            <w:delText xml:space="preserve"> </w:delText>
          </w:r>
        </w:del>
      </w:ins>
      <w:ins w:id="290" w:author="Judson, Grant" w:date="2019-01-22T14:23:00Z">
        <w:del w:id="291" w:author="Alimchandani, Mahesh" w:date="2019-01-30T14:49:00Z">
          <w:r w:rsidR="006E3DCE" w:rsidDel="006F2E01">
            <w:rPr>
              <w:lang w:eastAsia="de-DE"/>
            </w:rPr>
            <w:delText>typical uses</w:delText>
          </w:r>
        </w:del>
      </w:ins>
      <w:ins w:id="292" w:author="Judson, Grant" w:date="2019-01-22T14:22:00Z">
        <w:del w:id="293" w:author="Alimchandani, Mahesh" w:date="2019-01-30T14:49:00Z">
          <w:r w:rsidR="006E3DCE" w:rsidDel="006F2E01">
            <w:rPr>
              <w:lang w:eastAsia="de-DE"/>
            </w:rPr>
            <w:delText xml:space="preserve"> of MAtoN</w:delText>
          </w:r>
        </w:del>
      </w:ins>
      <w:ins w:id="294" w:author="Judson, Grant" w:date="2019-01-22T14:23:00Z">
        <w:r w:rsidR="006E3DCE">
          <w:rPr>
            <w:lang w:eastAsia="de-DE"/>
          </w:rPr>
          <w:t xml:space="preserve">, </w:t>
        </w:r>
      </w:ins>
    </w:p>
    <w:p w14:paraId="40D08D91" w14:textId="77777777" w:rsidR="006F2E01" w:rsidRDefault="006E3DCE">
      <w:pPr>
        <w:pStyle w:val="BodyText"/>
        <w:numPr>
          <w:ilvl w:val="0"/>
          <w:numId w:val="59"/>
        </w:numPr>
        <w:rPr>
          <w:ins w:id="295" w:author="Alimchandani, Mahesh" w:date="2019-01-30T14:49:00Z"/>
          <w:lang w:eastAsia="de-DE"/>
        </w:rPr>
        <w:pPrChange w:id="296" w:author="Judson, Grant" w:date="2019-01-31T11:33:00Z">
          <w:pPr>
            <w:pStyle w:val="BodyText"/>
          </w:pPr>
        </w:pPrChange>
      </w:pPr>
      <w:ins w:id="297" w:author="Judson, Grant" w:date="2019-01-22T14:24:00Z">
        <w:r>
          <w:rPr>
            <w:lang w:eastAsia="de-DE"/>
          </w:rPr>
          <w:t xml:space="preserve">features and characteristics of </w:t>
        </w:r>
        <w:proofErr w:type="spellStart"/>
        <w:r>
          <w:rPr>
            <w:lang w:eastAsia="de-DE"/>
          </w:rPr>
          <w:t>MAtoN</w:t>
        </w:r>
      </w:ins>
      <w:proofErr w:type="spellEnd"/>
    </w:p>
    <w:p w14:paraId="1BD3BDB5" w14:textId="77777777" w:rsidR="006F2E01" w:rsidRDefault="006E3DCE">
      <w:pPr>
        <w:pStyle w:val="BodyText"/>
        <w:numPr>
          <w:ilvl w:val="0"/>
          <w:numId w:val="59"/>
        </w:numPr>
        <w:rPr>
          <w:ins w:id="298" w:author="Alimchandani, Mahesh" w:date="2019-01-30T14:49:00Z"/>
          <w:lang w:eastAsia="de-DE"/>
        </w:rPr>
        <w:pPrChange w:id="299" w:author="Judson, Grant" w:date="2019-01-31T11:33:00Z">
          <w:pPr>
            <w:pStyle w:val="BodyText"/>
          </w:pPr>
        </w:pPrChange>
      </w:pPr>
      <w:ins w:id="300" w:author="Judson, Grant" w:date="2019-01-22T14:23:00Z">
        <w:del w:id="301" w:author="Alimchandani, Mahesh" w:date="2019-01-30T14:49:00Z">
          <w:r w:rsidDel="006F2E01">
            <w:rPr>
              <w:lang w:eastAsia="de-DE"/>
            </w:rPr>
            <w:delText xml:space="preserve">, </w:delText>
          </w:r>
        </w:del>
      </w:ins>
      <w:ins w:id="302" w:author="Alimchandani, Mahesh" w:date="2019-01-30T14:49:00Z">
        <w:r w:rsidR="006F2E01">
          <w:rPr>
            <w:lang w:eastAsia="de-DE"/>
          </w:rPr>
          <w:t xml:space="preserve">typical uses of </w:t>
        </w:r>
        <w:proofErr w:type="spellStart"/>
        <w:r w:rsidR="006F2E01">
          <w:rPr>
            <w:lang w:eastAsia="de-DE"/>
          </w:rPr>
          <w:t>MAtoN</w:t>
        </w:r>
        <w:proofErr w:type="spellEnd"/>
        <w:r w:rsidR="006F2E01">
          <w:rPr>
            <w:lang w:eastAsia="de-DE"/>
          </w:rPr>
          <w:t xml:space="preserve"> </w:t>
        </w:r>
      </w:ins>
    </w:p>
    <w:p w14:paraId="25218DEA" w14:textId="77777777" w:rsidR="006F2E01" w:rsidRDefault="006E3DCE">
      <w:pPr>
        <w:pStyle w:val="BodyText"/>
        <w:numPr>
          <w:ilvl w:val="0"/>
          <w:numId w:val="59"/>
        </w:numPr>
        <w:rPr>
          <w:ins w:id="303" w:author="Alimchandani, Mahesh" w:date="2019-01-30T14:49:00Z"/>
          <w:lang w:eastAsia="de-DE"/>
        </w:rPr>
        <w:pPrChange w:id="304" w:author="Judson, Grant" w:date="2019-01-31T11:33:00Z">
          <w:pPr>
            <w:pStyle w:val="BodyText"/>
          </w:pPr>
        </w:pPrChange>
      </w:pPr>
      <w:ins w:id="305" w:author="Judson, Grant" w:date="2019-01-22T14:26:00Z">
        <w:r>
          <w:rPr>
            <w:lang w:eastAsia="de-DE"/>
          </w:rPr>
          <w:t>responsibility of use</w:t>
        </w:r>
      </w:ins>
    </w:p>
    <w:p w14:paraId="134E1696" w14:textId="77777777" w:rsidR="006F2E01" w:rsidRDefault="006E3DCE">
      <w:pPr>
        <w:pStyle w:val="BodyText"/>
        <w:numPr>
          <w:ilvl w:val="0"/>
          <w:numId w:val="59"/>
        </w:numPr>
        <w:rPr>
          <w:ins w:id="306" w:author="Alimchandani, Mahesh" w:date="2019-01-30T14:49:00Z"/>
          <w:lang w:eastAsia="de-DE"/>
        </w:rPr>
        <w:pPrChange w:id="307" w:author="Judson, Grant" w:date="2019-01-31T11:33:00Z">
          <w:pPr>
            <w:pStyle w:val="BodyText"/>
          </w:pPr>
        </w:pPrChange>
      </w:pPr>
      <w:ins w:id="308" w:author="Judson, Grant" w:date="2019-01-22T14:23:00Z">
        <w:r>
          <w:rPr>
            <w:lang w:eastAsia="de-DE"/>
          </w:rPr>
          <w:t xml:space="preserve">programming, </w:t>
        </w:r>
      </w:ins>
      <w:ins w:id="309" w:author="Judson, Grant" w:date="2019-01-22T14:25:00Z">
        <w:r>
          <w:rPr>
            <w:lang w:eastAsia="de-DE"/>
          </w:rPr>
          <w:t xml:space="preserve">deployment, monitoring and reporting, and </w:t>
        </w:r>
      </w:ins>
    </w:p>
    <w:p w14:paraId="35C54465" w14:textId="77777777" w:rsidR="006E3DCE" w:rsidRDefault="006E3DCE">
      <w:pPr>
        <w:pStyle w:val="BodyText"/>
        <w:numPr>
          <w:ilvl w:val="0"/>
          <w:numId w:val="59"/>
        </w:numPr>
        <w:rPr>
          <w:ins w:id="310" w:author="Judson, Grant" w:date="2019-01-22T14:25:00Z"/>
          <w:lang w:eastAsia="de-DE"/>
        </w:rPr>
        <w:pPrChange w:id="311" w:author="Judson, Grant" w:date="2019-01-31T11:33:00Z">
          <w:pPr>
            <w:pStyle w:val="BodyText"/>
          </w:pPr>
        </w:pPrChange>
      </w:pPr>
      <w:ins w:id="312" w:author="Judson, Grant" w:date="2019-01-22T14:25:00Z">
        <w:r>
          <w:rPr>
            <w:lang w:eastAsia="de-DE"/>
          </w:rPr>
          <w:t xml:space="preserve">recovery of a </w:t>
        </w:r>
        <w:proofErr w:type="spellStart"/>
        <w:r>
          <w:rPr>
            <w:lang w:eastAsia="de-DE"/>
          </w:rPr>
          <w:t>MAtoN</w:t>
        </w:r>
        <w:proofErr w:type="spellEnd"/>
        <w:r>
          <w:rPr>
            <w:lang w:eastAsia="de-DE"/>
          </w:rPr>
          <w:t xml:space="preserve">. </w:t>
        </w:r>
      </w:ins>
    </w:p>
    <w:p w14:paraId="6BDDB09A" w14:textId="77777777" w:rsidR="001A4D47" w:rsidRDefault="001A4D47" w:rsidP="000D47AF">
      <w:pPr>
        <w:pStyle w:val="BodyText"/>
        <w:rPr>
          <w:lang w:eastAsia="de-DE"/>
        </w:rPr>
      </w:pPr>
      <w:del w:id="313" w:author="Judson, Grant" w:date="2019-01-22T14:12:00Z">
        <w:r w:rsidDel="0036218E">
          <w:rPr>
            <w:lang w:eastAsia="de-DE"/>
          </w:rPr>
          <w:delText>shoul</w:delText>
        </w:r>
        <w:r w:rsidR="00DC1437" w:rsidDel="0036218E">
          <w:rPr>
            <w:lang w:eastAsia="de-DE"/>
          </w:rPr>
          <w:delText xml:space="preserve">d </w:delText>
        </w:r>
      </w:del>
      <w:del w:id="314" w:author="Judson, Grant" w:date="2019-01-22T14:27:00Z">
        <w:r w:rsidR="00DC1437" w:rsidDel="006E3DCE">
          <w:rPr>
            <w:lang w:eastAsia="de-DE"/>
          </w:rPr>
          <w:delText>define what a MA</w:delText>
        </w:r>
        <w:r w:rsidR="00856D2C" w:rsidDel="006E3DCE">
          <w:rPr>
            <w:lang w:eastAsia="de-DE"/>
          </w:rPr>
          <w:delText>to</w:delText>
        </w:r>
        <w:r w:rsidR="00DC1437" w:rsidDel="006E3DCE">
          <w:rPr>
            <w:lang w:eastAsia="de-DE"/>
          </w:rPr>
          <w:delText>N is</w:delText>
        </w:r>
        <w:r w:rsidR="00856D2C" w:rsidDel="006E3DCE">
          <w:rPr>
            <w:lang w:eastAsia="de-DE"/>
          </w:rPr>
          <w:delText>,</w:delText>
        </w:r>
        <w:r w:rsidR="00DC1437" w:rsidDel="006E3DCE">
          <w:rPr>
            <w:lang w:eastAsia="de-DE"/>
          </w:rPr>
          <w:delText xml:space="preserve"> as well as guide </w:delText>
        </w:r>
        <w:commentRangeStart w:id="315"/>
        <w:r w:rsidR="00461893" w:rsidDel="006E3DCE">
          <w:rPr>
            <w:lang w:eastAsia="de-DE"/>
          </w:rPr>
          <w:delText xml:space="preserve">National members and </w:delText>
        </w:r>
        <w:r w:rsidR="00DC1437" w:rsidDel="006E3DCE">
          <w:rPr>
            <w:lang w:eastAsia="de-DE"/>
          </w:rPr>
          <w:delText xml:space="preserve">Authorities </w:delText>
        </w:r>
        <w:commentRangeEnd w:id="315"/>
        <w:r w:rsidR="009262B6" w:rsidDel="006E3DCE">
          <w:rPr>
            <w:rStyle w:val="CommentReference"/>
          </w:rPr>
          <w:commentReference w:id="315"/>
        </w:r>
        <w:r w:rsidR="00DC1437" w:rsidDel="006E3DCE">
          <w:rPr>
            <w:lang w:eastAsia="de-DE"/>
          </w:rPr>
          <w:delText>in</w:delText>
        </w:r>
        <w:r w:rsidDel="006E3DCE">
          <w:rPr>
            <w:lang w:eastAsia="de-DE"/>
          </w:rPr>
          <w:delText xml:space="preserve"> the instances where </w:delText>
        </w:r>
        <w:r w:rsidR="005333CA" w:rsidDel="006E3DCE">
          <w:rPr>
            <w:lang w:eastAsia="de-DE"/>
          </w:rPr>
          <w:delText xml:space="preserve">it </w:delText>
        </w:r>
        <w:r w:rsidDel="006E3DCE">
          <w:rPr>
            <w:lang w:eastAsia="de-DE"/>
          </w:rPr>
          <w:delText xml:space="preserve">can be used, whose responsibility </w:delText>
        </w:r>
        <w:r w:rsidR="005333CA" w:rsidDel="006E3DCE">
          <w:rPr>
            <w:lang w:eastAsia="de-DE"/>
          </w:rPr>
          <w:delText>is it to use it</w:delText>
        </w:r>
        <w:r w:rsidDel="006E3DCE">
          <w:rPr>
            <w:lang w:eastAsia="de-DE"/>
          </w:rPr>
          <w:delText xml:space="preserve">, </w:delText>
        </w:r>
        <w:r w:rsidR="00856D2C" w:rsidDel="006E3DCE">
          <w:rPr>
            <w:lang w:eastAsia="de-DE"/>
          </w:rPr>
          <w:delText>how can</w:delText>
        </w:r>
        <w:r w:rsidDel="006E3DCE">
          <w:rPr>
            <w:lang w:eastAsia="de-DE"/>
          </w:rPr>
          <w:delText xml:space="preserve"> drifting</w:delText>
        </w:r>
        <w:r w:rsidR="00856D2C" w:rsidDel="006E3DCE">
          <w:rPr>
            <w:lang w:eastAsia="de-DE"/>
          </w:rPr>
          <w:delText xml:space="preserve"> and guided</w:delText>
        </w:r>
        <w:r w:rsidDel="006E3DCE">
          <w:rPr>
            <w:lang w:eastAsia="de-DE"/>
          </w:rPr>
          <w:delText xml:space="preserve"> hazard</w:delText>
        </w:r>
        <w:r w:rsidR="00856D2C" w:rsidDel="006E3DCE">
          <w:rPr>
            <w:lang w:eastAsia="de-DE"/>
          </w:rPr>
          <w:delText>s</w:delText>
        </w:r>
        <w:r w:rsidDel="006E3DCE">
          <w:rPr>
            <w:lang w:eastAsia="de-DE"/>
          </w:rPr>
          <w:delText xml:space="preserve"> be marked, and other pertinent guidance. </w:delText>
        </w:r>
      </w:del>
      <w:r>
        <w:rPr>
          <w:lang w:eastAsia="de-DE"/>
        </w:rPr>
        <w:t>While this guideline is not intended to c</w:t>
      </w:r>
      <w:r w:rsidR="00856D2C">
        <w:rPr>
          <w:lang w:eastAsia="de-DE"/>
        </w:rPr>
        <w:t xml:space="preserve">over all aspects and uses of </w:t>
      </w:r>
      <w:proofErr w:type="spellStart"/>
      <w:r w:rsidR="00856D2C">
        <w:rPr>
          <w:lang w:eastAsia="de-DE"/>
        </w:rPr>
        <w:t>MAtoN</w:t>
      </w:r>
      <w:proofErr w:type="spellEnd"/>
      <w:r>
        <w:rPr>
          <w:lang w:eastAsia="de-DE"/>
        </w:rPr>
        <w:t xml:space="preserve">, it </w:t>
      </w:r>
      <w:ins w:id="316" w:author="Alimchandani, Mahesh" w:date="2019-01-30T14:49:00Z">
        <w:r w:rsidR="006F2E01">
          <w:rPr>
            <w:lang w:eastAsia="de-DE"/>
          </w:rPr>
          <w:t xml:space="preserve">does provide </w:t>
        </w:r>
      </w:ins>
      <w:del w:id="317" w:author="Alimchandani, Mahesh" w:date="2019-01-30T14:49:00Z">
        <w:r w:rsidDel="006F2E01">
          <w:rPr>
            <w:lang w:eastAsia="de-DE"/>
          </w:rPr>
          <w:delText xml:space="preserve">is intended to provide useful </w:delText>
        </w:r>
      </w:del>
      <w:r>
        <w:rPr>
          <w:lang w:eastAsia="de-DE"/>
        </w:rPr>
        <w:t>information</w:t>
      </w:r>
      <w:ins w:id="318" w:author="Alimchandani, Mahesh" w:date="2019-01-30T14:49:00Z">
        <w:r w:rsidR="006F2E01">
          <w:rPr>
            <w:lang w:eastAsia="de-DE"/>
          </w:rPr>
          <w:t xml:space="preserve"> on </w:t>
        </w:r>
      </w:ins>
      <w:del w:id="319" w:author="Alimchandani, Mahesh" w:date="2019-01-30T14:49:00Z">
        <w:r w:rsidDel="006F2E01">
          <w:rPr>
            <w:lang w:eastAsia="de-DE"/>
          </w:rPr>
          <w:delText xml:space="preserve">, </w:delText>
        </w:r>
      </w:del>
      <w:r>
        <w:rPr>
          <w:lang w:eastAsia="de-DE"/>
        </w:rPr>
        <w:t>benefits, criteria for application and examples</w:t>
      </w:r>
      <w:ins w:id="320" w:author="Judson, Grant" w:date="2019-01-22T14:27:00Z">
        <w:r w:rsidR="006E3DCE">
          <w:rPr>
            <w:lang w:eastAsia="de-DE"/>
          </w:rPr>
          <w:t xml:space="preserve"> of where a </w:t>
        </w:r>
        <w:proofErr w:type="spellStart"/>
        <w:r w:rsidR="006E3DCE">
          <w:rPr>
            <w:lang w:eastAsia="de-DE"/>
          </w:rPr>
          <w:t>MAtoN</w:t>
        </w:r>
        <w:proofErr w:type="spellEnd"/>
        <w:r w:rsidR="006E3DCE">
          <w:rPr>
            <w:lang w:eastAsia="de-DE"/>
          </w:rPr>
          <w:t xml:space="preserve"> can be effectively used to </w:t>
        </w:r>
        <w:del w:id="321" w:author="Alimchandani, Mahesh" w:date="2019-01-30T14:50:00Z">
          <w:r w:rsidR="006E3DCE" w:rsidDel="006F2E01">
            <w:rPr>
              <w:lang w:eastAsia="de-DE"/>
            </w:rPr>
            <w:delText>a</w:delText>
          </w:r>
        </w:del>
      </w:ins>
      <w:ins w:id="322" w:author="Alimchandani, Mahesh" w:date="2019-01-30T14:50:00Z">
        <w:r w:rsidR="006F2E01">
          <w:rPr>
            <w:lang w:eastAsia="de-DE"/>
          </w:rPr>
          <w:t>e</w:t>
        </w:r>
      </w:ins>
      <w:ins w:id="323" w:author="Judson, Grant" w:date="2019-01-22T14:27:00Z">
        <w:r w:rsidR="006E3DCE">
          <w:rPr>
            <w:lang w:eastAsia="de-DE"/>
          </w:rPr>
          <w:t xml:space="preserve">nhance safe navigation. </w:t>
        </w:r>
      </w:ins>
      <w:del w:id="324" w:author="Judson, Grant" w:date="2019-01-22T14:27:00Z">
        <w:r w:rsidDel="006E3DCE">
          <w:rPr>
            <w:lang w:eastAsia="de-DE"/>
          </w:rPr>
          <w:delText xml:space="preserve">. </w:delText>
        </w:r>
      </w:del>
    </w:p>
    <w:p w14:paraId="32CD02F3" w14:textId="77777777" w:rsidR="001A4D47" w:rsidRPr="000D47AF" w:rsidRDefault="001A4D47" w:rsidP="000D47AF">
      <w:pPr>
        <w:pStyle w:val="BodyText"/>
      </w:pPr>
      <w:r>
        <w:rPr>
          <w:lang w:eastAsia="de-DE"/>
        </w:rPr>
        <w:t xml:space="preserve">Appropriate </w:t>
      </w:r>
      <w:r w:rsidR="00856D2C">
        <w:rPr>
          <w:lang w:eastAsia="de-DE"/>
        </w:rPr>
        <w:t xml:space="preserve">IALA </w:t>
      </w:r>
      <w:r>
        <w:rPr>
          <w:lang w:eastAsia="de-DE"/>
        </w:rPr>
        <w:t xml:space="preserve">sources and references should be consulted for additional relevant information. </w:t>
      </w:r>
    </w:p>
    <w:p w14:paraId="7DF6F99E" w14:textId="77777777" w:rsidR="001A4D47" w:rsidRDefault="001A4D47" w:rsidP="00845A44">
      <w:pPr>
        <w:pStyle w:val="Heading1"/>
        <w:keepLines w:val="0"/>
        <w:tabs>
          <w:tab w:val="clear" w:pos="0"/>
          <w:tab w:val="left" w:pos="567"/>
        </w:tabs>
        <w:spacing w:after="240" w:line="240" w:lineRule="auto"/>
        <w:ind w:left="567" w:hanging="567"/>
      </w:pPr>
      <w:bookmarkStart w:id="325" w:name="_Toc528163918"/>
      <w:r>
        <w:t>Definition</w:t>
      </w:r>
      <w:bookmarkEnd w:id="325"/>
    </w:p>
    <w:p w14:paraId="06D31E55" w14:textId="77777777" w:rsidR="001A4D47" w:rsidRDefault="001A4D47" w:rsidP="000D47AF">
      <w:pPr>
        <w:pStyle w:val="Heading1separatationline"/>
      </w:pPr>
    </w:p>
    <w:p w14:paraId="6C3F6723" w14:textId="77777777" w:rsidR="006E3DCE" w:rsidRDefault="006E3DCE" w:rsidP="00D43242">
      <w:pPr>
        <w:pStyle w:val="BodyText"/>
        <w:rPr>
          <w:ins w:id="326" w:author="Judson, Grant" w:date="2019-01-22T14:29:00Z"/>
          <w:rFonts w:eastAsia="SimSun"/>
        </w:rPr>
      </w:pPr>
      <w:ins w:id="327" w:author="Judson, Grant" w:date="2019-01-22T14:28:00Z">
        <w:r w:rsidRPr="006E3DCE">
          <w:rPr>
            <w:rFonts w:eastAsia="SimSun"/>
          </w:rPr>
          <w:t>IALA Recommendation R1016 Mobile Marine Aids to Navigation (</w:t>
        </w:r>
        <w:proofErr w:type="spellStart"/>
        <w:r w:rsidRPr="006E3DCE">
          <w:rPr>
            <w:rFonts w:eastAsia="SimSun"/>
          </w:rPr>
          <w:t>MAtoN</w:t>
        </w:r>
        <w:proofErr w:type="spellEnd"/>
        <w:r>
          <w:rPr>
            <w:rFonts w:eastAsia="SimSun"/>
          </w:rPr>
          <w:t>) defin</w:t>
        </w:r>
      </w:ins>
      <w:ins w:id="328" w:author="Judson, Grant" w:date="2019-01-22T14:38:00Z">
        <w:r w:rsidR="00EA2533">
          <w:rPr>
            <w:rFonts w:eastAsia="SimSun"/>
          </w:rPr>
          <w:t>e</w:t>
        </w:r>
      </w:ins>
      <w:ins w:id="329" w:author="Judson, Grant" w:date="2019-01-22T14:28:00Z">
        <w:r>
          <w:rPr>
            <w:rFonts w:eastAsia="SimSun"/>
          </w:rPr>
          <w:t xml:space="preserve">s a </w:t>
        </w:r>
      </w:ins>
      <w:ins w:id="330" w:author="Peter Dam" w:date="2018-10-24T15:18:00Z">
        <w:del w:id="331" w:author="Judson, Grant" w:date="2019-01-22T14:28:00Z">
          <w:r w:rsidR="003334C7" w:rsidRPr="003334C7" w:rsidDel="006E3DCE">
            <w:rPr>
              <w:rFonts w:eastAsia="SimSun"/>
              <w:rPrChange w:id="332" w:author="Peter Dam" w:date="2018-10-24T15:18:00Z">
                <w:rPr>
                  <w:rFonts w:eastAsia="SimSun"/>
                  <w:i/>
                </w:rPr>
              </w:rPrChange>
            </w:rPr>
            <w:delText xml:space="preserve">A </w:delText>
          </w:r>
        </w:del>
        <w:proofErr w:type="spellStart"/>
        <w:r w:rsidR="003334C7" w:rsidRPr="003334C7">
          <w:rPr>
            <w:rFonts w:eastAsia="SimSun"/>
            <w:rPrChange w:id="333" w:author="Peter Dam" w:date="2018-10-24T15:18:00Z">
              <w:rPr>
                <w:rFonts w:eastAsia="SimSun"/>
                <w:i/>
              </w:rPr>
            </w:rPrChange>
          </w:rPr>
          <w:t>MAtoN</w:t>
        </w:r>
        <w:proofErr w:type="spellEnd"/>
        <w:r w:rsidR="003334C7" w:rsidRPr="003334C7">
          <w:rPr>
            <w:rFonts w:eastAsia="SimSun"/>
            <w:rPrChange w:id="334" w:author="Peter Dam" w:date="2018-10-24T15:18:00Z">
              <w:rPr>
                <w:rFonts w:eastAsia="SimSun"/>
                <w:i/>
              </w:rPr>
            </w:rPrChange>
          </w:rPr>
          <w:t xml:space="preserve"> </w:t>
        </w:r>
        <w:del w:id="335" w:author="Judson, Grant" w:date="2019-01-22T14:29:00Z">
          <w:r w:rsidR="003334C7" w:rsidRPr="003334C7" w:rsidDel="006E3DCE">
            <w:rPr>
              <w:rFonts w:eastAsia="SimSun"/>
              <w:rPrChange w:id="336" w:author="Peter Dam" w:date="2018-10-24T15:18:00Z">
                <w:rPr>
                  <w:rFonts w:eastAsia="SimSun"/>
                  <w:i/>
                </w:rPr>
              </w:rPrChange>
            </w:rPr>
            <w:delText xml:space="preserve">shall be defined </w:delText>
          </w:r>
        </w:del>
        <w:r w:rsidR="003334C7" w:rsidRPr="003334C7">
          <w:rPr>
            <w:rFonts w:eastAsia="SimSun"/>
            <w:rPrChange w:id="337" w:author="Peter Dam" w:date="2018-10-24T15:18:00Z">
              <w:rPr>
                <w:rFonts w:eastAsia="SimSun"/>
                <w:i/>
              </w:rPr>
            </w:rPrChange>
          </w:rPr>
          <w:t>as</w:t>
        </w:r>
      </w:ins>
      <w:ins w:id="338" w:author="Judson, Grant" w:date="2019-01-22T14:29:00Z">
        <w:r>
          <w:rPr>
            <w:rFonts w:eastAsia="SimSun"/>
          </w:rPr>
          <w:t>:</w:t>
        </w:r>
      </w:ins>
    </w:p>
    <w:p w14:paraId="576495C3" w14:textId="77777777" w:rsidR="00EA2533" w:rsidRPr="00EA2533" w:rsidRDefault="003334C7">
      <w:pPr>
        <w:pStyle w:val="BodyText"/>
        <w:ind w:left="708"/>
        <w:rPr>
          <w:ins w:id="339" w:author="Judson, Grant" w:date="2019-01-22T14:29:00Z"/>
          <w:rFonts w:eastAsia="SimSun"/>
          <w:i/>
          <w:rPrChange w:id="340" w:author="Judson, Grant" w:date="2019-01-22T14:29:00Z">
            <w:rPr>
              <w:ins w:id="341" w:author="Judson, Grant" w:date="2019-01-22T14:29:00Z"/>
              <w:rFonts w:eastAsia="SimSun"/>
            </w:rPr>
          </w:rPrChange>
        </w:rPr>
        <w:pPrChange w:id="342" w:author="Judson, Grant" w:date="2019-01-22T14:39:00Z">
          <w:pPr>
            <w:pStyle w:val="BodyText"/>
          </w:pPr>
        </w:pPrChange>
      </w:pPr>
      <w:ins w:id="343" w:author="Peter Dam" w:date="2018-10-24T15:18:00Z">
        <w:del w:id="344" w:author="Judson, Grant" w:date="2019-01-22T14:29:00Z">
          <w:r w:rsidRPr="00CC2285" w:rsidDel="006E3DCE">
            <w:rPr>
              <w:rFonts w:eastAsia="SimSun" w:hint="eastAsia"/>
              <w:i/>
            </w:rPr>
            <w:delText xml:space="preserve"> </w:delText>
          </w:r>
        </w:del>
        <w:r w:rsidRPr="00CC2285">
          <w:rPr>
            <w:rFonts w:eastAsia="SimSun" w:hint="eastAsia"/>
            <w:i/>
          </w:rPr>
          <w:t>a no</w:t>
        </w:r>
      </w:ins>
      <w:ins w:id="345" w:author="Judson, Grant" w:date="2019-01-31T11:33:00Z">
        <w:r w:rsidR="002C04EF">
          <w:rPr>
            <w:rFonts w:eastAsia="SimSun" w:hint="eastAsia"/>
            <w:i/>
          </w:rPr>
          <w:t>n-</w:t>
        </w:r>
      </w:ins>
      <w:ins w:id="346" w:author="Peter Dam" w:date="2018-10-24T15:18:00Z">
        <w:del w:id="347" w:author="Judson, Grant" w:date="2019-01-31T11:33:00Z">
          <w:r w:rsidRPr="00CC2285" w:rsidDel="002C04EF">
            <w:rPr>
              <w:rFonts w:eastAsia="SimSun" w:hint="eastAsia"/>
              <w:i/>
            </w:rPr>
            <w:delText>n</w:delText>
          </w:r>
          <w:r w:rsidRPr="00CC2285" w:rsidDel="002C04EF">
            <w:rPr>
              <w:rFonts w:eastAsia="SimSun" w:hint="eastAsia"/>
              <w:i/>
            </w:rPr>
            <w:delText>‐</w:delText>
          </w:r>
        </w:del>
        <w:r w:rsidRPr="00CC2285">
          <w:rPr>
            <w:rFonts w:eastAsia="SimSun" w:hint="eastAsia"/>
            <w:i/>
          </w:rPr>
          <w:t>fixed or un</w:t>
        </w:r>
        <w:del w:id="348" w:author="Judson, Grant" w:date="2019-01-31T11:33:00Z">
          <w:r w:rsidRPr="00CC2285" w:rsidDel="002C04EF">
            <w:rPr>
              <w:rFonts w:eastAsia="SimSun" w:hint="eastAsia"/>
              <w:i/>
            </w:rPr>
            <w:delText>‐</w:delText>
          </w:r>
        </w:del>
      </w:ins>
      <w:ins w:id="349" w:author="Judson, Grant" w:date="2019-01-31T11:33:00Z">
        <w:r w:rsidR="002C04EF">
          <w:rPr>
            <w:rFonts w:eastAsia="SimSun" w:hint="eastAsia"/>
            <w:i/>
          </w:rPr>
          <w:t>-</w:t>
        </w:r>
      </w:ins>
      <w:ins w:id="350" w:author="Peter Dam" w:date="2018-10-24T15:18:00Z">
        <w:r w:rsidRPr="00CC2285">
          <w:rPr>
            <w:rFonts w:eastAsia="SimSun" w:hint="eastAsia"/>
            <w:i/>
          </w:rPr>
          <w:t xml:space="preserve">moored </w:t>
        </w:r>
        <w:proofErr w:type="spellStart"/>
        <w:r w:rsidRPr="00CC2285">
          <w:rPr>
            <w:rFonts w:eastAsia="SimSun" w:hint="eastAsia"/>
            <w:i/>
          </w:rPr>
          <w:t>AtoN</w:t>
        </w:r>
        <w:proofErr w:type="spellEnd"/>
        <w:r w:rsidRPr="00CC2285">
          <w:rPr>
            <w:rFonts w:eastAsia="SimSun" w:hint="eastAsia"/>
            <w:i/>
          </w:rPr>
          <w:t>; but does not include a fixed or moored buoy that is adrift from station, temporary or otherwise</w:t>
        </w:r>
      </w:ins>
      <w:ins w:id="351" w:author="Judson, Grant" w:date="2019-01-22T14:29:00Z">
        <w:r w:rsidR="00EA2533" w:rsidRPr="00EA2533">
          <w:rPr>
            <w:rFonts w:eastAsia="SimSun"/>
            <w:i/>
            <w:rPrChange w:id="352" w:author="Judson, Grant" w:date="2019-01-22T14:29:00Z">
              <w:rPr>
                <w:rFonts w:eastAsia="SimSun"/>
              </w:rPr>
            </w:rPrChange>
          </w:rPr>
          <w:t xml:space="preserve">. </w:t>
        </w:r>
      </w:ins>
    </w:p>
    <w:p w14:paraId="48D230FB" w14:textId="77777777" w:rsidR="00196CEF" w:rsidDel="006F2E01" w:rsidRDefault="00EA2533" w:rsidP="00CC2285">
      <w:pPr>
        <w:pStyle w:val="BodyText"/>
        <w:rPr>
          <w:ins w:id="353" w:author="Judson, Grant" w:date="2019-01-22T15:10:00Z"/>
          <w:del w:id="354" w:author="Alimchandani, Mahesh" w:date="2019-01-30T14:51:00Z"/>
          <w:rFonts w:eastAsia="SimSun"/>
        </w:rPr>
      </w:pPr>
      <w:ins w:id="355" w:author="Judson, Grant" w:date="2019-01-22T14:39:00Z">
        <w:r>
          <w:rPr>
            <w:rFonts w:eastAsia="SimSun"/>
          </w:rPr>
          <w:lastRenderedPageBreak/>
          <w:t xml:space="preserve">For practical </w:t>
        </w:r>
      </w:ins>
      <w:ins w:id="356" w:author="Judson, Grant" w:date="2019-01-22T14:54:00Z">
        <w:r w:rsidR="00CC2285">
          <w:rPr>
            <w:rFonts w:eastAsia="SimSun"/>
          </w:rPr>
          <w:t>application</w:t>
        </w:r>
      </w:ins>
      <w:ins w:id="357" w:author="Judson, Grant" w:date="2019-01-22T14:39:00Z">
        <w:r>
          <w:rPr>
            <w:rFonts w:eastAsia="SimSun"/>
          </w:rPr>
          <w:t xml:space="preserve">, a </w:t>
        </w:r>
        <w:proofErr w:type="spellStart"/>
        <w:r>
          <w:rPr>
            <w:rFonts w:eastAsia="SimSun"/>
          </w:rPr>
          <w:t>MAtoN</w:t>
        </w:r>
        <w:proofErr w:type="spellEnd"/>
        <w:r>
          <w:rPr>
            <w:rFonts w:eastAsia="SimSun"/>
          </w:rPr>
          <w:t xml:space="preserve"> </w:t>
        </w:r>
      </w:ins>
      <w:ins w:id="358" w:author="Judson, Grant" w:date="2019-01-22T14:54:00Z">
        <w:r w:rsidR="00CC2285">
          <w:rPr>
            <w:rFonts w:eastAsia="SimSun"/>
          </w:rPr>
          <w:t>should</w:t>
        </w:r>
      </w:ins>
      <w:ins w:id="359" w:author="Judson, Grant" w:date="2019-01-22T14:39:00Z">
        <w:r>
          <w:rPr>
            <w:rFonts w:eastAsia="SimSun"/>
          </w:rPr>
          <w:t xml:space="preserve"> be considered as a ‘concept’ that </w:t>
        </w:r>
      </w:ins>
      <w:ins w:id="360" w:author="Judson, Grant" w:date="2019-01-22T15:09:00Z">
        <w:r w:rsidR="00196CEF">
          <w:rPr>
            <w:rFonts w:eastAsia="SimSun"/>
          </w:rPr>
          <w:t xml:space="preserve">stems from the original </w:t>
        </w:r>
      </w:ins>
      <w:ins w:id="361" w:author="Judson, Grant" w:date="2019-01-22T15:11:00Z">
        <w:r w:rsidR="00196CEF">
          <w:rPr>
            <w:rFonts w:eastAsia="SimSun"/>
          </w:rPr>
          <w:t xml:space="preserve">purpose of a </w:t>
        </w:r>
      </w:ins>
      <w:ins w:id="362" w:author="Judson, Grant" w:date="2019-01-22T15:10:00Z">
        <w:r w:rsidR="00196CEF">
          <w:rPr>
            <w:rFonts w:eastAsia="SimSun"/>
          </w:rPr>
          <w:t>‘Special Mark</w:t>
        </w:r>
      </w:ins>
      <w:ins w:id="363" w:author="Judson, Grant" w:date="2019-01-22T15:11:00Z">
        <w:r w:rsidR="00196CEF">
          <w:rPr>
            <w:rFonts w:eastAsia="SimSun"/>
          </w:rPr>
          <w:t>’</w:t>
        </w:r>
      </w:ins>
      <w:ins w:id="364" w:author="Judson, Grant" w:date="2019-01-31T11:05:00Z">
        <w:r w:rsidR="00096D58">
          <w:rPr>
            <w:rFonts w:eastAsia="SimSun"/>
          </w:rPr>
          <w:t>, which indicate</w:t>
        </w:r>
      </w:ins>
      <w:ins w:id="365" w:author="Judson, Grant" w:date="2019-01-31T11:40:00Z">
        <w:r w:rsidR="002C04EF">
          <w:rPr>
            <w:rFonts w:eastAsia="SimSun"/>
          </w:rPr>
          <w:t>s</w:t>
        </w:r>
      </w:ins>
      <w:ins w:id="366" w:author="Judson, Grant" w:date="2019-01-31T11:05:00Z">
        <w:r w:rsidR="00096D58">
          <w:rPr>
            <w:rFonts w:eastAsia="SimSun"/>
          </w:rPr>
          <w:t xml:space="preserve"> a special area or feature whose nature may be apparent from reference to a chart or other nautical publication. </w:t>
        </w:r>
      </w:ins>
      <w:ins w:id="367" w:author="Alimchandani, Mahesh" w:date="2019-01-30T14:50:00Z">
        <w:del w:id="368" w:author="Judson, Grant" w:date="2019-01-31T11:05:00Z">
          <w:r w:rsidR="006F2E01" w:rsidDel="00096D58">
            <w:rPr>
              <w:rFonts w:eastAsia="SimSun"/>
            </w:rPr>
            <w:delText xml:space="preserve"> (wh</w:delText>
          </w:r>
        </w:del>
      </w:ins>
      <w:ins w:id="369" w:author="Alimchandani, Mahesh" w:date="2019-01-30T14:51:00Z">
        <w:del w:id="370" w:author="Judson, Grant" w:date="2019-01-31T11:05:00Z">
          <w:r w:rsidR="006F2E01" w:rsidDel="00096D58">
            <w:rPr>
              <w:rFonts w:eastAsia="SimSun"/>
            </w:rPr>
            <w:delText xml:space="preserve">at is the original purpose …copy from MBS ) </w:delText>
          </w:r>
        </w:del>
      </w:ins>
    </w:p>
    <w:p w14:paraId="42ADF08A" w14:textId="77777777" w:rsidR="006F2E01" w:rsidRDefault="006F2E01" w:rsidP="00CC2285">
      <w:pPr>
        <w:pStyle w:val="BodyText"/>
        <w:rPr>
          <w:ins w:id="371" w:author="Alimchandani, Mahesh" w:date="2019-01-30T14:51:00Z"/>
          <w:rFonts w:eastAsia="SimSun"/>
        </w:rPr>
      </w:pPr>
    </w:p>
    <w:p w14:paraId="25F1B26E" w14:textId="77777777" w:rsidR="00EA2533" w:rsidRDefault="00196CEF" w:rsidP="00CC2285">
      <w:pPr>
        <w:pStyle w:val="BodyText"/>
        <w:rPr>
          <w:ins w:id="372" w:author="Judson, Grant" w:date="2019-01-22T14:55:00Z"/>
          <w:rFonts w:eastAsia="SimSun"/>
        </w:rPr>
      </w:pPr>
      <w:proofErr w:type="spellStart"/>
      <w:ins w:id="373" w:author="Judson, Grant" w:date="2019-01-22T15:10:00Z">
        <w:r>
          <w:rPr>
            <w:rFonts w:eastAsia="SimSun"/>
          </w:rPr>
          <w:t>MAtoN</w:t>
        </w:r>
        <w:proofErr w:type="spellEnd"/>
        <w:r>
          <w:rPr>
            <w:rFonts w:eastAsia="SimSun"/>
          </w:rPr>
          <w:t xml:space="preserve"> </w:t>
        </w:r>
      </w:ins>
      <w:ins w:id="374" w:author="Judson, Grant" w:date="2019-01-22T15:11:00Z">
        <w:del w:id="375" w:author="Alimchandani, Mahesh" w:date="2019-01-30T14:51:00Z">
          <w:r w:rsidDel="006F2E01">
            <w:rPr>
              <w:rFonts w:eastAsia="SimSun"/>
            </w:rPr>
            <w:delText>should</w:delText>
          </w:r>
        </w:del>
      </w:ins>
      <w:ins w:id="376" w:author="Alimchandani, Mahesh" w:date="2019-01-30T14:51:00Z">
        <w:r w:rsidR="006F2E01">
          <w:rPr>
            <w:rFonts w:eastAsia="SimSun"/>
          </w:rPr>
          <w:t>can</w:t>
        </w:r>
      </w:ins>
      <w:ins w:id="377" w:author="Judson, Grant" w:date="2019-01-22T14:39:00Z">
        <w:r w:rsidR="00EA2533">
          <w:rPr>
            <w:rFonts w:eastAsia="SimSun"/>
          </w:rPr>
          <w:t xml:space="preserve"> be </w:t>
        </w:r>
      </w:ins>
      <w:ins w:id="378" w:author="Judson, Grant" w:date="2019-01-22T15:12:00Z">
        <w:r>
          <w:rPr>
            <w:rFonts w:eastAsia="SimSun"/>
          </w:rPr>
          <w:t>used</w:t>
        </w:r>
      </w:ins>
      <w:ins w:id="379" w:author="Judson, Grant" w:date="2019-01-22T14:39:00Z">
        <w:r w:rsidR="00EA2533">
          <w:rPr>
            <w:rFonts w:eastAsia="SimSun"/>
          </w:rPr>
          <w:t xml:space="preserve"> for the marking </w:t>
        </w:r>
      </w:ins>
      <w:ins w:id="380" w:author="Judson, Grant" w:date="2019-02-07T09:44:00Z">
        <w:r w:rsidR="002C03BD">
          <w:rPr>
            <w:rFonts w:eastAsia="SimSun"/>
          </w:rPr>
          <w:t xml:space="preserve">hazards </w:t>
        </w:r>
      </w:ins>
      <w:ins w:id="381" w:author="Judson, Grant" w:date="2019-01-22T15:12:00Z">
        <w:r>
          <w:rPr>
            <w:rFonts w:eastAsia="SimSun"/>
          </w:rPr>
          <w:t xml:space="preserve">that represent a </w:t>
        </w:r>
      </w:ins>
      <w:ins w:id="382" w:author="Judson, Grant" w:date="2019-02-07T09:44:00Z">
        <w:r w:rsidR="002C03BD">
          <w:rPr>
            <w:rFonts w:eastAsia="SimSun"/>
          </w:rPr>
          <w:t>danger to safe</w:t>
        </w:r>
      </w:ins>
      <w:ins w:id="383" w:author="Judson, Grant" w:date="2019-01-22T14:40:00Z">
        <w:r w:rsidR="00CA482C">
          <w:rPr>
            <w:rFonts w:eastAsia="SimSun"/>
          </w:rPr>
          <w:t xml:space="preserve"> navigation,</w:t>
        </w:r>
      </w:ins>
      <w:ins w:id="384" w:author="Judson, Grant" w:date="2019-01-22T14:39:00Z">
        <w:r w:rsidR="00EA2533">
          <w:rPr>
            <w:rFonts w:eastAsia="SimSun"/>
          </w:rPr>
          <w:t xml:space="preserve"> that </w:t>
        </w:r>
      </w:ins>
      <w:ins w:id="385" w:author="Judson, Grant" w:date="2019-02-07T09:45:00Z">
        <w:r w:rsidR="002C03BD">
          <w:rPr>
            <w:rFonts w:eastAsia="SimSun"/>
          </w:rPr>
          <w:t>are</w:t>
        </w:r>
      </w:ins>
      <w:ins w:id="386" w:author="Judson, Grant" w:date="2019-01-22T14:39:00Z">
        <w:r w:rsidR="00CA482C">
          <w:rPr>
            <w:rFonts w:eastAsia="SimSun"/>
          </w:rPr>
          <w:t xml:space="preserve"> not made fast to the shore</w:t>
        </w:r>
      </w:ins>
      <w:ins w:id="387" w:author="Alimchandani, Mahesh" w:date="2019-01-30T14:51:00Z">
        <w:r w:rsidR="006F2E01">
          <w:rPr>
            <w:rFonts w:eastAsia="SimSun"/>
          </w:rPr>
          <w:t xml:space="preserve"> (see section 3 below)</w:t>
        </w:r>
      </w:ins>
      <w:ins w:id="388" w:author="Judson, Grant" w:date="2019-01-22T14:40:00Z">
        <w:r w:rsidR="00CA482C">
          <w:rPr>
            <w:rFonts w:eastAsia="SimSun"/>
          </w:rPr>
          <w:t xml:space="preserve">.  </w:t>
        </w:r>
      </w:ins>
    </w:p>
    <w:p w14:paraId="4456E6B3" w14:textId="77777777" w:rsidR="00CC2285" w:rsidRDefault="00CC2285" w:rsidP="00CC2285">
      <w:pPr>
        <w:pStyle w:val="BodyText"/>
        <w:rPr>
          <w:ins w:id="389" w:author="Judson, Grant" w:date="2019-01-22T14:40:00Z"/>
          <w:rFonts w:eastAsia="SimSun"/>
        </w:rPr>
      </w:pPr>
      <w:ins w:id="390" w:author="Judson, Grant" w:date="2019-01-22T14:55:00Z">
        <w:r>
          <w:rPr>
            <w:rFonts w:eastAsia="SimSun"/>
          </w:rPr>
          <w:t xml:space="preserve">The </w:t>
        </w:r>
      </w:ins>
      <w:ins w:id="391" w:author="Judson, Grant" w:date="2019-01-22T14:56:00Z">
        <w:r>
          <w:rPr>
            <w:rFonts w:eastAsia="SimSun"/>
          </w:rPr>
          <w:t>objective</w:t>
        </w:r>
      </w:ins>
      <w:ins w:id="392" w:author="Judson, Grant" w:date="2019-01-22T15:13:00Z">
        <w:r w:rsidR="00196CEF">
          <w:rPr>
            <w:rFonts w:eastAsia="SimSun"/>
          </w:rPr>
          <w:t>, or goal,</w:t>
        </w:r>
      </w:ins>
      <w:ins w:id="393" w:author="Judson, Grant" w:date="2019-01-22T14:55:00Z">
        <w:r w:rsidR="00196CEF">
          <w:rPr>
            <w:rFonts w:eastAsia="SimSun"/>
          </w:rPr>
          <w:t xml:space="preserve"> of a</w:t>
        </w:r>
        <w:r>
          <w:rPr>
            <w:rFonts w:eastAsia="SimSun"/>
          </w:rPr>
          <w:t xml:space="preserve"> </w:t>
        </w:r>
      </w:ins>
      <w:proofErr w:type="spellStart"/>
      <w:ins w:id="394" w:author="Judson, Grant" w:date="2019-01-22T14:56:00Z">
        <w:r>
          <w:rPr>
            <w:rFonts w:eastAsia="SimSun"/>
          </w:rPr>
          <w:t>M</w:t>
        </w:r>
      </w:ins>
      <w:ins w:id="395" w:author="Judson, Grant" w:date="2019-01-22T14:55:00Z">
        <w:r>
          <w:rPr>
            <w:rFonts w:eastAsia="SimSun"/>
          </w:rPr>
          <w:t>AtoN</w:t>
        </w:r>
        <w:proofErr w:type="spellEnd"/>
        <w:r>
          <w:rPr>
            <w:rFonts w:eastAsia="SimSun"/>
          </w:rPr>
          <w:t xml:space="preserve"> is to mark a hazard to navigation</w:t>
        </w:r>
      </w:ins>
      <w:ins w:id="396" w:author="Judson, Grant" w:date="2019-01-22T14:56:00Z">
        <w:r>
          <w:rPr>
            <w:rFonts w:eastAsia="SimSun"/>
          </w:rPr>
          <w:t xml:space="preserve">, which cannot be marked by a fixed or moored </w:t>
        </w:r>
        <w:proofErr w:type="spellStart"/>
        <w:r>
          <w:rPr>
            <w:rFonts w:eastAsia="SimSun"/>
          </w:rPr>
          <w:t>AtoN</w:t>
        </w:r>
        <w:proofErr w:type="spellEnd"/>
        <w:r>
          <w:rPr>
            <w:rFonts w:eastAsia="SimSun"/>
          </w:rPr>
          <w:t xml:space="preserve">. </w:t>
        </w:r>
      </w:ins>
    </w:p>
    <w:p w14:paraId="54DD3878" w14:textId="77777777" w:rsidR="009262B6" w:rsidRPr="00D43242" w:rsidDel="00CC2285" w:rsidRDefault="003334C7" w:rsidP="00196CEF">
      <w:pPr>
        <w:pStyle w:val="BodyText"/>
        <w:rPr>
          <w:del w:id="397" w:author="Judson, Grant" w:date="2019-01-22T14:58:00Z"/>
        </w:rPr>
      </w:pPr>
      <w:ins w:id="398" w:author="Peter Dam" w:date="2018-10-24T15:18:00Z">
        <w:del w:id="399" w:author="Judson, Grant" w:date="2019-01-22T14:41:00Z">
          <w:r w:rsidRPr="00D43242" w:rsidDel="00CA482C">
            <w:delText xml:space="preserve"> </w:delText>
          </w:r>
        </w:del>
      </w:ins>
      <w:del w:id="400" w:author="Judson, Grant" w:date="2019-01-22T14:58:00Z">
        <w:r w:rsidR="00D43242" w:rsidRPr="00D43242" w:rsidDel="00CC2285">
          <w:delText>A M</w:delText>
        </w:r>
        <w:r w:rsidR="00D43242" w:rsidRPr="00D43242" w:rsidDel="00CC2285">
          <w:rPr>
            <w:rFonts w:hint="eastAsia"/>
          </w:rPr>
          <w:delText xml:space="preserve">obile </w:delText>
        </w:r>
        <w:r w:rsidR="00D43242" w:rsidRPr="00D43242" w:rsidDel="00CC2285">
          <w:delText>AtoN (MAtoN)</w:delText>
        </w:r>
        <w:r w:rsidR="00D43242" w:rsidRPr="00D43242" w:rsidDel="00CC2285">
          <w:rPr>
            <w:rFonts w:hint="eastAsia"/>
          </w:rPr>
          <w:delText xml:space="preserve"> </w:delText>
        </w:r>
        <w:r w:rsidR="00461893" w:rsidDel="00CC2285">
          <w:delText>is</w:delText>
        </w:r>
        <w:r w:rsidR="00D43242" w:rsidRPr="00D43242" w:rsidDel="00CC2285">
          <w:delText xml:space="preserve"> defined as a non-fixed or un-moored AtoN</w:delText>
        </w:r>
        <w:r w:rsidR="00D43242" w:rsidRPr="00D43242" w:rsidDel="00CC2285">
          <w:rPr>
            <w:rFonts w:hint="eastAsia"/>
          </w:rPr>
          <w:delText xml:space="preserve">; but does </w:delText>
        </w:r>
        <w:r w:rsidR="00D43242" w:rsidRPr="00D43242" w:rsidDel="00CC2285">
          <w:delText>not include a fixed or moored buoy</w:delText>
        </w:r>
        <w:r w:rsidR="00D43242" w:rsidRPr="00D43242" w:rsidDel="00CC2285">
          <w:rPr>
            <w:rFonts w:hint="eastAsia"/>
          </w:rPr>
          <w:delText xml:space="preserve"> that is adrift from station</w:delText>
        </w:r>
        <w:r w:rsidR="00D43242" w:rsidRPr="00D43242" w:rsidDel="00CC2285">
          <w:delText>.</w:delText>
        </w:r>
        <w:r w:rsidR="00D43242" w:rsidDel="00CC2285">
          <w:delText xml:space="preserve"> </w:delText>
        </w:r>
      </w:del>
      <w:commentRangeStart w:id="401"/>
      <w:ins w:id="402" w:author="Peter Dam" w:date="2018-10-24T12:19:00Z">
        <w:del w:id="403" w:author="Judson, Grant" w:date="2019-01-22T14:58:00Z">
          <w:r w:rsidR="009262B6" w:rsidDel="00CC2285">
            <w:delText>AMRD</w:delText>
          </w:r>
        </w:del>
      </w:ins>
      <w:commentRangeEnd w:id="401"/>
      <w:ins w:id="404" w:author="Peter Dam" w:date="2018-10-24T15:21:00Z">
        <w:del w:id="405" w:author="Judson, Grant" w:date="2019-01-22T14:58:00Z">
          <w:r w:rsidR="000D154A" w:rsidDel="00CC2285">
            <w:rPr>
              <w:rStyle w:val="CommentReference"/>
            </w:rPr>
            <w:commentReference w:id="401"/>
          </w:r>
        </w:del>
      </w:ins>
      <w:ins w:id="406" w:author="Peter Dam" w:date="2018-10-24T12:19:00Z">
        <w:del w:id="407" w:author="Judson, Grant" w:date="2019-01-22T14:58:00Z">
          <w:r w:rsidR="009262B6" w:rsidDel="00CC2285">
            <w:delText xml:space="preserve"> are not recognised as MAtoN.</w:delText>
          </w:r>
        </w:del>
      </w:ins>
    </w:p>
    <w:p w14:paraId="45CC2C75" w14:textId="77777777" w:rsidR="00D43242" w:rsidDel="00CC2285" w:rsidRDefault="00D43242" w:rsidP="00D43242">
      <w:pPr>
        <w:pStyle w:val="BodyText"/>
        <w:rPr>
          <w:ins w:id="408" w:author="Peter Dam" w:date="2018-10-24T12:14:00Z"/>
          <w:del w:id="409" w:author="Judson, Grant" w:date="2019-01-22T14:58:00Z"/>
        </w:rPr>
      </w:pPr>
      <w:del w:id="410" w:author="Judson, Grant" w:date="2019-01-22T14:58:00Z">
        <w:r w:rsidRPr="00D43242" w:rsidDel="00CC2285">
          <w:rPr>
            <w:rFonts w:hint="eastAsia"/>
          </w:rPr>
          <w:delText xml:space="preserve">Note: MAtoN would not generally be used for unmanned </w:delText>
        </w:r>
        <w:r w:rsidRPr="00D43242" w:rsidDel="00CC2285">
          <w:delText>vehicle</w:delText>
        </w:r>
        <w:r w:rsidRPr="00D43242" w:rsidDel="00CC2285">
          <w:rPr>
            <w:rFonts w:hint="eastAsia"/>
          </w:rPr>
          <w:delText xml:space="preserve"> applications</w:delText>
        </w:r>
        <w:r w:rsidR="00461893" w:rsidDel="00CC2285">
          <w:delText>.</w:delText>
        </w:r>
      </w:del>
    </w:p>
    <w:p w14:paraId="44D26EAD" w14:textId="77777777" w:rsidR="006E5FB0" w:rsidRDefault="006E5FB0">
      <w:pPr>
        <w:pStyle w:val="Heading1"/>
        <w:pPrChange w:id="411" w:author="Peter Dam" w:date="2018-10-24T12:14:00Z">
          <w:pPr>
            <w:pStyle w:val="BodyText"/>
          </w:pPr>
        </w:pPrChange>
      </w:pPr>
      <w:bookmarkStart w:id="412" w:name="_Toc528163919"/>
      <w:ins w:id="413" w:author="Peter Dam" w:date="2018-10-24T12:14:00Z">
        <w:r>
          <w:t>typical uses</w:t>
        </w:r>
      </w:ins>
      <w:bookmarkEnd w:id="412"/>
    </w:p>
    <w:p w14:paraId="57ECCB72" w14:textId="77777777" w:rsidR="00D43242" w:rsidRDefault="00D43242" w:rsidP="00D43242">
      <w:pPr>
        <w:pStyle w:val="BodyText"/>
      </w:pPr>
      <w:del w:id="414" w:author="Peter Dam" w:date="2018-10-24T12:10:00Z">
        <w:r w:rsidDel="006E5FB0">
          <w:delText xml:space="preserve">Typical </w:delText>
        </w:r>
      </w:del>
      <w:del w:id="415" w:author="Peter Dam" w:date="2018-10-24T12:11:00Z">
        <w:r w:rsidDel="006E5FB0">
          <w:delText>uses of m</w:delText>
        </w:r>
      </w:del>
      <w:ins w:id="416" w:author="Peter Dam" w:date="2018-10-24T12:11:00Z">
        <w:del w:id="417" w:author="Judson, Grant" w:date="2019-01-22T14:59:00Z">
          <w:r w:rsidR="006E5FB0" w:rsidDel="00CC2285">
            <w:delText>M</w:delText>
          </w:r>
        </w:del>
      </w:ins>
      <w:del w:id="418" w:author="Judson, Grant" w:date="2019-01-22T14:59:00Z">
        <w:r w:rsidDel="00CC2285">
          <w:delText xml:space="preserve">obile aids to navigation </w:delText>
        </w:r>
      </w:del>
      <w:proofErr w:type="spellStart"/>
      <w:ins w:id="419" w:author="Judson, Grant" w:date="2019-01-22T14:59:00Z">
        <w:r w:rsidR="00CC2285">
          <w:t>MAtoN</w:t>
        </w:r>
        <w:proofErr w:type="spellEnd"/>
        <w:r w:rsidR="00CC2285">
          <w:t xml:space="preserve"> </w:t>
        </w:r>
      </w:ins>
      <w:proofErr w:type="spellStart"/>
      <w:r>
        <w:t>may</w:t>
      </w:r>
      <w:ins w:id="420" w:author="Peter Dam" w:date="2018-10-24T12:12:00Z">
        <w:r w:rsidR="006E5FB0">
          <w:t>be</w:t>
        </w:r>
        <w:proofErr w:type="spellEnd"/>
        <w:r w:rsidR="006E5FB0">
          <w:t xml:space="preserve"> used, but not limited to, the following applications</w:t>
        </w:r>
      </w:ins>
      <w:del w:id="421" w:author="Peter Dam" w:date="2018-10-24T12:13:00Z">
        <w:r w:rsidDel="006E5FB0">
          <w:delText xml:space="preserve"> include</w:delText>
        </w:r>
      </w:del>
      <w:r>
        <w:t>:</w:t>
      </w:r>
    </w:p>
    <w:p w14:paraId="3245C422" w14:textId="77777777" w:rsidR="00D43242" w:rsidRDefault="00D43242" w:rsidP="00D43242">
      <w:pPr>
        <w:pStyle w:val="BodyText"/>
        <w:numPr>
          <w:ilvl w:val="0"/>
          <w:numId w:val="48"/>
        </w:numPr>
        <w:spacing w:line="240" w:lineRule="auto"/>
        <w:jc w:val="both"/>
        <w:rPr>
          <w:lang w:eastAsia="de-DE"/>
        </w:rPr>
      </w:pPr>
      <w:r>
        <w:rPr>
          <w:lang w:eastAsia="de-DE"/>
        </w:rPr>
        <w:t>Mobile Ocean Data Acquisition System (ODAS) (e</w:t>
      </w:r>
      <w:ins w:id="422" w:author="Alimchandani, Mahesh" w:date="2019-01-30T14:52:00Z">
        <w:r w:rsidR="006F2E01">
          <w:rPr>
            <w:lang w:eastAsia="de-DE"/>
          </w:rPr>
          <w:t>.</w:t>
        </w:r>
      </w:ins>
      <w:r>
        <w:rPr>
          <w:lang w:eastAsia="de-DE"/>
        </w:rPr>
        <w:t>g. currents, weather)</w:t>
      </w:r>
      <w:del w:id="423" w:author="Peter Dam" w:date="2018-10-24T12:08:00Z">
        <w:r w:rsidDel="006E5FB0">
          <w:rPr>
            <w:lang w:eastAsia="de-DE"/>
          </w:rPr>
          <w:delText>;</w:delText>
        </w:r>
      </w:del>
    </w:p>
    <w:p w14:paraId="39821F86" w14:textId="77777777" w:rsidR="00D43242" w:rsidRPr="00D576F8" w:rsidRDefault="00D43242" w:rsidP="00D43242">
      <w:pPr>
        <w:pStyle w:val="BodyText"/>
        <w:numPr>
          <w:ilvl w:val="0"/>
          <w:numId w:val="48"/>
        </w:numPr>
        <w:spacing w:line="240" w:lineRule="auto"/>
        <w:jc w:val="both"/>
        <w:rPr>
          <w:lang w:eastAsia="de-DE"/>
        </w:rPr>
      </w:pPr>
      <w:del w:id="424" w:author="Judson, Grant" w:date="2019-02-07T09:46:00Z">
        <w:r w:rsidRPr="00D576F8" w:rsidDel="002C03BD">
          <w:rPr>
            <w:lang w:eastAsia="de-DE"/>
          </w:rPr>
          <w:delText>D</w:delText>
        </w:r>
      </w:del>
      <w:ins w:id="425" w:author="Alimchandani, Mahesh" w:date="2019-01-30T14:53:00Z">
        <w:del w:id="426" w:author="Judson, Grant" w:date="2019-02-07T09:46:00Z">
          <w:r w:rsidR="006F2E01" w:rsidDel="002C03BD">
            <w:rPr>
              <w:lang w:eastAsia="de-DE"/>
            </w:rPr>
            <w:delText>erelict vessels or d</w:delText>
          </w:r>
        </w:del>
      </w:ins>
      <w:ins w:id="427" w:author="Judson, Grant" w:date="2019-02-07T09:46:00Z">
        <w:r w:rsidR="002C03BD">
          <w:rPr>
            <w:lang w:eastAsia="de-DE"/>
          </w:rPr>
          <w:t>D</w:t>
        </w:r>
      </w:ins>
      <w:r w:rsidRPr="00D576F8">
        <w:rPr>
          <w:lang w:eastAsia="de-DE"/>
        </w:rPr>
        <w:t>rifting wreckage (e</w:t>
      </w:r>
      <w:ins w:id="428" w:author="Alimchandani, Mahesh" w:date="2019-01-30T14:52:00Z">
        <w:r w:rsidR="006F2E01">
          <w:rPr>
            <w:lang w:eastAsia="de-DE"/>
          </w:rPr>
          <w:t>.</w:t>
        </w:r>
      </w:ins>
      <w:r w:rsidRPr="00D576F8">
        <w:rPr>
          <w:lang w:eastAsia="de-DE"/>
        </w:rPr>
        <w:t xml:space="preserve">g. </w:t>
      </w:r>
      <w:ins w:id="429" w:author="Alimchandani, Mahesh" w:date="2019-01-30T14:53:00Z">
        <w:r w:rsidR="006F2E01">
          <w:rPr>
            <w:lang w:eastAsia="de-DE"/>
          </w:rPr>
          <w:t xml:space="preserve">abandoned vessels, drifting shipping </w:t>
        </w:r>
      </w:ins>
      <w:proofErr w:type="gramStart"/>
      <w:r w:rsidRPr="00D576F8">
        <w:rPr>
          <w:lang w:eastAsia="de-DE"/>
        </w:rPr>
        <w:t>containers</w:t>
      </w:r>
      <w:ins w:id="430" w:author="Alimchandani, Mahesh" w:date="2019-01-30T14:53:00Z">
        <w:r w:rsidR="006F2E01">
          <w:rPr>
            <w:lang w:eastAsia="de-DE"/>
          </w:rPr>
          <w:t xml:space="preserve"> </w:t>
        </w:r>
      </w:ins>
      <w:r w:rsidRPr="00D576F8">
        <w:rPr>
          <w:lang w:eastAsia="de-DE"/>
        </w:rPr>
        <w:t>,</w:t>
      </w:r>
      <w:proofErr w:type="gramEnd"/>
      <w:r w:rsidRPr="00D576F8">
        <w:rPr>
          <w:lang w:eastAsia="de-DE"/>
        </w:rPr>
        <w:t xml:space="preserve"> debris</w:t>
      </w:r>
      <w:ins w:id="431" w:author="Judson, Grant" w:date="2019-02-07T09:46:00Z">
        <w:r w:rsidR="002C03BD">
          <w:rPr>
            <w:lang w:eastAsia="de-DE"/>
          </w:rPr>
          <w:t xml:space="preserve"> that are not stationary</w:t>
        </w:r>
      </w:ins>
      <w:r w:rsidRPr="00D576F8">
        <w:rPr>
          <w:lang w:eastAsia="de-DE"/>
        </w:rPr>
        <w:t>)</w:t>
      </w:r>
      <w:del w:id="432" w:author="Peter Dam" w:date="2018-10-24T12:15:00Z">
        <w:r w:rsidRPr="00D576F8" w:rsidDel="006E5FB0">
          <w:rPr>
            <w:lang w:eastAsia="de-DE"/>
          </w:rPr>
          <w:delText>;</w:delText>
        </w:r>
      </w:del>
    </w:p>
    <w:p w14:paraId="500022FB" w14:textId="77777777" w:rsidR="00D43242" w:rsidRDefault="00D43242" w:rsidP="00D43242">
      <w:pPr>
        <w:pStyle w:val="BodyText"/>
        <w:numPr>
          <w:ilvl w:val="0"/>
          <w:numId w:val="48"/>
        </w:numPr>
        <w:spacing w:line="240" w:lineRule="auto"/>
        <w:jc w:val="both"/>
        <w:rPr>
          <w:lang w:eastAsia="de-DE"/>
        </w:rPr>
      </w:pPr>
      <w:r>
        <w:rPr>
          <w:lang w:eastAsia="de-DE"/>
        </w:rPr>
        <w:t>Water quality &amp; pollution monitoring</w:t>
      </w:r>
      <w:ins w:id="433" w:author="Judson, Grant" w:date="2019-01-22T14:59:00Z">
        <w:r w:rsidR="00CC2285">
          <w:rPr>
            <w:lang w:eastAsia="de-DE"/>
          </w:rPr>
          <w:t xml:space="preserve"> equipment or systems</w:t>
        </w:r>
      </w:ins>
      <w:del w:id="434" w:author="Peter Dam" w:date="2018-10-24T12:08:00Z">
        <w:r w:rsidDel="006E5FB0">
          <w:rPr>
            <w:lang w:eastAsia="de-DE"/>
          </w:rPr>
          <w:delText>;</w:delText>
        </w:r>
      </w:del>
    </w:p>
    <w:p w14:paraId="304AE614" w14:textId="77777777" w:rsidR="00D43242" w:rsidRDefault="00D43242" w:rsidP="00D43242">
      <w:pPr>
        <w:pStyle w:val="BodyText"/>
        <w:numPr>
          <w:ilvl w:val="0"/>
          <w:numId w:val="48"/>
        </w:numPr>
        <w:spacing w:line="240" w:lineRule="auto"/>
        <w:jc w:val="both"/>
        <w:rPr>
          <w:lang w:eastAsia="de-DE"/>
        </w:rPr>
      </w:pPr>
      <w:r>
        <w:rPr>
          <w:lang w:eastAsia="de-DE"/>
        </w:rPr>
        <w:t>Mobile guard zones &amp; convoys</w:t>
      </w:r>
      <w:del w:id="435" w:author="Peter Dam" w:date="2018-10-24T12:08:00Z">
        <w:r w:rsidDel="006E5FB0">
          <w:rPr>
            <w:lang w:eastAsia="de-DE"/>
          </w:rPr>
          <w:delText>;</w:delText>
        </w:r>
      </w:del>
    </w:p>
    <w:p w14:paraId="44696083" w14:textId="77777777" w:rsidR="00D43242" w:rsidRDefault="00D43242" w:rsidP="00D43242">
      <w:pPr>
        <w:pStyle w:val="BodyText"/>
        <w:numPr>
          <w:ilvl w:val="0"/>
          <w:numId w:val="48"/>
        </w:numPr>
        <w:spacing w:line="240" w:lineRule="auto"/>
        <w:jc w:val="both"/>
        <w:rPr>
          <w:lang w:eastAsia="de-DE"/>
        </w:rPr>
      </w:pPr>
      <w:r>
        <w:rPr>
          <w:lang w:eastAsia="de-DE"/>
        </w:rPr>
        <w:t>Underwater operations</w:t>
      </w:r>
      <w:del w:id="436" w:author="Peter Dam" w:date="2018-10-24T12:08:00Z">
        <w:r w:rsidDel="006E5FB0">
          <w:rPr>
            <w:lang w:eastAsia="de-DE"/>
          </w:rPr>
          <w:delText>;</w:delText>
        </w:r>
      </w:del>
    </w:p>
    <w:p w14:paraId="19A853DD" w14:textId="77777777" w:rsidR="00D43242" w:rsidRDefault="00D43242" w:rsidP="00D43242">
      <w:pPr>
        <w:pStyle w:val="BodyText"/>
        <w:numPr>
          <w:ilvl w:val="0"/>
          <w:numId w:val="48"/>
        </w:numPr>
        <w:spacing w:line="240" w:lineRule="auto"/>
        <w:jc w:val="both"/>
        <w:rPr>
          <w:lang w:eastAsia="de-DE"/>
        </w:rPr>
      </w:pPr>
      <w:r>
        <w:rPr>
          <w:lang w:eastAsia="de-DE"/>
        </w:rPr>
        <w:t>Enhance navigational safety during military operations (e.g. no sail zones during minesweeping, target exercises)</w:t>
      </w:r>
      <w:del w:id="437" w:author="Peter Dam" w:date="2018-10-24T12:08:00Z">
        <w:r w:rsidDel="006E5FB0">
          <w:rPr>
            <w:lang w:eastAsia="de-DE"/>
          </w:rPr>
          <w:delText>;</w:delText>
        </w:r>
      </w:del>
    </w:p>
    <w:p w14:paraId="69A609B1" w14:textId="77777777" w:rsidR="00D43242" w:rsidRPr="00BB0729" w:rsidRDefault="00D43242" w:rsidP="00D43242">
      <w:pPr>
        <w:pStyle w:val="BodyText"/>
        <w:numPr>
          <w:ilvl w:val="0"/>
          <w:numId w:val="48"/>
        </w:numPr>
        <w:spacing w:line="240" w:lineRule="auto"/>
        <w:jc w:val="both"/>
        <w:rPr>
          <w:rFonts w:eastAsia="Calibri"/>
          <w:lang w:eastAsia="de-DE"/>
        </w:rPr>
      </w:pPr>
      <w:r>
        <w:rPr>
          <w:lang w:eastAsia="de-DE"/>
        </w:rPr>
        <w:t>Identifying end of drifting lines (e.g. seismic survey lines and long fishing lines)</w:t>
      </w:r>
      <w:del w:id="438" w:author="Peter Dam" w:date="2018-10-24T12:08:00Z">
        <w:r w:rsidDel="006E5FB0">
          <w:rPr>
            <w:lang w:eastAsia="de-DE"/>
          </w:rPr>
          <w:delText>;</w:delText>
        </w:r>
      </w:del>
    </w:p>
    <w:p w14:paraId="21CEC549" w14:textId="77777777" w:rsidR="00D43242" w:rsidRPr="00BE25DE" w:rsidRDefault="00D43242" w:rsidP="00D43242">
      <w:pPr>
        <w:pStyle w:val="BodyText"/>
        <w:numPr>
          <w:ilvl w:val="0"/>
          <w:numId w:val="48"/>
        </w:numPr>
        <w:spacing w:line="240" w:lineRule="auto"/>
        <w:jc w:val="both"/>
        <w:rPr>
          <w:lang w:eastAsia="de-DE"/>
        </w:rPr>
      </w:pPr>
      <w:r>
        <w:rPr>
          <w:rFonts w:eastAsiaTheme="minorEastAsia" w:hint="eastAsia"/>
          <w:lang w:eastAsia="ko-KR"/>
        </w:rPr>
        <w:t>Towed and deployed applications (</w:t>
      </w:r>
      <w:proofErr w:type="spellStart"/>
      <w:r>
        <w:rPr>
          <w:rFonts w:eastAsiaTheme="minorEastAsia"/>
          <w:lang w:eastAsia="ko-KR"/>
        </w:rPr>
        <w:t>eg.</w:t>
      </w:r>
      <w:proofErr w:type="spellEnd"/>
      <w:r>
        <w:rPr>
          <w:rFonts w:eastAsiaTheme="minorEastAsia"/>
          <w:lang w:eastAsia="ko-KR"/>
        </w:rPr>
        <w:t xml:space="preserve"> c</w:t>
      </w:r>
      <w:r>
        <w:rPr>
          <w:rFonts w:eastAsiaTheme="minorEastAsia" w:hint="eastAsia"/>
          <w:lang w:eastAsia="ko-KR"/>
        </w:rPr>
        <w:t>able laying</w:t>
      </w:r>
      <w:r>
        <w:rPr>
          <w:rFonts w:eastAsiaTheme="minorEastAsia"/>
          <w:lang w:eastAsia="ko-KR"/>
        </w:rPr>
        <w:t>)</w:t>
      </w:r>
      <w:del w:id="439" w:author="Peter Dam" w:date="2018-10-24T12:08:00Z">
        <w:r w:rsidDel="006E5FB0">
          <w:rPr>
            <w:rFonts w:eastAsiaTheme="minorEastAsia"/>
            <w:lang w:eastAsia="ko-KR"/>
          </w:rPr>
          <w:delText>;</w:delText>
        </w:r>
      </w:del>
      <w:ins w:id="440" w:author="Trevor Harris" w:date="2019-02-14T08:34:00Z">
        <w:r w:rsidR="0003226E">
          <w:rPr>
            <w:rFonts w:eastAsiaTheme="minorEastAsia"/>
            <w:lang w:eastAsia="ko-KR"/>
          </w:rPr>
          <w:t xml:space="preserve"> (The use of </w:t>
        </w:r>
        <w:proofErr w:type="spellStart"/>
        <w:r w:rsidR="0003226E">
          <w:rPr>
            <w:rFonts w:eastAsiaTheme="minorEastAsia"/>
            <w:lang w:eastAsia="ko-KR"/>
          </w:rPr>
          <w:t>MAtoN</w:t>
        </w:r>
        <w:proofErr w:type="spellEnd"/>
        <w:r w:rsidR="0003226E">
          <w:rPr>
            <w:rFonts w:eastAsiaTheme="minorEastAsia"/>
            <w:lang w:eastAsia="ko-KR"/>
          </w:rPr>
          <w:t xml:space="preserve"> for this purpose does not remove the necessity to comply</w:t>
        </w:r>
      </w:ins>
      <w:ins w:id="441" w:author="Trevor Harris" w:date="2019-02-14T08:35:00Z">
        <w:r w:rsidR="0003226E">
          <w:rPr>
            <w:rFonts w:eastAsiaTheme="minorEastAsia"/>
            <w:lang w:eastAsia="ko-KR"/>
          </w:rPr>
          <w:t xml:space="preserve"> with any provision directed by </w:t>
        </w:r>
      </w:ins>
      <w:ins w:id="442" w:author="Trevor Harris" w:date="2019-02-14T08:37:00Z">
        <w:r w:rsidR="0003226E">
          <w:rPr>
            <w:rFonts w:eastAsiaTheme="minorEastAsia"/>
            <w:lang w:eastAsia="ko-KR"/>
          </w:rPr>
          <w:t xml:space="preserve">Part C of </w:t>
        </w:r>
      </w:ins>
      <w:ins w:id="443" w:author="Trevor Harris" w:date="2019-02-14T08:35:00Z">
        <w:r w:rsidR="0003226E">
          <w:rPr>
            <w:rFonts w:eastAsiaTheme="minorEastAsia"/>
            <w:lang w:eastAsia="ko-KR"/>
          </w:rPr>
          <w:t xml:space="preserve">the </w:t>
        </w:r>
        <w:commentRangeStart w:id="444"/>
        <w:r w:rsidR="0003226E">
          <w:rPr>
            <w:rFonts w:eastAsiaTheme="minorEastAsia"/>
            <w:lang w:eastAsia="ko-KR"/>
          </w:rPr>
          <w:t>ColRegs</w:t>
        </w:r>
      </w:ins>
      <w:commentRangeEnd w:id="444"/>
      <w:ins w:id="445" w:author="Trevor Harris" w:date="2019-02-14T08:38:00Z">
        <w:r w:rsidR="0003226E">
          <w:rPr>
            <w:rStyle w:val="CommentReference"/>
          </w:rPr>
          <w:commentReference w:id="444"/>
        </w:r>
      </w:ins>
      <w:ins w:id="446" w:author="Trevor Harris" w:date="2019-02-14T08:35:00Z">
        <w:r w:rsidR="0003226E">
          <w:rPr>
            <w:rFonts w:eastAsiaTheme="minorEastAsia"/>
            <w:lang w:eastAsia="ko-KR"/>
          </w:rPr>
          <w:t>)</w:t>
        </w:r>
      </w:ins>
    </w:p>
    <w:p w14:paraId="14735046" w14:textId="77777777" w:rsidR="00D43242" w:rsidRDefault="00D43242" w:rsidP="00D43242">
      <w:pPr>
        <w:pStyle w:val="BodyText"/>
        <w:numPr>
          <w:ilvl w:val="0"/>
          <w:numId w:val="48"/>
        </w:numPr>
        <w:spacing w:line="240" w:lineRule="auto"/>
        <w:jc w:val="both"/>
        <w:rPr>
          <w:lang w:eastAsia="de-DE"/>
        </w:rPr>
      </w:pPr>
      <w:r>
        <w:rPr>
          <w:rFonts w:eastAsiaTheme="minorEastAsia"/>
          <w:lang w:eastAsia="ko-KR"/>
        </w:rPr>
        <w:t>Pollution contain</w:t>
      </w:r>
      <w:ins w:id="447" w:author="Judson, Grant" w:date="2019-01-22T15:00:00Z">
        <w:r w:rsidR="00CC2285">
          <w:rPr>
            <w:rFonts w:eastAsiaTheme="minorEastAsia"/>
            <w:lang w:eastAsia="ko-KR"/>
          </w:rPr>
          <w:t>ment</w:t>
        </w:r>
      </w:ins>
      <w:del w:id="448" w:author="Judson, Grant" w:date="2019-01-22T15:00:00Z">
        <w:r w:rsidDel="00CC2285">
          <w:rPr>
            <w:rFonts w:eastAsiaTheme="minorEastAsia"/>
            <w:lang w:eastAsia="ko-KR"/>
          </w:rPr>
          <w:delText>ing</w:delText>
        </w:r>
      </w:del>
      <w:r>
        <w:rPr>
          <w:rFonts w:eastAsiaTheme="minorEastAsia"/>
          <w:lang w:eastAsia="ko-KR"/>
        </w:rPr>
        <w:t xml:space="preserve"> and </w:t>
      </w:r>
      <w:del w:id="449" w:author="Judson, Grant" w:date="2019-01-22T15:00:00Z">
        <w:r w:rsidDel="00CC2285">
          <w:rPr>
            <w:rFonts w:eastAsiaTheme="minorEastAsia"/>
            <w:lang w:eastAsia="ko-KR"/>
          </w:rPr>
          <w:delText>retrieval</w:delText>
        </w:r>
      </w:del>
      <w:ins w:id="450" w:author="Judson, Grant" w:date="2019-01-22T15:00:00Z">
        <w:r w:rsidR="00CC2285">
          <w:rPr>
            <w:rFonts w:eastAsiaTheme="minorEastAsia"/>
            <w:lang w:eastAsia="ko-KR"/>
          </w:rPr>
          <w:t>clean up</w:t>
        </w:r>
      </w:ins>
      <w:del w:id="451" w:author="Peter Dam" w:date="2018-10-24T12:08:00Z">
        <w:r w:rsidDel="006E5FB0">
          <w:rPr>
            <w:rFonts w:eastAsiaTheme="minorEastAsia"/>
            <w:lang w:eastAsia="ko-KR"/>
          </w:rPr>
          <w:delText>;</w:delText>
        </w:r>
      </w:del>
    </w:p>
    <w:p w14:paraId="26DB3D3C" w14:textId="77777777" w:rsidR="00D43242" w:rsidRDefault="00D43242" w:rsidP="00D43242">
      <w:pPr>
        <w:pStyle w:val="BodyText"/>
        <w:numPr>
          <w:ilvl w:val="0"/>
          <w:numId w:val="48"/>
        </w:numPr>
        <w:spacing w:line="240" w:lineRule="auto"/>
        <w:jc w:val="both"/>
        <w:rPr>
          <w:ins w:id="452" w:author="Judson, Grant" w:date="2019-01-22T15:00:00Z"/>
          <w:lang w:eastAsia="de-DE"/>
        </w:rPr>
      </w:pPr>
      <w:r w:rsidRPr="008A728E">
        <w:rPr>
          <w:lang w:eastAsia="de-DE"/>
        </w:rPr>
        <w:t>Search &amp; Rescue applications</w:t>
      </w:r>
      <w:del w:id="453" w:author="Peter Dam" w:date="2018-10-24T12:08:00Z">
        <w:r w:rsidDel="006E5FB0">
          <w:rPr>
            <w:lang w:eastAsia="de-DE"/>
          </w:rPr>
          <w:delText>;</w:delText>
        </w:r>
      </w:del>
      <w:r w:rsidRPr="008A728E">
        <w:rPr>
          <w:lang w:eastAsia="de-DE"/>
        </w:rPr>
        <w:t xml:space="preserve"> </w:t>
      </w:r>
    </w:p>
    <w:p w14:paraId="43C8FC4A" w14:textId="77777777" w:rsidR="00CC2285" w:rsidRPr="008A728E" w:rsidRDefault="00CC2285" w:rsidP="00D43242">
      <w:pPr>
        <w:pStyle w:val="BodyText"/>
        <w:numPr>
          <w:ilvl w:val="0"/>
          <w:numId w:val="48"/>
        </w:numPr>
        <w:spacing w:line="240" w:lineRule="auto"/>
        <w:jc w:val="both"/>
        <w:rPr>
          <w:lang w:eastAsia="de-DE"/>
        </w:rPr>
      </w:pPr>
      <w:ins w:id="454" w:author="Judson, Grant" w:date="2019-01-22T15:00:00Z">
        <w:r>
          <w:rPr>
            <w:lang w:eastAsia="de-DE"/>
          </w:rPr>
          <w:t>Small unmanned systems</w:t>
        </w:r>
      </w:ins>
      <w:ins w:id="455" w:author="Judson, Grant" w:date="2019-01-22T15:01:00Z">
        <w:r>
          <w:rPr>
            <w:lang w:eastAsia="de-DE"/>
          </w:rPr>
          <w:t xml:space="preserve"> and equipment</w:t>
        </w:r>
      </w:ins>
    </w:p>
    <w:p w14:paraId="10838664" w14:textId="77777777" w:rsidR="00D43242" w:rsidRDefault="00D43242" w:rsidP="00D43242">
      <w:pPr>
        <w:pStyle w:val="BodyText"/>
        <w:numPr>
          <w:ilvl w:val="0"/>
          <w:numId w:val="48"/>
        </w:numPr>
        <w:spacing w:line="240" w:lineRule="auto"/>
        <w:jc w:val="both"/>
        <w:rPr>
          <w:rFonts w:eastAsia="Calibri"/>
          <w:lang w:eastAsia="de-DE"/>
        </w:rPr>
      </w:pPr>
      <w:r>
        <w:rPr>
          <w:lang w:eastAsia="de-DE"/>
        </w:rPr>
        <w:t>Special events (</w:t>
      </w:r>
      <w:proofErr w:type="spellStart"/>
      <w:r>
        <w:rPr>
          <w:lang w:eastAsia="de-DE"/>
        </w:rPr>
        <w:t>eg.</w:t>
      </w:r>
      <w:proofErr w:type="spellEnd"/>
      <w:r>
        <w:rPr>
          <w:lang w:eastAsia="de-DE"/>
        </w:rPr>
        <w:t xml:space="preserve"> channel swimming).</w:t>
      </w:r>
    </w:p>
    <w:p w14:paraId="20C76633" w14:textId="77777777" w:rsidR="00D43242" w:rsidRPr="00D43242" w:rsidRDefault="00D43242" w:rsidP="00D43242">
      <w:pPr>
        <w:pStyle w:val="BodyText"/>
      </w:pPr>
    </w:p>
    <w:p w14:paraId="1CA86B07" w14:textId="77777777" w:rsidR="00CC2285" w:rsidRPr="00D43242" w:rsidRDefault="00096D58" w:rsidP="00CC2285">
      <w:pPr>
        <w:pStyle w:val="BodyText"/>
        <w:rPr>
          <w:ins w:id="456" w:author="Judson, Grant" w:date="2019-01-22T14:59:00Z"/>
        </w:rPr>
      </w:pPr>
      <w:ins w:id="457" w:author="Judson, Grant" w:date="2019-01-31T11:10:00Z">
        <w:r>
          <w:t xml:space="preserve">An AIS device fitted to a </w:t>
        </w:r>
        <w:proofErr w:type="spellStart"/>
        <w:r>
          <w:t>MAtoN</w:t>
        </w:r>
        <w:proofErr w:type="spellEnd"/>
        <w:r>
          <w:t xml:space="preserve"> </w:t>
        </w:r>
      </w:ins>
      <w:ins w:id="458" w:author="Judson, Grant" w:date="2019-01-31T11:11:00Z">
        <w:r>
          <w:t xml:space="preserve">is </w:t>
        </w:r>
      </w:ins>
      <w:ins w:id="459" w:author="Judson, Grant" w:date="2019-01-31T11:08:00Z">
        <w:r>
          <w:t>classified as</w:t>
        </w:r>
      </w:ins>
      <w:ins w:id="460" w:author="Judson, Grant" w:date="2019-01-31T11:07:00Z">
        <w:r>
          <w:t xml:space="preserve"> a Group A Autonomous Marine </w:t>
        </w:r>
      </w:ins>
      <w:ins w:id="461" w:author="Judson, Grant" w:date="2019-01-31T11:08:00Z">
        <w:r>
          <w:t xml:space="preserve">Radio </w:t>
        </w:r>
        <w:proofErr w:type="gramStart"/>
        <w:r>
          <w:t>Device</w:t>
        </w:r>
      </w:ins>
      <w:ins w:id="462" w:author="Judson, Grant" w:date="2019-01-31T11:10:00Z">
        <w:r>
          <w:t>(</w:t>
        </w:r>
        <w:commentRangeStart w:id="463"/>
        <w:proofErr w:type="gramEnd"/>
        <w:r>
          <w:t>AMRD</w:t>
        </w:r>
      </w:ins>
      <w:commentRangeEnd w:id="463"/>
      <w:ins w:id="464" w:author="Judson, Grant" w:date="2019-01-31T11:11:00Z">
        <w:r>
          <w:rPr>
            <w:rStyle w:val="CommentReference"/>
          </w:rPr>
          <w:commentReference w:id="463"/>
        </w:r>
      </w:ins>
      <w:ins w:id="465" w:author="Judson, Grant" w:date="2019-01-31T11:10:00Z">
        <w:r>
          <w:t>)</w:t>
        </w:r>
      </w:ins>
      <w:ins w:id="466" w:author="Judson, Grant" w:date="2019-01-31T11:11:00Z">
        <w:r>
          <w:t xml:space="preserve">. </w:t>
        </w:r>
      </w:ins>
      <w:ins w:id="467" w:author="Alimchandani, Mahesh" w:date="2019-01-30T14:54:00Z">
        <w:del w:id="468" w:author="Judson, Grant" w:date="2019-01-31T11:07:00Z">
          <w:r w:rsidR="006F2E01" w:rsidDel="00096D58">
            <w:delText xml:space="preserve">….a line or two to state what they are will help.  Then say that they are </w:delText>
          </w:r>
        </w:del>
      </w:ins>
    </w:p>
    <w:p w14:paraId="041E9D60" w14:textId="77777777" w:rsidR="001A4D47" w:rsidRPr="000D47AF" w:rsidDel="00CC2285" w:rsidRDefault="001A4D47" w:rsidP="000D47AF">
      <w:pPr>
        <w:pStyle w:val="BodyText"/>
        <w:rPr>
          <w:del w:id="469" w:author="Judson, Grant" w:date="2019-01-22T15:02:00Z"/>
        </w:rPr>
      </w:pPr>
    </w:p>
    <w:p w14:paraId="25881756" w14:textId="77777777" w:rsidR="00845A44" w:rsidRPr="00993B7D" w:rsidRDefault="00845A44" w:rsidP="00845A44">
      <w:pPr>
        <w:pStyle w:val="Heading1"/>
        <w:keepLines w:val="0"/>
        <w:tabs>
          <w:tab w:val="clear" w:pos="0"/>
          <w:tab w:val="left" w:pos="567"/>
        </w:tabs>
        <w:spacing w:after="240" w:line="240" w:lineRule="auto"/>
        <w:ind w:left="567" w:hanging="567"/>
      </w:pPr>
      <w:bookmarkStart w:id="470" w:name="_Toc528163920"/>
      <w:commentRangeStart w:id="471"/>
      <w:r>
        <w:t>Type</w:t>
      </w:r>
      <w:r w:rsidRPr="00993B7D">
        <w:t xml:space="preserve"> </w:t>
      </w:r>
      <w:r>
        <w:t>of mobile a</w:t>
      </w:r>
      <w:r w:rsidR="009F1370">
        <w:t>to</w:t>
      </w:r>
      <w:r>
        <w:t>n</w:t>
      </w:r>
      <w:bookmarkEnd w:id="272"/>
      <w:commentRangeEnd w:id="471"/>
      <w:r w:rsidR="000D154A">
        <w:rPr>
          <w:rStyle w:val="CommentReference"/>
          <w:rFonts w:asciiTheme="minorHAnsi" w:eastAsiaTheme="minorHAnsi" w:hAnsiTheme="minorHAnsi" w:cstheme="minorBidi"/>
          <w:b w:val="0"/>
          <w:bCs w:val="0"/>
          <w:caps w:val="0"/>
          <w:color w:val="auto"/>
        </w:rPr>
        <w:commentReference w:id="471"/>
      </w:r>
      <w:bookmarkEnd w:id="470"/>
    </w:p>
    <w:p w14:paraId="70F3FF34" w14:textId="77777777" w:rsidR="005A67A4" w:rsidRPr="00196CEF" w:rsidRDefault="005A67A4" w:rsidP="005A67A4">
      <w:pPr>
        <w:rPr>
          <w:ins w:id="473" w:author="Peter Dam" w:date="2018-10-24T12:33:00Z"/>
          <w:rFonts w:ascii="Arial" w:hAnsi="Arial" w:cs="Arial"/>
          <w:sz w:val="22"/>
          <w:lang w:val="en-AU"/>
          <w:rPrChange w:id="474" w:author="Judson, Grant" w:date="2019-01-22T15:05:00Z">
            <w:rPr>
              <w:ins w:id="475" w:author="Peter Dam" w:date="2018-10-24T12:33:00Z"/>
              <w:rFonts w:ascii="Arial" w:hAnsi="Arial" w:cs="Arial"/>
              <w:lang w:val="en-AU"/>
            </w:rPr>
          </w:rPrChange>
        </w:rPr>
      </w:pPr>
      <w:proofErr w:type="spellStart"/>
      <w:ins w:id="476" w:author="Peter Dam" w:date="2018-10-24T12:33:00Z">
        <w:r w:rsidRPr="00196CEF">
          <w:rPr>
            <w:sz w:val="22"/>
            <w:lang w:val="en-AU" w:eastAsia="de-DE"/>
            <w:rPrChange w:id="477" w:author="Judson, Grant" w:date="2019-01-22T15:05:00Z">
              <w:rPr>
                <w:lang w:val="en-AU" w:eastAsia="de-DE"/>
              </w:rPr>
            </w:rPrChange>
          </w:rPr>
          <w:t>MAtoN</w:t>
        </w:r>
        <w:proofErr w:type="spellEnd"/>
        <w:r w:rsidRPr="00196CEF">
          <w:rPr>
            <w:sz w:val="22"/>
            <w:lang w:val="en-AU" w:eastAsia="de-DE"/>
            <w:rPrChange w:id="478" w:author="Judson, Grant" w:date="2019-01-22T15:05:00Z">
              <w:rPr>
                <w:lang w:val="en-AU" w:eastAsia="de-DE"/>
              </w:rPr>
            </w:rPrChange>
          </w:rPr>
          <w:t xml:space="preserve"> can be either physical or virtual. </w:t>
        </w:r>
      </w:ins>
      <w:ins w:id="479" w:author="Judson, Grant" w:date="2019-01-31T11:39:00Z">
        <w:r w:rsidR="002C04EF" w:rsidRPr="00EE543F">
          <w:rPr>
            <w:rFonts w:asciiTheme="majorHAnsi" w:hAnsiTheme="majorHAnsi" w:cstheme="majorHAnsi"/>
            <w:color w:val="252525"/>
            <w:sz w:val="22"/>
            <w:shd w:val="clear" w:color="auto" w:fill="FFFFFF"/>
          </w:rPr>
          <w:t>Competent Authority (</w:t>
        </w:r>
        <w:proofErr w:type="spellStart"/>
        <w:r w:rsidR="002C04EF" w:rsidRPr="00EE543F">
          <w:rPr>
            <w:rStyle w:val="mw-lingo-tooltip-abbr"/>
            <w:rFonts w:asciiTheme="majorHAnsi" w:hAnsiTheme="majorHAnsi" w:cstheme="majorHAnsi"/>
            <w:color w:val="252525"/>
            <w:sz w:val="22"/>
            <w:shd w:val="clear" w:color="auto" w:fill="FFFFFF"/>
          </w:rPr>
          <w:t>AtoN</w:t>
        </w:r>
        <w:proofErr w:type="spellEnd"/>
        <w:r w:rsidR="002C04EF" w:rsidRPr="00EE543F">
          <w:rPr>
            <w:rFonts w:asciiTheme="majorHAnsi" w:hAnsiTheme="majorHAnsi" w:cstheme="majorHAnsi"/>
            <w:color w:val="252525"/>
            <w:sz w:val="22"/>
            <w:shd w:val="clear" w:color="auto" w:fill="FFFFFF"/>
          </w:rPr>
          <w:t>)</w:t>
        </w:r>
        <w:r w:rsidR="002C04EF">
          <w:rPr>
            <w:rFonts w:asciiTheme="majorHAnsi" w:hAnsiTheme="majorHAnsi" w:cstheme="majorHAnsi"/>
            <w:color w:val="252525"/>
            <w:sz w:val="22"/>
            <w:shd w:val="clear" w:color="auto" w:fill="FFFFFF"/>
          </w:rPr>
          <w:t xml:space="preserve"> </w:t>
        </w:r>
      </w:ins>
      <w:ins w:id="480" w:author="Peter Dam" w:date="2018-10-24T12:33:00Z">
        <w:del w:id="481" w:author="Judson, Grant" w:date="2019-01-31T11:39:00Z">
          <w:r w:rsidRPr="00196CEF" w:rsidDel="002C04EF">
            <w:rPr>
              <w:sz w:val="22"/>
              <w:lang w:val="en-AU" w:eastAsia="de-DE"/>
              <w:rPrChange w:id="482" w:author="Judson, Grant" w:date="2019-01-22T15:05:00Z">
                <w:rPr>
                  <w:lang w:val="en-AU" w:eastAsia="de-DE"/>
                </w:rPr>
              </w:rPrChange>
            </w:rPr>
            <w:delText>Competent</w:delText>
          </w:r>
        </w:del>
      </w:ins>
      <w:ins w:id="483" w:author="Alimchandani, Mahesh" w:date="2019-01-30T14:54:00Z">
        <w:del w:id="484" w:author="Judson, Grant" w:date="2019-01-31T11:39:00Z">
          <w:r w:rsidR="006F2E01" w:rsidDel="002C04EF">
            <w:rPr>
              <w:sz w:val="22"/>
              <w:lang w:val="en-AU" w:eastAsia="de-DE"/>
            </w:rPr>
            <w:delText xml:space="preserve">Aids </w:delText>
          </w:r>
        </w:del>
      </w:ins>
      <w:ins w:id="485" w:author="Alimchandani, Mahesh" w:date="2019-01-30T14:55:00Z">
        <w:del w:id="486" w:author="Judson, Grant" w:date="2019-01-31T11:39:00Z">
          <w:r w:rsidR="006F2E01" w:rsidDel="002C04EF">
            <w:rPr>
              <w:sz w:val="22"/>
              <w:lang w:val="en-AU" w:eastAsia="de-DE"/>
            </w:rPr>
            <w:delText>to</w:delText>
          </w:r>
        </w:del>
      </w:ins>
      <w:ins w:id="487" w:author="Alimchandani, Mahesh" w:date="2019-01-30T14:54:00Z">
        <w:del w:id="488" w:author="Judson, Grant" w:date="2019-01-31T11:39:00Z">
          <w:r w:rsidR="006F2E01" w:rsidDel="002C04EF">
            <w:rPr>
              <w:sz w:val="22"/>
              <w:lang w:val="en-AU" w:eastAsia="de-DE"/>
            </w:rPr>
            <w:delText xml:space="preserve"> navigation </w:delText>
          </w:r>
        </w:del>
      </w:ins>
      <w:ins w:id="489" w:author="Peter Dam" w:date="2018-10-24T12:33:00Z">
        <w:del w:id="490" w:author="Judson, Grant" w:date="2019-01-31T11:36:00Z">
          <w:r w:rsidRPr="00196CEF" w:rsidDel="002C04EF">
            <w:rPr>
              <w:sz w:val="22"/>
              <w:lang w:val="en-AU" w:eastAsia="de-DE"/>
              <w:rPrChange w:id="491" w:author="Judson, Grant" w:date="2019-01-22T15:05:00Z">
                <w:rPr>
                  <w:lang w:val="en-AU" w:eastAsia="de-DE"/>
                </w:rPr>
              </w:rPrChange>
            </w:rPr>
            <w:delText xml:space="preserve"> </w:delText>
          </w:r>
        </w:del>
        <w:del w:id="492" w:author="Judson, Grant" w:date="2019-01-31T11:39:00Z">
          <w:r w:rsidRPr="00196CEF" w:rsidDel="002C04EF">
            <w:rPr>
              <w:sz w:val="22"/>
              <w:lang w:val="en-AU" w:eastAsia="de-DE"/>
              <w:rPrChange w:id="493" w:author="Judson, Grant" w:date="2019-01-22T15:05:00Z">
                <w:rPr>
                  <w:lang w:val="en-AU" w:eastAsia="de-DE"/>
                </w:rPr>
              </w:rPrChange>
            </w:rPr>
            <w:delText xml:space="preserve">authorities </w:delText>
          </w:r>
        </w:del>
        <w:r w:rsidRPr="00196CEF">
          <w:rPr>
            <w:sz w:val="22"/>
            <w:lang w:val="en-AU" w:eastAsia="de-DE"/>
            <w:rPrChange w:id="494" w:author="Judson, Grant" w:date="2019-01-22T15:05:00Z">
              <w:rPr>
                <w:lang w:val="en-AU" w:eastAsia="de-DE"/>
              </w:rPr>
            </w:rPrChange>
          </w:rPr>
          <w:t xml:space="preserve">should </w:t>
        </w:r>
      </w:ins>
      <w:ins w:id="495" w:author="Judson, Grant" w:date="2019-01-22T15:05:00Z">
        <w:r w:rsidR="00196CEF">
          <w:rPr>
            <w:sz w:val="22"/>
            <w:lang w:val="en-AU" w:eastAsia="de-DE"/>
          </w:rPr>
          <w:t xml:space="preserve">consider the most appropriate </w:t>
        </w:r>
      </w:ins>
      <w:ins w:id="496" w:author="Judson, Grant" w:date="2019-01-22T15:06:00Z">
        <w:r w:rsidR="00196CEF">
          <w:rPr>
            <w:sz w:val="22"/>
            <w:lang w:val="en-AU" w:eastAsia="de-DE"/>
          </w:rPr>
          <w:t xml:space="preserve">type of </w:t>
        </w:r>
      </w:ins>
      <w:proofErr w:type="spellStart"/>
      <w:ins w:id="497" w:author="Judson, Grant" w:date="2019-01-22T15:05:00Z">
        <w:r w:rsidR="00196CEF">
          <w:rPr>
            <w:sz w:val="22"/>
            <w:lang w:val="en-AU" w:eastAsia="de-DE"/>
          </w:rPr>
          <w:t>MAtoN</w:t>
        </w:r>
        <w:proofErr w:type="spellEnd"/>
        <w:r w:rsidR="00196CEF">
          <w:rPr>
            <w:sz w:val="22"/>
            <w:lang w:val="en-AU" w:eastAsia="de-DE"/>
          </w:rPr>
          <w:t xml:space="preserve"> </w:t>
        </w:r>
      </w:ins>
      <w:ins w:id="498" w:author="Judson, Grant" w:date="2019-01-22T15:06:00Z">
        <w:r w:rsidR="00196CEF">
          <w:rPr>
            <w:sz w:val="22"/>
            <w:lang w:val="en-AU" w:eastAsia="de-DE"/>
          </w:rPr>
          <w:t xml:space="preserve">to use for a particular scenario </w:t>
        </w:r>
      </w:ins>
      <w:ins w:id="499" w:author="Peter Dam" w:date="2018-10-24T12:33:00Z">
        <w:del w:id="500" w:author="Judson, Grant" w:date="2019-01-22T15:06:00Z">
          <w:r w:rsidRPr="00196CEF" w:rsidDel="00196CEF">
            <w:rPr>
              <w:sz w:val="22"/>
              <w:lang w:val="en-AU" w:eastAsia="de-DE"/>
              <w:rPrChange w:id="501" w:author="Judson, Grant" w:date="2019-01-22T15:05:00Z">
                <w:rPr>
                  <w:lang w:val="en-AU" w:eastAsia="de-DE"/>
                </w:rPr>
              </w:rPrChange>
            </w:rPr>
            <w:delText xml:space="preserve">determine the most appropriate type of MAtoN for the application, </w:delText>
          </w:r>
        </w:del>
        <w:r w:rsidRPr="00196CEF">
          <w:rPr>
            <w:sz w:val="22"/>
            <w:lang w:val="en-AU" w:eastAsia="de-DE"/>
            <w:rPrChange w:id="502" w:author="Judson, Grant" w:date="2019-01-22T15:05:00Z">
              <w:rPr>
                <w:lang w:val="en-AU" w:eastAsia="de-DE"/>
              </w:rPr>
            </w:rPrChange>
          </w:rPr>
          <w:t>based on</w:t>
        </w:r>
      </w:ins>
      <w:ins w:id="503" w:author="Judson, Grant" w:date="2019-01-31T11:12:00Z">
        <w:r w:rsidR="00096D58">
          <w:rPr>
            <w:sz w:val="22"/>
            <w:lang w:val="en-AU" w:eastAsia="de-DE"/>
          </w:rPr>
          <w:t xml:space="preserve"> a</w:t>
        </w:r>
      </w:ins>
      <w:ins w:id="504" w:author="Peter Dam" w:date="2018-10-24T12:33:00Z">
        <w:r w:rsidRPr="00196CEF">
          <w:rPr>
            <w:sz w:val="22"/>
            <w:lang w:val="en-AU" w:eastAsia="de-DE"/>
            <w:rPrChange w:id="505" w:author="Judson, Grant" w:date="2019-01-22T15:05:00Z">
              <w:rPr>
                <w:lang w:val="en-AU" w:eastAsia="de-DE"/>
              </w:rPr>
            </w:rPrChange>
          </w:rPr>
          <w:t xml:space="preserve"> </w:t>
        </w:r>
        <w:del w:id="506" w:author="Alimchandani, Mahesh" w:date="2019-01-30T14:55:00Z">
          <w:r w:rsidRPr="00196CEF" w:rsidDel="006F2E01">
            <w:rPr>
              <w:sz w:val="22"/>
              <w:lang w:val="en-AU" w:eastAsia="de-DE"/>
              <w:rPrChange w:id="507" w:author="Judson, Grant" w:date="2019-01-22T15:05:00Z">
                <w:rPr>
                  <w:lang w:val="en-AU" w:eastAsia="de-DE"/>
                </w:rPr>
              </w:rPrChange>
            </w:rPr>
            <w:delText xml:space="preserve">an ongoing </w:delText>
          </w:r>
        </w:del>
        <w:r w:rsidRPr="00196CEF">
          <w:rPr>
            <w:sz w:val="22"/>
            <w:lang w:val="en-AU" w:eastAsia="de-DE"/>
            <w:rPrChange w:id="508" w:author="Judson, Grant" w:date="2019-01-22T15:05:00Z">
              <w:rPr>
                <w:lang w:val="en-AU" w:eastAsia="de-DE"/>
              </w:rPr>
            </w:rPrChange>
          </w:rPr>
          <w:t>risk assessmen</w:t>
        </w:r>
      </w:ins>
      <w:ins w:id="509" w:author="Alimchandani, Mahesh" w:date="2019-01-30T14:55:00Z">
        <w:r w:rsidR="006F2E01">
          <w:rPr>
            <w:sz w:val="22"/>
            <w:lang w:val="en-AU" w:eastAsia="de-DE"/>
          </w:rPr>
          <w:t>t</w:t>
        </w:r>
      </w:ins>
      <w:ins w:id="510" w:author="Peter Dam" w:date="2018-10-24T12:33:00Z">
        <w:del w:id="511" w:author="Alimchandani, Mahesh" w:date="2019-01-30T14:55:00Z">
          <w:r w:rsidRPr="00196CEF" w:rsidDel="006F2E01">
            <w:rPr>
              <w:sz w:val="22"/>
              <w:lang w:val="en-AU" w:eastAsia="de-DE"/>
              <w:rPrChange w:id="512" w:author="Judson, Grant" w:date="2019-01-22T15:05:00Z">
                <w:rPr>
                  <w:lang w:val="en-AU" w:eastAsia="de-DE"/>
                </w:rPr>
              </w:rPrChange>
            </w:rPr>
            <w:delText>t process</w:delText>
          </w:r>
        </w:del>
        <w:r w:rsidRPr="00196CEF">
          <w:rPr>
            <w:sz w:val="22"/>
            <w:lang w:val="en-AU" w:eastAsia="de-DE"/>
            <w:rPrChange w:id="513" w:author="Judson, Grant" w:date="2019-01-22T15:05:00Z">
              <w:rPr>
                <w:lang w:val="en-AU" w:eastAsia="de-DE"/>
              </w:rPr>
            </w:rPrChange>
          </w:rPr>
          <w:t>.</w:t>
        </w:r>
      </w:ins>
    </w:p>
    <w:p w14:paraId="5B925A3C" w14:textId="77777777" w:rsidR="00490CDE" w:rsidDel="005A67A4" w:rsidRDefault="00490CDE">
      <w:pPr>
        <w:pStyle w:val="Heading2"/>
        <w:rPr>
          <w:del w:id="514" w:author="Peter Dam" w:date="2018-10-24T12:33:00Z"/>
          <w:lang w:eastAsia="de-DE"/>
        </w:rPr>
        <w:pPrChange w:id="515" w:author="Judson, Grant" w:date="2019-01-24T10:29:00Z">
          <w:pPr>
            <w:pStyle w:val="BodyText"/>
            <w:jc w:val="both"/>
          </w:pPr>
        </w:pPrChange>
      </w:pPr>
      <w:del w:id="516" w:author="Peter Dam" w:date="2018-10-24T12:33:00Z">
        <w:r w:rsidDel="005A67A4">
          <w:rPr>
            <w:lang w:eastAsia="de-DE"/>
          </w:rPr>
          <w:lastRenderedPageBreak/>
          <w:delText xml:space="preserve">Types of MAtoN which could be used are </w:delText>
        </w:r>
        <w:r w:rsidRPr="00490CDE" w:rsidDel="005A67A4">
          <w:rPr>
            <w:lang w:eastAsia="de-DE"/>
          </w:rPr>
          <w:delText>physical or virtual</w:delText>
        </w:r>
        <w:r w:rsidR="00461893" w:rsidDel="005A67A4">
          <w:rPr>
            <w:lang w:eastAsia="de-DE"/>
          </w:rPr>
          <w:delText>. Choosing the correct type should be</w:delText>
        </w:r>
        <w:r w:rsidRPr="00490CDE" w:rsidDel="005A67A4">
          <w:rPr>
            <w:lang w:eastAsia="de-DE"/>
          </w:rPr>
          <w:delText xml:space="preserve"> based</w:delText>
        </w:r>
        <w:r w:rsidDel="005A67A4">
          <w:rPr>
            <w:lang w:eastAsia="de-DE"/>
          </w:rPr>
          <w:delText xml:space="preserve"> on risk assessment</w:delText>
        </w:r>
      </w:del>
      <w:del w:id="517" w:author="Peter Dam" w:date="2018-10-24T12:28:00Z">
        <w:r w:rsidR="00461893" w:rsidDel="005A67A4">
          <w:rPr>
            <w:lang w:eastAsia="de-DE"/>
          </w:rPr>
          <w:delText>,</w:delText>
        </w:r>
        <w:r w:rsidDel="005A67A4">
          <w:rPr>
            <w:lang w:eastAsia="de-DE"/>
          </w:rPr>
          <w:delText xml:space="preserve"> and </w:delText>
        </w:r>
      </w:del>
      <w:del w:id="518" w:author="Peter Dam" w:date="2018-10-24T12:33:00Z">
        <w:r w:rsidDel="005A67A4">
          <w:rPr>
            <w:lang w:eastAsia="de-DE"/>
          </w:rPr>
          <w:delText>depending on the task and the area involved. National Authorities should address or implement the best solution on a case by case scenario</w:delText>
        </w:r>
      </w:del>
      <w:del w:id="519" w:author="Peter Dam" w:date="2018-10-24T12:29:00Z">
        <w:r w:rsidDel="005A67A4">
          <w:rPr>
            <w:lang w:eastAsia="de-DE"/>
          </w:rPr>
          <w:delText>.</w:delText>
        </w:r>
      </w:del>
    </w:p>
    <w:p w14:paraId="189CA2D1" w14:textId="77777777" w:rsidR="00845A44" w:rsidRPr="00857D75" w:rsidRDefault="00845A44">
      <w:pPr>
        <w:pStyle w:val="Heading2"/>
        <w:rPr>
          <w:lang w:val="en-IE"/>
        </w:rPr>
      </w:pPr>
      <w:bookmarkStart w:id="520" w:name="_Toc496681973"/>
      <w:bookmarkStart w:id="521" w:name="_Toc496682140"/>
      <w:bookmarkStart w:id="522" w:name="_Toc449013353"/>
      <w:bookmarkStart w:id="523" w:name="_Toc528163921"/>
      <w:bookmarkEnd w:id="520"/>
      <w:bookmarkEnd w:id="521"/>
      <w:r w:rsidRPr="00857D75">
        <w:rPr>
          <w:lang w:val="en-IE"/>
        </w:rPr>
        <w:t xml:space="preserve">Physical </w:t>
      </w:r>
      <w:r w:rsidR="0051029F">
        <w:rPr>
          <w:lang w:val="en-IE"/>
        </w:rPr>
        <w:t>M</w:t>
      </w:r>
      <w:r w:rsidRPr="00857D75">
        <w:rPr>
          <w:lang w:val="en-IE"/>
        </w:rPr>
        <w:t>AtoN</w:t>
      </w:r>
      <w:bookmarkEnd w:id="522"/>
      <w:bookmarkEnd w:id="523"/>
    </w:p>
    <w:p w14:paraId="4C1ED86F" w14:textId="77777777" w:rsidR="00151CFA" w:rsidRDefault="00BC4CC8">
      <w:pPr>
        <w:autoSpaceDE w:val="0"/>
        <w:autoSpaceDN w:val="0"/>
        <w:adjustRightInd w:val="0"/>
        <w:rPr>
          <w:ins w:id="524" w:author="Judson, Grant" w:date="2019-01-22T15:15:00Z"/>
          <w:lang w:eastAsia="de-DE"/>
        </w:rPr>
        <w:pPrChange w:id="525" w:author="Peter Dam" w:date="2018-10-24T15:27:00Z">
          <w:pPr>
            <w:pStyle w:val="ListParagraph"/>
            <w:autoSpaceDE w:val="0"/>
            <w:autoSpaceDN w:val="0"/>
            <w:adjustRightInd w:val="0"/>
            <w:ind w:left="1428"/>
          </w:pPr>
        </w:pPrChange>
      </w:pPr>
      <w:ins w:id="526" w:author="Peter Dam" w:date="2018-10-24T12:58:00Z">
        <w:del w:id="527" w:author="Alimchandani, Mahesh" w:date="2019-01-30T14:56:00Z">
          <w:r w:rsidRPr="00196CEF" w:rsidDel="006F2E01">
            <w:rPr>
              <w:sz w:val="22"/>
              <w:lang w:eastAsia="de-DE"/>
              <w:rPrChange w:id="528" w:author="Judson, Grant" w:date="2019-01-22T15:05:00Z">
                <w:rPr>
                  <w:highlight w:val="yellow"/>
                  <w:lang w:eastAsia="de-DE"/>
                </w:rPr>
              </w:rPrChange>
            </w:rPr>
            <w:delText>A physical MAtoN</w:delText>
          </w:r>
        </w:del>
        <w:del w:id="529" w:author="Alimchandani, Mahesh" w:date="2019-01-30T14:55:00Z">
          <w:r w:rsidRPr="00196CEF" w:rsidDel="006F2E01">
            <w:rPr>
              <w:sz w:val="22"/>
              <w:lang w:eastAsia="de-DE"/>
              <w:rPrChange w:id="530" w:author="Judson, Grant" w:date="2019-01-22T15:05:00Z">
                <w:rPr>
                  <w:highlight w:val="yellow"/>
                  <w:lang w:eastAsia="de-DE"/>
                </w:rPr>
              </w:rPrChange>
            </w:rPr>
            <w:delText xml:space="preserve"> will </w:delText>
          </w:r>
          <w:r w:rsidR="003E46FE" w:rsidRPr="00196CEF" w:rsidDel="006F2E01">
            <w:rPr>
              <w:sz w:val="22"/>
              <w:lang w:eastAsia="de-DE"/>
            </w:rPr>
            <w:delText>u</w:delText>
          </w:r>
        </w:del>
      </w:ins>
      <w:ins w:id="531" w:author="Peter Dam" w:date="2018-10-24T13:02:00Z">
        <w:del w:id="532" w:author="Alimchandani, Mahesh" w:date="2019-01-30T14:55:00Z">
          <w:r w:rsidR="003E46FE" w:rsidRPr="00196CEF" w:rsidDel="006F2E01">
            <w:rPr>
              <w:sz w:val="22"/>
              <w:lang w:eastAsia="de-DE"/>
            </w:rPr>
            <w:delText>sually</w:delText>
          </w:r>
        </w:del>
      </w:ins>
      <w:ins w:id="533" w:author="Peter Dam" w:date="2018-10-24T12:58:00Z">
        <w:del w:id="534" w:author="Alimchandani, Mahesh" w:date="2019-01-30T14:55:00Z">
          <w:r w:rsidRPr="00196CEF" w:rsidDel="006F2E01">
            <w:rPr>
              <w:sz w:val="22"/>
              <w:lang w:eastAsia="de-DE"/>
              <w:rPrChange w:id="535" w:author="Judson, Grant" w:date="2019-01-22T15:05:00Z">
                <w:rPr>
                  <w:highlight w:val="yellow"/>
                  <w:lang w:eastAsia="de-DE"/>
                </w:rPr>
              </w:rPrChange>
            </w:rPr>
            <w:delText xml:space="preserve"> fit the description of a special mark with MAtoN specific characteristics</w:delText>
          </w:r>
        </w:del>
      </w:ins>
      <w:ins w:id="536" w:author="Judson, Grant" w:date="2019-01-22T15:14:00Z">
        <w:del w:id="537" w:author="Alimchandani, Mahesh" w:date="2019-01-30T14:55:00Z">
          <w:r w:rsidR="00196CEF" w:rsidDel="006F2E01">
            <w:rPr>
              <w:sz w:val="22"/>
              <w:lang w:eastAsia="de-DE"/>
            </w:rPr>
            <w:delText>, but stems from the purpose of a special mark</w:delText>
          </w:r>
        </w:del>
      </w:ins>
      <w:ins w:id="538" w:author="Peter Dam" w:date="2018-10-24T12:58:00Z">
        <w:del w:id="539" w:author="Judson, Grant" w:date="2019-01-22T15:14:00Z">
          <w:r w:rsidRPr="00196CEF" w:rsidDel="00196CEF">
            <w:rPr>
              <w:sz w:val="22"/>
              <w:lang w:eastAsia="de-DE"/>
              <w:rPrChange w:id="540" w:author="Judson, Grant" w:date="2019-01-22T15:05:00Z">
                <w:rPr>
                  <w:highlight w:val="yellow"/>
                  <w:lang w:eastAsia="de-DE"/>
                </w:rPr>
              </w:rPrChange>
            </w:rPr>
            <w:delText xml:space="preserve">. </w:delText>
          </w:r>
        </w:del>
        <w:r w:rsidRPr="00196CEF">
          <w:rPr>
            <w:sz w:val="22"/>
            <w:lang w:eastAsia="de-DE"/>
            <w:rPrChange w:id="541" w:author="Judson, Grant" w:date="2019-01-22T15:05:00Z">
              <w:rPr>
                <w:highlight w:val="yellow"/>
                <w:lang w:eastAsia="de-DE"/>
              </w:rPr>
            </w:rPrChange>
          </w:rPr>
          <w:t>Depending on the applicati</w:t>
        </w:r>
        <w:r w:rsidR="003E46FE" w:rsidRPr="00196CEF">
          <w:rPr>
            <w:sz w:val="22"/>
            <w:lang w:eastAsia="de-DE"/>
          </w:rPr>
          <w:t xml:space="preserve">on, the size and shape of </w:t>
        </w:r>
      </w:ins>
      <w:ins w:id="542" w:author="Peter Dam" w:date="2018-10-24T13:02:00Z">
        <w:r w:rsidR="003E46FE" w:rsidRPr="00196CEF">
          <w:rPr>
            <w:sz w:val="22"/>
            <w:lang w:eastAsia="de-DE"/>
          </w:rPr>
          <w:t xml:space="preserve">the floating </w:t>
        </w:r>
      </w:ins>
      <w:ins w:id="543" w:author="Alimchandani, Mahesh" w:date="2019-01-30T14:56:00Z">
        <w:r w:rsidR="006F2E01" w:rsidRPr="00596B16">
          <w:rPr>
            <w:sz w:val="22"/>
            <w:lang w:eastAsia="de-DE"/>
          </w:rPr>
          <w:t xml:space="preserve">physical </w:t>
        </w:r>
      </w:ins>
      <w:ins w:id="544" w:author="Peter Dam" w:date="2018-10-24T13:02:00Z">
        <w:del w:id="545" w:author="Judson, Grant" w:date="2019-01-22T15:16:00Z">
          <w:r w:rsidR="003E46FE" w:rsidRPr="00196CEF" w:rsidDel="00151CFA">
            <w:rPr>
              <w:sz w:val="22"/>
              <w:lang w:eastAsia="de-DE"/>
            </w:rPr>
            <w:delText>object</w:delText>
          </w:r>
        </w:del>
      </w:ins>
      <w:proofErr w:type="spellStart"/>
      <w:ins w:id="546" w:author="Judson, Grant" w:date="2019-01-22T15:16:00Z">
        <w:r w:rsidR="00151CFA">
          <w:rPr>
            <w:sz w:val="22"/>
            <w:lang w:eastAsia="de-DE"/>
          </w:rPr>
          <w:t>MAtoN</w:t>
        </w:r>
      </w:ins>
      <w:proofErr w:type="spellEnd"/>
      <w:ins w:id="547" w:author="Peter Dam" w:date="2018-10-24T12:58:00Z">
        <w:r w:rsidRPr="00196CEF">
          <w:rPr>
            <w:sz w:val="22"/>
            <w:lang w:eastAsia="de-DE"/>
            <w:rPrChange w:id="548" w:author="Judson, Grant" w:date="2019-01-22T15:05:00Z">
              <w:rPr>
                <w:highlight w:val="yellow"/>
                <w:lang w:eastAsia="de-DE"/>
              </w:rPr>
            </w:rPrChange>
          </w:rPr>
          <w:t xml:space="preserve"> will vary</w:t>
        </w:r>
        <w:del w:id="549" w:author="Alimchandani, Mahesh" w:date="2019-01-30T14:56:00Z">
          <w:r w:rsidRPr="00196CEF" w:rsidDel="006F2E01">
            <w:rPr>
              <w:sz w:val="22"/>
              <w:lang w:eastAsia="de-DE"/>
              <w:rPrChange w:id="550" w:author="Judson, Grant" w:date="2019-01-22T15:05:00Z">
                <w:rPr>
                  <w:highlight w:val="yellow"/>
                  <w:lang w:eastAsia="de-DE"/>
                </w:rPr>
              </w:rPrChange>
            </w:rPr>
            <w:delText xml:space="preserve"> based on the way in which it is deployed</w:delText>
          </w:r>
        </w:del>
      </w:ins>
      <w:ins w:id="551" w:author="Judson, Grant" w:date="2019-01-22T15:14:00Z">
        <w:del w:id="552" w:author="Alimchandani, Mahesh" w:date="2019-01-30T14:56:00Z">
          <w:r w:rsidR="00151CFA" w:rsidDel="006F2E01">
            <w:rPr>
              <w:sz w:val="22"/>
              <w:lang w:eastAsia="de-DE"/>
            </w:rPr>
            <w:delText xml:space="preserve"> and/</w:delText>
          </w:r>
          <w:r w:rsidR="00196CEF" w:rsidDel="006F2E01">
            <w:rPr>
              <w:sz w:val="22"/>
              <w:lang w:eastAsia="de-DE"/>
            </w:rPr>
            <w:delText>or used to mark a hazard</w:delText>
          </w:r>
        </w:del>
      </w:ins>
      <w:ins w:id="553" w:author="Peter Dam" w:date="2018-10-24T12:58:00Z">
        <w:r w:rsidRPr="00196CEF">
          <w:rPr>
            <w:sz w:val="22"/>
            <w:lang w:eastAsia="de-DE"/>
            <w:rPrChange w:id="554" w:author="Judson, Grant" w:date="2019-01-22T15:05:00Z">
              <w:rPr>
                <w:highlight w:val="yellow"/>
                <w:lang w:eastAsia="de-DE"/>
              </w:rPr>
            </w:rPrChange>
          </w:rPr>
          <w:t xml:space="preserve">. </w:t>
        </w:r>
      </w:ins>
      <w:ins w:id="555" w:author="Judson, Grant" w:date="2019-01-31T11:41:00Z">
        <w:r w:rsidR="002C04EF">
          <w:rPr>
            <w:sz w:val="22"/>
            <w:lang w:eastAsia="de-DE"/>
          </w:rPr>
          <w:t xml:space="preserve"> </w:t>
        </w:r>
      </w:ins>
      <w:ins w:id="556" w:author="Peter Dam" w:date="2018-10-24T12:58:00Z">
        <w:r w:rsidRPr="00196CEF">
          <w:rPr>
            <w:sz w:val="22"/>
            <w:lang w:eastAsia="de-DE"/>
            <w:rPrChange w:id="557" w:author="Judson, Grant" w:date="2019-01-22T15:05:00Z">
              <w:rPr>
                <w:highlight w:val="yellow"/>
                <w:lang w:eastAsia="de-DE"/>
              </w:rPr>
            </w:rPrChange>
          </w:rPr>
          <w:t xml:space="preserve">Physical </w:t>
        </w:r>
        <w:proofErr w:type="spellStart"/>
        <w:r w:rsidRPr="00196CEF">
          <w:rPr>
            <w:sz w:val="22"/>
            <w:lang w:eastAsia="de-DE"/>
            <w:rPrChange w:id="558" w:author="Judson, Grant" w:date="2019-01-22T15:05:00Z">
              <w:rPr>
                <w:highlight w:val="yellow"/>
                <w:lang w:eastAsia="de-DE"/>
              </w:rPr>
            </w:rPrChange>
          </w:rPr>
          <w:t>MAtoN</w:t>
        </w:r>
        <w:proofErr w:type="spellEnd"/>
        <w:r w:rsidRPr="00196CEF">
          <w:rPr>
            <w:sz w:val="22"/>
            <w:lang w:eastAsia="de-DE"/>
            <w:rPrChange w:id="559" w:author="Judson, Grant" w:date="2019-01-22T15:05:00Z">
              <w:rPr>
                <w:highlight w:val="yellow"/>
                <w:lang w:eastAsia="de-DE"/>
              </w:rPr>
            </w:rPrChange>
          </w:rPr>
          <w:t xml:space="preserve"> may also be used to mark a moving object, for example the extremity </w:t>
        </w:r>
      </w:ins>
      <w:ins w:id="560" w:author="Judson, Grant" w:date="2019-01-22T15:17:00Z">
        <w:r w:rsidR="00151CFA">
          <w:rPr>
            <w:sz w:val="22"/>
            <w:lang w:eastAsia="de-DE"/>
          </w:rPr>
          <w:t xml:space="preserve">and spread </w:t>
        </w:r>
      </w:ins>
      <w:ins w:id="561" w:author="Peter Dam" w:date="2018-10-24T12:58:00Z">
        <w:r w:rsidRPr="00196CEF">
          <w:rPr>
            <w:sz w:val="22"/>
            <w:lang w:eastAsia="de-DE"/>
            <w:rPrChange w:id="562" w:author="Judson, Grant" w:date="2019-01-22T15:05:00Z">
              <w:rPr>
                <w:highlight w:val="yellow"/>
                <w:lang w:eastAsia="de-DE"/>
              </w:rPr>
            </w:rPrChange>
          </w:rPr>
          <w:t xml:space="preserve">of </w:t>
        </w:r>
        <w:del w:id="563" w:author="Judson, Grant" w:date="2019-01-23T09:12:00Z">
          <w:r w:rsidRPr="00196CEF" w:rsidDel="00EF2E1A">
            <w:rPr>
              <w:sz w:val="22"/>
              <w:lang w:eastAsia="de-DE"/>
              <w:rPrChange w:id="564" w:author="Judson, Grant" w:date="2019-01-22T15:05:00Z">
                <w:rPr>
                  <w:highlight w:val="yellow"/>
                  <w:lang w:eastAsia="de-DE"/>
                </w:rPr>
              </w:rPrChange>
            </w:rPr>
            <w:delText xml:space="preserve">a </w:delText>
          </w:r>
        </w:del>
        <w:r w:rsidRPr="00196CEF">
          <w:rPr>
            <w:sz w:val="22"/>
            <w:lang w:eastAsia="de-DE"/>
            <w:rPrChange w:id="565" w:author="Judson, Grant" w:date="2019-01-22T15:05:00Z">
              <w:rPr>
                <w:highlight w:val="yellow"/>
                <w:lang w:eastAsia="de-DE"/>
              </w:rPr>
            </w:rPrChange>
          </w:rPr>
          <w:t xml:space="preserve">towed </w:t>
        </w:r>
        <w:del w:id="566" w:author="Judson, Grant" w:date="2019-01-22T15:17:00Z">
          <w:r w:rsidRPr="00196CEF" w:rsidDel="00151CFA">
            <w:rPr>
              <w:sz w:val="22"/>
              <w:lang w:eastAsia="de-DE"/>
              <w:rPrChange w:id="567" w:author="Judson, Grant" w:date="2019-01-22T15:05:00Z">
                <w:rPr>
                  <w:highlight w:val="yellow"/>
                  <w:lang w:eastAsia="de-DE"/>
                </w:rPr>
              </w:rPrChange>
            </w:rPr>
            <w:delText>array</w:delText>
          </w:r>
        </w:del>
      </w:ins>
      <w:ins w:id="568" w:author="Judson, Grant" w:date="2019-01-22T15:17:00Z">
        <w:r w:rsidR="00151CFA">
          <w:rPr>
            <w:sz w:val="22"/>
            <w:lang w:eastAsia="de-DE"/>
          </w:rPr>
          <w:t>streamers</w:t>
        </w:r>
      </w:ins>
      <w:ins w:id="569" w:author="Peter Dam" w:date="2018-10-24T12:58:00Z">
        <w:del w:id="570" w:author="Judson, Grant" w:date="2019-01-22T15:15:00Z">
          <w:r w:rsidRPr="00196CEF" w:rsidDel="00196CEF">
            <w:rPr>
              <w:sz w:val="22"/>
              <w:lang w:eastAsia="de-DE"/>
              <w:rPrChange w:id="571" w:author="Judson, Grant" w:date="2019-01-22T15:05:00Z">
                <w:rPr>
                  <w:highlight w:val="yellow"/>
                  <w:lang w:eastAsia="de-DE"/>
                </w:rPr>
              </w:rPrChange>
            </w:rPr>
            <w:delText> </w:delText>
          </w:r>
        </w:del>
        <w:r w:rsidRPr="00196CEF">
          <w:rPr>
            <w:sz w:val="22"/>
            <w:lang w:eastAsia="de-DE"/>
            <w:rPrChange w:id="572" w:author="Judson, Grant" w:date="2019-01-22T15:05:00Z">
              <w:rPr>
                <w:highlight w:val="yellow"/>
                <w:lang w:eastAsia="de-DE"/>
              </w:rPr>
            </w:rPrChange>
          </w:rPr>
          <w:t xml:space="preserve"> from a seismic survey vessel.</w:t>
        </w:r>
      </w:ins>
      <w:ins w:id="573" w:author="Peter Dam" w:date="2018-10-24T12:59:00Z">
        <w:r w:rsidRPr="00196CEF">
          <w:rPr>
            <w:sz w:val="22"/>
            <w:lang w:eastAsia="de-DE"/>
          </w:rPr>
          <w:t xml:space="preserve"> </w:t>
        </w:r>
      </w:ins>
    </w:p>
    <w:p w14:paraId="5661F01E" w14:textId="77777777" w:rsidR="00151CFA" w:rsidRDefault="00151CFA">
      <w:pPr>
        <w:autoSpaceDE w:val="0"/>
        <w:autoSpaceDN w:val="0"/>
        <w:adjustRightInd w:val="0"/>
        <w:rPr>
          <w:ins w:id="574" w:author="Judson, Grant" w:date="2019-01-22T15:15:00Z"/>
          <w:lang w:eastAsia="de-DE"/>
        </w:rPr>
        <w:pPrChange w:id="575" w:author="Peter Dam" w:date="2018-10-24T15:27:00Z">
          <w:pPr>
            <w:pStyle w:val="ListParagraph"/>
            <w:autoSpaceDE w:val="0"/>
            <w:autoSpaceDN w:val="0"/>
            <w:adjustRightInd w:val="0"/>
            <w:ind w:left="1428"/>
          </w:pPr>
        </w:pPrChange>
      </w:pPr>
    </w:p>
    <w:p w14:paraId="064587EB" w14:textId="77777777" w:rsidR="00151CFA" w:rsidRDefault="00BC4CC8">
      <w:pPr>
        <w:autoSpaceDE w:val="0"/>
        <w:autoSpaceDN w:val="0"/>
        <w:adjustRightInd w:val="0"/>
        <w:rPr>
          <w:ins w:id="576" w:author="Judson, Grant" w:date="2019-01-22T15:18:00Z"/>
          <w:lang w:val="en-AU" w:eastAsia="de-DE"/>
        </w:rPr>
        <w:pPrChange w:id="577" w:author="Peter Dam" w:date="2018-10-24T15:27:00Z">
          <w:pPr>
            <w:pStyle w:val="ListParagraph"/>
            <w:autoSpaceDE w:val="0"/>
            <w:autoSpaceDN w:val="0"/>
            <w:adjustRightInd w:val="0"/>
            <w:ind w:left="1428"/>
          </w:pPr>
        </w:pPrChange>
      </w:pPr>
      <w:ins w:id="578" w:author="Peter Dam" w:date="2018-10-24T12:58:00Z">
        <w:r w:rsidRPr="00196CEF">
          <w:rPr>
            <w:sz w:val="22"/>
            <w:lang w:val="en-AU" w:eastAsia="de-DE"/>
            <w:rPrChange w:id="579" w:author="Judson, Grant" w:date="2019-01-22T15:05:00Z">
              <w:rPr>
                <w:highlight w:val="yellow"/>
                <w:lang w:val="en-AU" w:eastAsia="de-DE"/>
              </w:rPr>
            </w:rPrChange>
          </w:rPr>
          <w:t xml:space="preserve">Physical </w:t>
        </w:r>
        <w:proofErr w:type="spellStart"/>
        <w:r w:rsidRPr="00196CEF">
          <w:rPr>
            <w:sz w:val="22"/>
            <w:lang w:val="en-AU" w:eastAsia="de-DE"/>
            <w:rPrChange w:id="580" w:author="Judson, Grant" w:date="2019-01-22T15:05:00Z">
              <w:rPr>
                <w:highlight w:val="yellow"/>
                <w:lang w:val="en-AU" w:eastAsia="de-DE"/>
              </w:rPr>
            </w:rPrChange>
          </w:rPr>
          <w:t>MAtoN</w:t>
        </w:r>
        <w:proofErr w:type="spellEnd"/>
        <w:r w:rsidRPr="00196CEF">
          <w:rPr>
            <w:sz w:val="22"/>
            <w:lang w:val="en-AU" w:eastAsia="de-DE"/>
            <w:rPrChange w:id="581" w:author="Judson, Grant" w:date="2019-01-22T15:05:00Z">
              <w:rPr>
                <w:highlight w:val="yellow"/>
                <w:lang w:val="en-AU" w:eastAsia="de-DE"/>
              </w:rPr>
            </w:rPrChange>
          </w:rPr>
          <w:t xml:space="preserve"> s</w:t>
        </w:r>
        <w:del w:id="582" w:author="Judson, Grant" w:date="2019-01-22T15:18:00Z">
          <w:r w:rsidRPr="00196CEF" w:rsidDel="00151CFA">
            <w:rPr>
              <w:sz w:val="22"/>
              <w:lang w:val="en-AU" w:eastAsia="de-DE"/>
              <w:rPrChange w:id="583" w:author="Judson, Grant" w:date="2019-01-22T15:05:00Z">
                <w:rPr>
                  <w:highlight w:val="yellow"/>
                  <w:lang w:val="en-AU" w:eastAsia="de-DE"/>
                </w:rPr>
              </w:rPrChange>
            </w:rPr>
            <w:delText>hall</w:delText>
          </w:r>
        </w:del>
      </w:ins>
      <w:ins w:id="584" w:author="Judson, Grant" w:date="2019-01-22T15:18:00Z">
        <w:r w:rsidR="00151CFA">
          <w:rPr>
            <w:sz w:val="22"/>
            <w:lang w:val="en-AU" w:eastAsia="de-DE"/>
          </w:rPr>
          <w:t>hould</w:t>
        </w:r>
      </w:ins>
      <w:ins w:id="585" w:author="Judson, Grant" w:date="2019-01-22T15:15:00Z">
        <w:r w:rsidR="00151CFA">
          <w:rPr>
            <w:sz w:val="22"/>
            <w:lang w:val="en-AU" w:eastAsia="de-DE"/>
          </w:rPr>
          <w:t>, where possible,</w:t>
        </w:r>
      </w:ins>
      <w:ins w:id="586" w:author="Peter Dam" w:date="2018-10-24T12:58:00Z">
        <w:r w:rsidRPr="00196CEF">
          <w:rPr>
            <w:sz w:val="22"/>
            <w:lang w:val="en-AU" w:eastAsia="de-DE"/>
            <w:rPrChange w:id="587" w:author="Judson, Grant" w:date="2019-01-22T15:05:00Z">
              <w:rPr>
                <w:highlight w:val="yellow"/>
                <w:lang w:val="en-AU" w:eastAsia="de-DE"/>
              </w:rPr>
            </w:rPrChange>
          </w:rPr>
          <w:t xml:space="preserve"> be designed to meet the following specifications</w:t>
        </w:r>
      </w:ins>
      <w:ins w:id="588" w:author="Judson, Grant" w:date="2019-01-22T15:18:00Z">
        <w:r w:rsidR="00151CFA">
          <w:rPr>
            <w:sz w:val="22"/>
            <w:lang w:val="en-AU" w:eastAsia="de-DE"/>
          </w:rPr>
          <w:t xml:space="preserve"> and light characteristics:</w:t>
        </w:r>
      </w:ins>
    </w:p>
    <w:p w14:paraId="347BEDC1" w14:textId="77777777" w:rsidR="00151CFA" w:rsidRDefault="00BC4CC8">
      <w:pPr>
        <w:autoSpaceDE w:val="0"/>
        <w:autoSpaceDN w:val="0"/>
        <w:adjustRightInd w:val="0"/>
        <w:rPr>
          <w:ins w:id="589" w:author="Judson, Grant" w:date="2019-01-22T15:18:00Z"/>
          <w:lang w:val="en-AU" w:eastAsia="de-DE"/>
        </w:rPr>
        <w:pPrChange w:id="590" w:author="Peter Dam" w:date="2018-10-24T15:27:00Z">
          <w:pPr>
            <w:pStyle w:val="ListParagraph"/>
            <w:autoSpaceDE w:val="0"/>
            <w:autoSpaceDN w:val="0"/>
            <w:adjustRightInd w:val="0"/>
            <w:ind w:left="1428"/>
          </w:pPr>
        </w:pPrChange>
      </w:pPr>
      <w:ins w:id="591" w:author="Peter Dam" w:date="2018-10-24T12:58:00Z">
        <w:r w:rsidRPr="00196CEF">
          <w:rPr>
            <w:sz w:val="22"/>
            <w:lang w:val="en-AU" w:eastAsia="de-DE"/>
            <w:rPrChange w:id="592" w:author="Judson, Grant" w:date="2019-01-22T15:05:00Z">
              <w:rPr>
                <w:highlight w:val="yellow"/>
                <w:lang w:val="en-AU" w:eastAsia="de-DE"/>
              </w:rPr>
            </w:rPrChange>
          </w:rPr>
          <w:t xml:space="preserve"> </w:t>
        </w:r>
      </w:ins>
    </w:p>
    <w:p w14:paraId="115CE579" w14:textId="77777777" w:rsidR="00202E01" w:rsidRPr="001239C3" w:rsidDel="00EF2E1A" w:rsidRDefault="00BC4CC8">
      <w:pPr>
        <w:pStyle w:val="BodyText"/>
        <w:jc w:val="center"/>
        <w:rPr>
          <w:del w:id="593" w:author="Judson, Grant" w:date="2019-01-23T09:13:00Z"/>
          <w:lang w:eastAsia="de-DE"/>
          <w:rPrChange w:id="594" w:author="Judson, Grant" w:date="2019-01-31T11:51:00Z">
            <w:rPr>
              <w:del w:id="595" w:author="Judson, Grant" w:date="2019-01-23T09:13:00Z"/>
              <w:highlight w:val="yellow"/>
              <w:lang w:eastAsia="de-DE"/>
            </w:rPr>
          </w:rPrChange>
        </w:rPr>
        <w:pPrChange w:id="596" w:author="Judson, Grant" w:date="2019-01-23T09:13:00Z">
          <w:pPr>
            <w:pStyle w:val="BodyText"/>
          </w:pPr>
        </w:pPrChange>
      </w:pPr>
      <w:ins w:id="597" w:author="Peter Dam" w:date="2018-10-24T12:58:00Z">
        <w:del w:id="598" w:author="Judson, Grant" w:date="2019-01-23T09:13:00Z">
          <w:r w:rsidRPr="001239C3" w:rsidDel="00EF2E1A">
            <w:rPr>
              <w:lang w:val="en-AU" w:eastAsia="de-DE"/>
              <w:rPrChange w:id="599" w:author="Judson, Grant" w:date="2019-01-31T11:51:00Z">
                <w:rPr>
                  <w:highlight w:val="yellow"/>
                  <w:lang w:val="en-AU" w:eastAsia="de-DE"/>
                </w:rPr>
              </w:rPrChange>
            </w:rPr>
            <w:delText>for the light characteristics:</w:delText>
          </w:r>
        </w:del>
      </w:ins>
      <w:commentRangeStart w:id="600"/>
      <w:del w:id="601" w:author="Judson, Grant" w:date="2019-01-23T09:13:00Z">
        <w:r w:rsidR="00845A44" w:rsidRPr="001239C3" w:rsidDel="00EF2E1A">
          <w:rPr>
            <w:lang w:eastAsia="de-DE"/>
            <w:rPrChange w:id="602" w:author="Judson, Grant" w:date="2019-01-31T11:51:00Z">
              <w:rPr>
                <w:highlight w:val="yellow"/>
                <w:lang w:eastAsia="de-DE"/>
              </w:rPr>
            </w:rPrChange>
          </w:rPr>
          <w:delText xml:space="preserve">When using physical </w:delText>
        </w:r>
        <w:r w:rsidR="00857D75" w:rsidRPr="001239C3" w:rsidDel="00EF2E1A">
          <w:rPr>
            <w:lang w:eastAsia="de-DE"/>
            <w:rPrChange w:id="603" w:author="Judson, Grant" w:date="2019-01-31T11:51:00Z">
              <w:rPr>
                <w:highlight w:val="yellow"/>
                <w:lang w:eastAsia="de-DE"/>
              </w:rPr>
            </w:rPrChange>
          </w:rPr>
          <w:delText>M</w:delText>
        </w:r>
        <w:r w:rsidR="00845A44" w:rsidRPr="001239C3" w:rsidDel="00EF2E1A">
          <w:rPr>
            <w:lang w:eastAsia="de-DE"/>
            <w:rPrChange w:id="604" w:author="Judson, Grant" w:date="2019-01-31T11:51:00Z">
              <w:rPr>
                <w:highlight w:val="yellow"/>
                <w:lang w:eastAsia="de-DE"/>
              </w:rPr>
            </w:rPrChange>
          </w:rPr>
          <w:delText xml:space="preserve">AtoN, the following </w:delText>
        </w:r>
        <w:r w:rsidR="00202E01" w:rsidRPr="001239C3" w:rsidDel="00EF2E1A">
          <w:rPr>
            <w:lang w:eastAsia="de-DE"/>
            <w:rPrChange w:id="605" w:author="Judson, Grant" w:date="2019-01-31T11:51:00Z">
              <w:rPr>
                <w:highlight w:val="yellow"/>
                <w:lang w:eastAsia="de-DE"/>
              </w:rPr>
            </w:rPrChange>
          </w:rPr>
          <w:delText>MBS Marks could be used:</w:delText>
        </w:r>
      </w:del>
    </w:p>
    <w:p w14:paraId="33DC1D10" w14:textId="77777777" w:rsidR="00202E01" w:rsidRPr="001239C3" w:rsidDel="00EF2E1A" w:rsidRDefault="00202E01">
      <w:pPr>
        <w:pStyle w:val="ListParagraph"/>
        <w:numPr>
          <w:ilvl w:val="0"/>
          <w:numId w:val="47"/>
        </w:numPr>
        <w:autoSpaceDE w:val="0"/>
        <w:autoSpaceDN w:val="0"/>
        <w:adjustRightInd w:val="0"/>
        <w:jc w:val="center"/>
        <w:rPr>
          <w:del w:id="606" w:author="Judson, Grant" w:date="2019-01-23T09:13:00Z"/>
          <w:rFonts w:asciiTheme="majorHAnsi" w:eastAsia="Times New Roman" w:hAnsiTheme="majorHAnsi" w:cs="Arial"/>
          <w:lang w:val="en-IE"/>
          <w:rPrChange w:id="607" w:author="Judson, Grant" w:date="2019-01-31T11:51:00Z">
            <w:rPr>
              <w:del w:id="608" w:author="Judson, Grant" w:date="2019-01-23T09:13:00Z"/>
              <w:rFonts w:asciiTheme="majorHAnsi" w:eastAsia="Times New Roman" w:hAnsiTheme="majorHAnsi" w:cs="Arial"/>
              <w:highlight w:val="yellow"/>
              <w:lang w:val="en-IE"/>
            </w:rPr>
          </w:rPrChange>
        </w:rPr>
        <w:pPrChange w:id="609" w:author="Judson, Grant" w:date="2019-01-23T09:13:00Z">
          <w:pPr>
            <w:pStyle w:val="ListParagraph"/>
            <w:numPr>
              <w:numId w:val="47"/>
            </w:numPr>
            <w:autoSpaceDE w:val="0"/>
            <w:autoSpaceDN w:val="0"/>
            <w:adjustRightInd w:val="0"/>
            <w:ind w:left="1428" w:hanging="360"/>
          </w:pPr>
        </w:pPrChange>
      </w:pPr>
      <w:del w:id="610" w:author="Judson, Grant" w:date="2019-01-23T09:13:00Z">
        <w:r w:rsidRPr="001239C3" w:rsidDel="00EF2E1A">
          <w:rPr>
            <w:rFonts w:asciiTheme="majorHAnsi" w:eastAsia="Times New Roman" w:hAnsiTheme="majorHAnsi" w:cs="Arial"/>
            <w:lang w:val="en-IE"/>
            <w:rPrChange w:id="611" w:author="Judson, Grant" w:date="2019-01-31T11:51:00Z">
              <w:rPr>
                <w:rFonts w:asciiTheme="majorHAnsi" w:eastAsia="Times New Roman" w:hAnsiTheme="majorHAnsi" w:cs="Arial"/>
                <w:highlight w:val="yellow"/>
                <w:lang w:val="en-IE"/>
              </w:rPr>
            </w:rPrChange>
          </w:rPr>
          <w:delText xml:space="preserve">Special Marks </w:delText>
        </w:r>
      </w:del>
    </w:p>
    <w:p w14:paraId="1E53BAF1" w14:textId="77777777" w:rsidR="00915F7E" w:rsidRPr="001239C3" w:rsidDel="00EF2E1A" w:rsidRDefault="00FE51E2">
      <w:pPr>
        <w:pStyle w:val="ListParagraph"/>
        <w:numPr>
          <w:ilvl w:val="0"/>
          <w:numId w:val="47"/>
        </w:numPr>
        <w:autoSpaceDE w:val="0"/>
        <w:autoSpaceDN w:val="0"/>
        <w:adjustRightInd w:val="0"/>
        <w:jc w:val="center"/>
        <w:rPr>
          <w:del w:id="612" w:author="Judson, Grant" w:date="2019-01-23T09:13:00Z"/>
          <w:rFonts w:asciiTheme="majorHAnsi" w:eastAsia="Times New Roman" w:hAnsiTheme="majorHAnsi" w:cs="Arial"/>
          <w:lang w:val="en-IE"/>
          <w:rPrChange w:id="613" w:author="Judson, Grant" w:date="2019-01-31T11:51:00Z">
            <w:rPr>
              <w:del w:id="614" w:author="Judson, Grant" w:date="2019-01-23T09:13:00Z"/>
              <w:rFonts w:asciiTheme="majorHAnsi" w:eastAsia="Times New Roman" w:hAnsiTheme="majorHAnsi" w:cs="Arial"/>
              <w:highlight w:val="yellow"/>
              <w:lang w:val="en-IE"/>
            </w:rPr>
          </w:rPrChange>
        </w:rPr>
        <w:pPrChange w:id="615" w:author="Judson, Grant" w:date="2019-01-23T09:13:00Z">
          <w:pPr>
            <w:pStyle w:val="ListParagraph"/>
            <w:numPr>
              <w:numId w:val="47"/>
            </w:numPr>
            <w:autoSpaceDE w:val="0"/>
            <w:autoSpaceDN w:val="0"/>
            <w:adjustRightInd w:val="0"/>
            <w:ind w:left="1428" w:hanging="360"/>
          </w:pPr>
        </w:pPrChange>
      </w:pPr>
      <w:del w:id="616" w:author="Judson, Grant" w:date="2019-01-23T09:13:00Z">
        <w:r w:rsidRPr="001239C3" w:rsidDel="00EF2E1A">
          <w:rPr>
            <w:rFonts w:asciiTheme="majorHAnsi" w:eastAsia="Times New Roman" w:hAnsiTheme="majorHAnsi" w:cs="Arial"/>
            <w:lang w:val="en-IE"/>
            <w:rPrChange w:id="617" w:author="Judson, Grant" w:date="2019-01-31T11:51:00Z">
              <w:rPr>
                <w:rFonts w:asciiTheme="majorHAnsi" w:eastAsia="Times New Roman" w:hAnsiTheme="majorHAnsi" w:cs="Arial"/>
                <w:highlight w:val="yellow"/>
                <w:lang w:val="en-IE"/>
              </w:rPr>
            </w:rPrChange>
          </w:rPr>
          <w:delText>Emergency Wreck</w:delText>
        </w:r>
        <w:r w:rsidR="00202E01" w:rsidRPr="001239C3" w:rsidDel="00EF2E1A">
          <w:rPr>
            <w:rFonts w:asciiTheme="majorHAnsi" w:eastAsia="Times New Roman" w:hAnsiTheme="majorHAnsi" w:cs="Arial"/>
            <w:lang w:val="en-IE"/>
            <w:rPrChange w:id="618" w:author="Judson, Grant" w:date="2019-01-31T11:51:00Z">
              <w:rPr>
                <w:rFonts w:asciiTheme="majorHAnsi" w:eastAsia="Times New Roman" w:hAnsiTheme="majorHAnsi" w:cs="Arial"/>
                <w:highlight w:val="yellow"/>
                <w:lang w:val="en-IE"/>
              </w:rPr>
            </w:rPrChange>
          </w:rPr>
          <w:delText xml:space="preserve"> Marks</w:delText>
        </w:r>
      </w:del>
    </w:p>
    <w:p w14:paraId="0D377803" w14:textId="77777777" w:rsidR="00FE51E2" w:rsidRPr="001239C3" w:rsidDel="00EF2E1A" w:rsidRDefault="00FE51E2">
      <w:pPr>
        <w:autoSpaceDE w:val="0"/>
        <w:autoSpaceDN w:val="0"/>
        <w:adjustRightInd w:val="0"/>
        <w:jc w:val="center"/>
        <w:rPr>
          <w:ins w:id="619" w:author="Peter Dam" w:date="2018-10-24T15:27:00Z"/>
          <w:del w:id="620" w:author="Judson, Grant" w:date="2019-01-23T09:13:00Z"/>
          <w:rFonts w:asciiTheme="majorHAnsi" w:eastAsia="Times New Roman" w:hAnsiTheme="majorHAnsi" w:cs="Arial"/>
          <w:lang w:val="en-IE"/>
          <w:rPrChange w:id="621" w:author="Judson, Grant" w:date="2019-01-31T11:51:00Z">
            <w:rPr>
              <w:ins w:id="622" w:author="Peter Dam" w:date="2018-10-24T15:27:00Z"/>
              <w:del w:id="623" w:author="Judson, Grant" w:date="2019-01-23T09:13:00Z"/>
              <w:rFonts w:asciiTheme="majorHAnsi" w:eastAsia="Times New Roman" w:hAnsiTheme="majorHAnsi" w:cs="Arial"/>
              <w:highlight w:val="yellow"/>
              <w:lang w:val="en-IE"/>
            </w:rPr>
          </w:rPrChange>
        </w:rPr>
        <w:pPrChange w:id="624" w:author="Judson, Grant" w:date="2019-01-23T09:13:00Z">
          <w:pPr>
            <w:pStyle w:val="ListParagraph"/>
            <w:autoSpaceDE w:val="0"/>
            <w:autoSpaceDN w:val="0"/>
            <w:adjustRightInd w:val="0"/>
            <w:ind w:left="1428"/>
          </w:pPr>
        </w:pPrChange>
      </w:pPr>
    </w:p>
    <w:p w14:paraId="2403B101" w14:textId="77777777" w:rsidR="00D54461" w:rsidRPr="001239C3" w:rsidDel="00EF2E1A" w:rsidRDefault="00D54461">
      <w:pPr>
        <w:autoSpaceDE w:val="0"/>
        <w:autoSpaceDN w:val="0"/>
        <w:adjustRightInd w:val="0"/>
        <w:jc w:val="center"/>
        <w:rPr>
          <w:ins w:id="625" w:author="Peter Dam" w:date="2018-10-24T15:27:00Z"/>
          <w:del w:id="626" w:author="Judson, Grant" w:date="2019-01-23T09:13:00Z"/>
          <w:rFonts w:asciiTheme="majorHAnsi" w:eastAsia="Times New Roman" w:hAnsiTheme="majorHAnsi" w:cs="Arial"/>
          <w:lang w:val="en-IE"/>
          <w:rPrChange w:id="627" w:author="Judson, Grant" w:date="2019-01-31T11:51:00Z">
            <w:rPr>
              <w:ins w:id="628" w:author="Peter Dam" w:date="2018-10-24T15:27:00Z"/>
              <w:del w:id="629" w:author="Judson, Grant" w:date="2019-01-23T09:13:00Z"/>
              <w:rFonts w:asciiTheme="majorHAnsi" w:eastAsia="Times New Roman" w:hAnsiTheme="majorHAnsi" w:cs="Arial"/>
              <w:highlight w:val="yellow"/>
              <w:lang w:val="en-IE"/>
            </w:rPr>
          </w:rPrChange>
        </w:rPr>
        <w:pPrChange w:id="630" w:author="Judson, Grant" w:date="2019-01-23T09:13:00Z">
          <w:pPr>
            <w:pStyle w:val="ListParagraph"/>
            <w:autoSpaceDE w:val="0"/>
            <w:autoSpaceDN w:val="0"/>
            <w:adjustRightInd w:val="0"/>
            <w:ind w:left="1428"/>
          </w:pPr>
        </w:pPrChange>
      </w:pPr>
      <w:ins w:id="631" w:author="Peter Dam" w:date="2018-10-24T15:27:00Z">
        <w:del w:id="632" w:author="Judson, Grant" w:date="2019-01-23T09:13:00Z">
          <w:r w:rsidRPr="001239C3" w:rsidDel="00EF2E1A">
            <w:rPr>
              <w:rFonts w:asciiTheme="majorHAnsi" w:eastAsia="Times New Roman" w:hAnsiTheme="majorHAnsi" w:cs="Arial"/>
              <w:sz w:val="22"/>
              <w:lang w:val="en-IE"/>
              <w:rPrChange w:id="633" w:author="Judson, Grant" w:date="2019-01-31T11:51:00Z">
                <w:rPr>
                  <w:rFonts w:asciiTheme="majorHAnsi" w:eastAsia="Times New Roman" w:hAnsiTheme="majorHAnsi" w:cs="Arial"/>
                  <w:highlight w:val="yellow"/>
                  <w:lang w:val="en-IE"/>
                </w:rPr>
              </w:rPrChange>
            </w:rPr>
            <w:delText>The committee needs to consider the following:</w:delText>
          </w:r>
        </w:del>
      </w:ins>
    </w:p>
    <w:p w14:paraId="3CAA49C2" w14:textId="77777777" w:rsidR="00D54461" w:rsidRPr="001239C3" w:rsidDel="00EF2E1A" w:rsidRDefault="00D54461">
      <w:pPr>
        <w:pStyle w:val="ListParagraph"/>
        <w:numPr>
          <w:ilvl w:val="0"/>
          <w:numId w:val="54"/>
        </w:numPr>
        <w:autoSpaceDE w:val="0"/>
        <w:autoSpaceDN w:val="0"/>
        <w:adjustRightInd w:val="0"/>
        <w:jc w:val="center"/>
        <w:rPr>
          <w:ins w:id="634" w:author="Peter Dam" w:date="2018-10-24T15:27:00Z"/>
          <w:del w:id="635" w:author="Judson, Grant" w:date="2019-01-23T09:13:00Z"/>
          <w:rFonts w:asciiTheme="majorHAnsi" w:eastAsia="Times New Roman" w:hAnsiTheme="majorHAnsi" w:cs="Arial"/>
          <w:lang w:val="en-IE"/>
          <w:rPrChange w:id="636" w:author="Judson, Grant" w:date="2019-01-31T11:51:00Z">
            <w:rPr>
              <w:ins w:id="637" w:author="Peter Dam" w:date="2018-10-24T15:27:00Z"/>
              <w:del w:id="638" w:author="Judson, Grant" w:date="2019-01-23T09:13:00Z"/>
              <w:rFonts w:asciiTheme="majorHAnsi" w:eastAsia="Times New Roman" w:hAnsiTheme="majorHAnsi" w:cs="Arial"/>
              <w:highlight w:val="yellow"/>
              <w:lang w:val="en-IE"/>
            </w:rPr>
          </w:rPrChange>
        </w:rPr>
        <w:pPrChange w:id="639" w:author="Judson, Grant" w:date="2019-01-23T09:13:00Z">
          <w:pPr>
            <w:pStyle w:val="ListParagraph"/>
            <w:autoSpaceDE w:val="0"/>
            <w:autoSpaceDN w:val="0"/>
            <w:adjustRightInd w:val="0"/>
            <w:ind w:left="1428"/>
          </w:pPr>
        </w:pPrChange>
      </w:pPr>
      <w:ins w:id="640" w:author="Peter Dam" w:date="2018-10-24T15:27:00Z">
        <w:del w:id="641" w:author="Judson, Grant" w:date="2019-01-23T09:13:00Z">
          <w:r w:rsidRPr="001239C3" w:rsidDel="00EF2E1A">
            <w:rPr>
              <w:rFonts w:asciiTheme="majorHAnsi" w:eastAsia="Times New Roman" w:hAnsiTheme="majorHAnsi" w:cs="Arial"/>
              <w:lang w:val="en-IE"/>
              <w:rPrChange w:id="642" w:author="Judson, Grant" w:date="2019-01-31T11:51:00Z">
                <w:rPr>
                  <w:rFonts w:asciiTheme="majorHAnsi" w:eastAsia="Times New Roman" w:hAnsiTheme="majorHAnsi" w:cs="Arial"/>
                  <w:highlight w:val="yellow"/>
                  <w:lang w:val="en-IE"/>
                </w:rPr>
              </w:rPrChange>
            </w:rPr>
            <w:delText>Is a top mark necessary</w:delText>
          </w:r>
        </w:del>
      </w:ins>
      <w:ins w:id="643" w:author="Peter Dam" w:date="2018-10-24T15:31:00Z">
        <w:del w:id="644" w:author="Judson, Grant" w:date="2019-01-23T09:13:00Z">
          <w:r w:rsidR="00144A11" w:rsidRPr="001239C3" w:rsidDel="00EF2E1A">
            <w:rPr>
              <w:rFonts w:asciiTheme="majorHAnsi" w:eastAsia="Times New Roman" w:hAnsiTheme="majorHAnsi" w:cs="Arial"/>
              <w:lang w:val="en-IE"/>
              <w:rPrChange w:id="645" w:author="Judson, Grant" w:date="2019-01-31T11:51:00Z">
                <w:rPr>
                  <w:rFonts w:asciiTheme="majorHAnsi" w:eastAsia="Times New Roman" w:hAnsiTheme="majorHAnsi" w:cs="Arial"/>
                  <w:highlight w:val="yellow"/>
                  <w:lang w:val="en-IE"/>
                </w:rPr>
              </w:rPrChange>
            </w:rPr>
            <w:delText>(or even possible)</w:delText>
          </w:r>
        </w:del>
      </w:ins>
      <w:ins w:id="646" w:author="Peter Dam" w:date="2018-10-24T15:27:00Z">
        <w:del w:id="647" w:author="Judson, Grant" w:date="2019-01-23T09:13:00Z">
          <w:r w:rsidR="00144A11" w:rsidRPr="001239C3" w:rsidDel="00EF2E1A">
            <w:rPr>
              <w:rFonts w:asciiTheme="majorHAnsi" w:eastAsia="Times New Roman" w:hAnsiTheme="majorHAnsi" w:cs="Arial"/>
              <w:lang w:val="en-IE"/>
              <w:rPrChange w:id="648" w:author="Judson, Grant" w:date="2019-01-31T11:51:00Z">
                <w:rPr>
                  <w:rFonts w:asciiTheme="majorHAnsi" w:eastAsia="Times New Roman" w:hAnsiTheme="majorHAnsi" w:cs="Arial"/>
                  <w:highlight w:val="yellow"/>
                  <w:lang w:val="en-IE"/>
                </w:rPr>
              </w:rPrChange>
            </w:rPr>
            <w:delText>, and can a top mark be used</w:delText>
          </w:r>
        </w:del>
      </w:ins>
      <w:ins w:id="649" w:author="Peter Dam" w:date="2018-10-24T15:31:00Z">
        <w:del w:id="650" w:author="Judson, Grant" w:date="2019-01-23T09:13:00Z">
          <w:r w:rsidR="00144A11" w:rsidRPr="001239C3" w:rsidDel="00EF2E1A">
            <w:rPr>
              <w:rFonts w:asciiTheme="majorHAnsi" w:eastAsia="Times New Roman" w:hAnsiTheme="majorHAnsi" w:cs="Arial"/>
              <w:lang w:val="en-IE"/>
              <w:rPrChange w:id="651" w:author="Judson, Grant" w:date="2019-01-31T11:51:00Z">
                <w:rPr>
                  <w:rFonts w:asciiTheme="majorHAnsi" w:eastAsia="Times New Roman" w:hAnsiTheme="majorHAnsi" w:cs="Arial"/>
                  <w:highlight w:val="yellow"/>
                  <w:lang w:val="en-IE"/>
                </w:rPr>
              </w:rPrChange>
            </w:rPr>
            <w:delText xml:space="preserve"> on something that is moving?</w:delText>
          </w:r>
        </w:del>
      </w:ins>
    </w:p>
    <w:p w14:paraId="6BDC5B82" w14:textId="77777777" w:rsidR="00D54461" w:rsidRPr="001239C3" w:rsidDel="00EF2E1A" w:rsidRDefault="00D54461">
      <w:pPr>
        <w:pStyle w:val="ListParagraph"/>
        <w:numPr>
          <w:ilvl w:val="0"/>
          <w:numId w:val="54"/>
        </w:numPr>
        <w:autoSpaceDE w:val="0"/>
        <w:autoSpaceDN w:val="0"/>
        <w:adjustRightInd w:val="0"/>
        <w:jc w:val="center"/>
        <w:rPr>
          <w:ins w:id="652" w:author="Peter Dam" w:date="2018-10-24T15:28:00Z"/>
          <w:del w:id="653" w:author="Judson, Grant" w:date="2019-01-23T09:13:00Z"/>
          <w:rFonts w:asciiTheme="majorHAnsi" w:eastAsia="Times New Roman" w:hAnsiTheme="majorHAnsi" w:cs="Arial"/>
          <w:lang w:val="en-IE"/>
          <w:rPrChange w:id="654" w:author="Judson, Grant" w:date="2019-01-31T11:51:00Z">
            <w:rPr>
              <w:ins w:id="655" w:author="Peter Dam" w:date="2018-10-24T15:28:00Z"/>
              <w:del w:id="656" w:author="Judson, Grant" w:date="2019-01-23T09:13:00Z"/>
              <w:rFonts w:asciiTheme="majorHAnsi" w:eastAsia="Times New Roman" w:hAnsiTheme="majorHAnsi" w:cs="Arial"/>
              <w:highlight w:val="yellow"/>
              <w:lang w:val="en-IE"/>
            </w:rPr>
          </w:rPrChange>
        </w:rPr>
        <w:pPrChange w:id="657" w:author="Judson, Grant" w:date="2019-01-23T09:13:00Z">
          <w:pPr>
            <w:pStyle w:val="ListParagraph"/>
            <w:autoSpaceDE w:val="0"/>
            <w:autoSpaceDN w:val="0"/>
            <w:adjustRightInd w:val="0"/>
            <w:ind w:left="1428"/>
          </w:pPr>
        </w:pPrChange>
      </w:pPr>
      <w:ins w:id="658" w:author="Peter Dam" w:date="2018-10-24T15:28:00Z">
        <w:del w:id="659" w:author="Judson, Grant" w:date="2019-01-23T09:13:00Z">
          <w:r w:rsidRPr="001239C3" w:rsidDel="00EF2E1A">
            <w:rPr>
              <w:rFonts w:asciiTheme="majorHAnsi" w:eastAsia="Times New Roman" w:hAnsiTheme="majorHAnsi" w:cs="Arial"/>
              <w:lang w:val="en-IE"/>
              <w:rPrChange w:id="660" w:author="Judson, Grant" w:date="2019-01-31T11:51:00Z">
                <w:rPr>
                  <w:rFonts w:asciiTheme="majorHAnsi" w:eastAsia="Times New Roman" w:hAnsiTheme="majorHAnsi" w:cs="Arial"/>
                  <w:highlight w:val="yellow"/>
                  <w:lang w:val="en-IE"/>
                </w:rPr>
              </w:rPrChange>
            </w:rPr>
            <w:delText>Should a coloiured buoy be necessary or optional based on the expectation that the buoy will move</w:delText>
          </w:r>
        </w:del>
      </w:ins>
    </w:p>
    <w:p w14:paraId="7FAF87BA" w14:textId="77777777" w:rsidR="00D54461" w:rsidRPr="001239C3" w:rsidDel="00EF2E1A" w:rsidRDefault="00D54461">
      <w:pPr>
        <w:pStyle w:val="ListParagraph"/>
        <w:numPr>
          <w:ilvl w:val="0"/>
          <w:numId w:val="54"/>
        </w:numPr>
        <w:autoSpaceDE w:val="0"/>
        <w:autoSpaceDN w:val="0"/>
        <w:adjustRightInd w:val="0"/>
        <w:jc w:val="center"/>
        <w:rPr>
          <w:ins w:id="661" w:author="Peter Dam" w:date="2018-10-24T15:29:00Z"/>
          <w:del w:id="662" w:author="Judson, Grant" w:date="2019-01-23T09:13:00Z"/>
          <w:rFonts w:asciiTheme="majorHAnsi" w:eastAsia="Times New Roman" w:hAnsiTheme="majorHAnsi" w:cs="Arial"/>
          <w:lang w:val="en-IE"/>
          <w:rPrChange w:id="663" w:author="Judson, Grant" w:date="2019-01-31T11:51:00Z">
            <w:rPr>
              <w:ins w:id="664" w:author="Peter Dam" w:date="2018-10-24T15:29:00Z"/>
              <w:del w:id="665" w:author="Judson, Grant" w:date="2019-01-23T09:13:00Z"/>
              <w:rFonts w:asciiTheme="majorHAnsi" w:eastAsia="Times New Roman" w:hAnsiTheme="majorHAnsi" w:cs="Arial"/>
              <w:highlight w:val="yellow"/>
              <w:lang w:val="en-IE"/>
            </w:rPr>
          </w:rPrChange>
        </w:rPr>
        <w:pPrChange w:id="666" w:author="Judson, Grant" w:date="2019-01-23T09:13:00Z">
          <w:pPr>
            <w:pStyle w:val="ListParagraph"/>
            <w:autoSpaceDE w:val="0"/>
            <w:autoSpaceDN w:val="0"/>
            <w:adjustRightInd w:val="0"/>
            <w:ind w:left="1428"/>
          </w:pPr>
        </w:pPrChange>
      </w:pPr>
      <w:ins w:id="667" w:author="Peter Dam" w:date="2018-10-24T15:28:00Z">
        <w:del w:id="668" w:author="Judson, Grant" w:date="2019-01-23T09:13:00Z">
          <w:r w:rsidRPr="001239C3" w:rsidDel="00EF2E1A">
            <w:rPr>
              <w:rFonts w:asciiTheme="majorHAnsi" w:eastAsia="Times New Roman" w:hAnsiTheme="majorHAnsi" w:cs="Arial"/>
              <w:lang w:val="en-IE"/>
              <w:rPrChange w:id="669" w:author="Judson, Grant" w:date="2019-01-31T11:51:00Z">
                <w:rPr>
                  <w:rFonts w:asciiTheme="majorHAnsi" w:eastAsia="Times New Roman" w:hAnsiTheme="majorHAnsi" w:cs="Arial"/>
                  <w:highlight w:val="yellow"/>
                  <w:lang w:val="en-IE"/>
                </w:rPr>
              </w:rPrChange>
            </w:rPr>
            <w:delText>If a MAtoN is fitted to a physical object, such as the Ocean Cleanup device, will it have a top mark and colour scheme, or is a light and AIS AtoN b</w:delText>
          </w:r>
        </w:del>
      </w:ins>
      <w:ins w:id="670" w:author="Peter Dam" w:date="2018-10-24T15:29:00Z">
        <w:del w:id="671" w:author="Judson, Grant" w:date="2019-01-23T09:13:00Z">
          <w:r w:rsidRPr="001239C3" w:rsidDel="00EF2E1A">
            <w:rPr>
              <w:rFonts w:asciiTheme="majorHAnsi" w:eastAsia="Times New Roman" w:hAnsiTheme="majorHAnsi" w:cs="Arial"/>
              <w:lang w:val="en-IE"/>
              <w:rPrChange w:id="672" w:author="Judson, Grant" w:date="2019-01-31T11:51:00Z">
                <w:rPr>
                  <w:rFonts w:asciiTheme="majorHAnsi" w:eastAsia="Times New Roman" w:hAnsiTheme="majorHAnsi" w:cs="Arial"/>
                  <w:highlight w:val="yellow"/>
                  <w:lang w:val="en-IE"/>
                </w:rPr>
              </w:rPrChange>
            </w:rPr>
            <w:delText>asestation sufficient?</w:delText>
          </w:r>
        </w:del>
      </w:ins>
    </w:p>
    <w:p w14:paraId="0BF6F45E" w14:textId="77777777" w:rsidR="00D54461" w:rsidRPr="001239C3" w:rsidDel="00EF2E1A" w:rsidRDefault="00D54461">
      <w:pPr>
        <w:pStyle w:val="ListParagraph"/>
        <w:numPr>
          <w:ilvl w:val="0"/>
          <w:numId w:val="54"/>
        </w:numPr>
        <w:autoSpaceDE w:val="0"/>
        <w:autoSpaceDN w:val="0"/>
        <w:adjustRightInd w:val="0"/>
        <w:jc w:val="center"/>
        <w:rPr>
          <w:ins w:id="673" w:author="Peter Dam" w:date="2018-10-24T16:08:00Z"/>
          <w:del w:id="674" w:author="Judson, Grant" w:date="2019-01-23T09:13:00Z"/>
          <w:rFonts w:asciiTheme="majorHAnsi" w:eastAsia="Times New Roman" w:hAnsiTheme="majorHAnsi" w:cs="Arial"/>
          <w:lang w:val="en-IE"/>
          <w:rPrChange w:id="675" w:author="Judson, Grant" w:date="2019-01-31T11:51:00Z">
            <w:rPr>
              <w:ins w:id="676" w:author="Peter Dam" w:date="2018-10-24T16:08:00Z"/>
              <w:del w:id="677" w:author="Judson, Grant" w:date="2019-01-23T09:13:00Z"/>
              <w:rFonts w:asciiTheme="majorHAnsi" w:eastAsia="Times New Roman" w:hAnsiTheme="majorHAnsi" w:cs="Arial"/>
              <w:highlight w:val="yellow"/>
              <w:lang w:val="en-IE"/>
            </w:rPr>
          </w:rPrChange>
        </w:rPr>
        <w:pPrChange w:id="678" w:author="Judson, Grant" w:date="2019-01-23T09:13:00Z">
          <w:pPr>
            <w:pStyle w:val="ListParagraph"/>
            <w:autoSpaceDE w:val="0"/>
            <w:autoSpaceDN w:val="0"/>
            <w:adjustRightInd w:val="0"/>
            <w:ind w:left="1428"/>
          </w:pPr>
        </w:pPrChange>
      </w:pPr>
      <w:ins w:id="679" w:author="Peter Dam" w:date="2018-10-24T15:30:00Z">
        <w:del w:id="680" w:author="Judson, Grant" w:date="2019-01-23T09:13:00Z">
          <w:r w:rsidRPr="001239C3" w:rsidDel="00EF2E1A">
            <w:rPr>
              <w:rFonts w:asciiTheme="majorHAnsi" w:eastAsia="Times New Roman" w:hAnsiTheme="majorHAnsi" w:cs="Arial"/>
              <w:lang w:val="en-IE"/>
              <w:rPrChange w:id="681" w:author="Judson, Grant" w:date="2019-01-31T11:51:00Z">
                <w:rPr>
                  <w:rFonts w:asciiTheme="majorHAnsi" w:eastAsia="Times New Roman" w:hAnsiTheme="majorHAnsi" w:cs="Arial"/>
                  <w:highlight w:val="yellow"/>
                  <w:lang w:val="en-IE"/>
                </w:rPr>
              </w:rPrChange>
            </w:rPr>
            <w:delText>Can the design and make up of a physical be prescribed based on the range of ways that one ‘may’ be deployed</w:delText>
          </w:r>
          <w:r w:rsidR="00144A11" w:rsidRPr="001239C3" w:rsidDel="00EF2E1A">
            <w:rPr>
              <w:rFonts w:asciiTheme="majorHAnsi" w:eastAsia="Times New Roman" w:hAnsiTheme="majorHAnsi" w:cs="Arial"/>
              <w:lang w:val="en-IE"/>
              <w:rPrChange w:id="682" w:author="Judson, Grant" w:date="2019-01-31T11:51:00Z">
                <w:rPr>
                  <w:rFonts w:asciiTheme="majorHAnsi" w:eastAsia="Times New Roman" w:hAnsiTheme="majorHAnsi" w:cs="Arial"/>
                  <w:highlight w:val="yellow"/>
                  <w:lang w:val="en-IE"/>
                </w:rPr>
              </w:rPrChange>
            </w:rPr>
            <w:delText>?</w:delText>
          </w:r>
        </w:del>
      </w:ins>
    </w:p>
    <w:p w14:paraId="1C096F20" w14:textId="77777777" w:rsidR="00292679" w:rsidRPr="001239C3" w:rsidDel="00EF2E1A" w:rsidRDefault="00292679">
      <w:pPr>
        <w:autoSpaceDE w:val="0"/>
        <w:autoSpaceDN w:val="0"/>
        <w:adjustRightInd w:val="0"/>
        <w:jc w:val="center"/>
        <w:rPr>
          <w:del w:id="683" w:author="Judson, Grant" w:date="2019-01-23T09:13:00Z"/>
          <w:rFonts w:asciiTheme="majorHAnsi" w:eastAsia="Times New Roman" w:hAnsiTheme="majorHAnsi" w:cs="Arial"/>
          <w:lang w:val="en-IE"/>
          <w:rPrChange w:id="684" w:author="Judson, Grant" w:date="2019-01-31T11:51:00Z">
            <w:rPr>
              <w:del w:id="685" w:author="Judson, Grant" w:date="2019-01-23T09:13:00Z"/>
              <w:highlight w:val="yellow"/>
              <w:lang w:val="en-IE"/>
            </w:rPr>
          </w:rPrChange>
        </w:rPr>
        <w:pPrChange w:id="686" w:author="Judson, Grant" w:date="2019-01-23T09:13:00Z">
          <w:pPr>
            <w:pStyle w:val="ListParagraph"/>
            <w:autoSpaceDE w:val="0"/>
            <w:autoSpaceDN w:val="0"/>
            <w:adjustRightInd w:val="0"/>
            <w:ind w:left="1428"/>
          </w:pPr>
        </w:pPrChange>
      </w:pPr>
    </w:p>
    <w:p w14:paraId="30F8E236" w14:textId="77777777" w:rsidR="00E5394B" w:rsidRPr="001239C3" w:rsidDel="00EF2E1A" w:rsidRDefault="00E5394B">
      <w:pPr>
        <w:autoSpaceDE w:val="0"/>
        <w:autoSpaceDN w:val="0"/>
        <w:adjustRightInd w:val="0"/>
        <w:jc w:val="center"/>
        <w:rPr>
          <w:del w:id="687" w:author="Judson, Grant" w:date="2019-01-23T09:13:00Z"/>
          <w:rFonts w:asciiTheme="majorHAnsi" w:eastAsia="Times New Roman" w:hAnsiTheme="majorHAnsi" w:cs="Arial"/>
          <w:lang w:val="en-IE"/>
          <w:rPrChange w:id="688" w:author="Judson, Grant" w:date="2019-01-31T11:51:00Z">
            <w:rPr>
              <w:del w:id="689" w:author="Judson, Grant" w:date="2019-01-23T09:13:00Z"/>
              <w:rFonts w:asciiTheme="majorHAnsi" w:eastAsia="Times New Roman" w:hAnsiTheme="majorHAnsi" w:cs="Arial"/>
              <w:highlight w:val="yellow"/>
              <w:lang w:val="en-IE"/>
            </w:rPr>
          </w:rPrChange>
        </w:rPr>
        <w:pPrChange w:id="690" w:author="Judson, Grant" w:date="2019-01-23T09:13:00Z">
          <w:pPr>
            <w:autoSpaceDE w:val="0"/>
            <w:autoSpaceDN w:val="0"/>
            <w:adjustRightInd w:val="0"/>
          </w:pPr>
        </w:pPrChange>
      </w:pPr>
    </w:p>
    <w:p w14:paraId="570B0550" w14:textId="77777777" w:rsidR="00B56CEC" w:rsidRPr="001239C3" w:rsidRDefault="00B56CEC" w:rsidP="00EF2E1A">
      <w:pPr>
        <w:pStyle w:val="Caption"/>
        <w:keepNext/>
        <w:jc w:val="center"/>
        <w:rPr>
          <w:b w:val="0"/>
          <w:i w:val="0"/>
          <w:color w:val="auto"/>
          <w:szCs w:val="18"/>
          <w:u w:val="none"/>
          <w:rPrChange w:id="691" w:author="Judson, Grant" w:date="2019-01-31T11:51:00Z">
            <w:rPr>
              <w:b w:val="0"/>
              <w:i w:val="0"/>
              <w:color w:val="auto"/>
              <w:szCs w:val="18"/>
              <w:highlight w:val="yellow"/>
              <w:u w:val="none"/>
            </w:rPr>
          </w:rPrChange>
        </w:rPr>
      </w:pPr>
      <w:bookmarkStart w:id="692" w:name="_Toc465149401"/>
      <w:commentRangeStart w:id="693"/>
      <w:r w:rsidRPr="001239C3">
        <w:rPr>
          <w:b w:val="0"/>
          <w:i w:val="0"/>
          <w:color w:val="auto"/>
          <w:szCs w:val="18"/>
          <w:u w:val="none"/>
          <w:rPrChange w:id="694" w:author="Judson, Grant" w:date="2019-01-31T11:51:00Z">
            <w:rPr>
              <w:b w:val="0"/>
              <w:i w:val="0"/>
              <w:color w:val="auto"/>
              <w:szCs w:val="18"/>
              <w:highlight w:val="yellow"/>
              <w:u w:val="none"/>
            </w:rPr>
          </w:rPrChange>
        </w:rPr>
        <w:t xml:space="preserve">Table </w:t>
      </w:r>
      <w:r w:rsidR="007F7361" w:rsidRPr="001239C3">
        <w:rPr>
          <w:b w:val="0"/>
          <w:i w:val="0"/>
          <w:color w:val="auto"/>
          <w:szCs w:val="18"/>
          <w:u w:val="none"/>
          <w:rPrChange w:id="695" w:author="Judson, Grant" w:date="2019-01-31T11:51:00Z">
            <w:rPr>
              <w:b w:val="0"/>
              <w:i w:val="0"/>
              <w:color w:val="auto"/>
              <w:szCs w:val="18"/>
              <w:highlight w:val="yellow"/>
              <w:u w:val="none"/>
            </w:rPr>
          </w:rPrChange>
        </w:rPr>
        <w:fldChar w:fldCharType="begin"/>
      </w:r>
      <w:r w:rsidRPr="001239C3">
        <w:rPr>
          <w:b w:val="0"/>
          <w:i w:val="0"/>
          <w:color w:val="auto"/>
          <w:szCs w:val="18"/>
          <w:u w:val="none"/>
          <w:rPrChange w:id="696" w:author="Judson, Grant" w:date="2019-01-31T11:51:00Z">
            <w:rPr>
              <w:b w:val="0"/>
              <w:i w:val="0"/>
              <w:color w:val="auto"/>
              <w:szCs w:val="18"/>
              <w:highlight w:val="yellow"/>
              <w:u w:val="none"/>
            </w:rPr>
          </w:rPrChange>
        </w:rPr>
        <w:instrText xml:space="preserve"> SEQ Table \* ARABIC </w:instrText>
      </w:r>
      <w:r w:rsidR="007F7361" w:rsidRPr="001239C3">
        <w:rPr>
          <w:b w:val="0"/>
          <w:i w:val="0"/>
          <w:color w:val="auto"/>
          <w:szCs w:val="18"/>
          <w:u w:val="none"/>
          <w:rPrChange w:id="697" w:author="Judson, Grant" w:date="2019-01-31T11:51:00Z">
            <w:rPr>
              <w:b w:val="0"/>
              <w:i w:val="0"/>
              <w:color w:val="auto"/>
              <w:szCs w:val="18"/>
              <w:highlight w:val="yellow"/>
              <w:u w:val="none"/>
            </w:rPr>
          </w:rPrChange>
        </w:rPr>
        <w:fldChar w:fldCharType="separate"/>
      </w:r>
      <w:r w:rsidRPr="001239C3">
        <w:rPr>
          <w:b w:val="0"/>
          <w:i w:val="0"/>
          <w:noProof/>
          <w:color w:val="auto"/>
          <w:szCs w:val="18"/>
          <w:u w:val="none"/>
          <w:rPrChange w:id="698" w:author="Judson, Grant" w:date="2019-01-31T11:51:00Z">
            <w:rPr>
              <w:b w:val="0"/>
              <w:i w:val="0"/>
              <w:noProof/>
              <w:color w:val="auto"/>
              <w:szCs w:val="18"/>
              <w:highlight w:val="yellow"/>
              <w:u w:val="none"/>
            </w:rPr>
          </w:rPrChange>
        </w:rPr>
        <w:t>1</w:t>
      </w:r>
      <w:r w:rsidR="007F7361" w:rsidRPr="001239C3">
        <w:rPr>
          <w:b w:val="0"/>
          <w:i w:val="0"/>
          <w:color w:val="auto"/>
          <w:szCs w:val="18"/>
          <w:u w:val="none"/>
          <w:rPrChange w:id="699" w:author="Judson, Grant" w:date="2019-01-31T11:51:00Z">
            <w:rPr>
              <w:b w:val="0"/>
              <w:i w:val="0"/>
              <w:color w:val="auto"/>
              <w:szCs w:val="18"/>
              <w:highlight w:val="yellow"/>
              <w:u w:val="none"/>
            </w:rPr>
          </w:rPrChange>
        </w:rPr>
        <w:fldChar w:fldCharType="end"/>
      </w:r>
      <w:r w:rsidRPr="001239C3">
        <w:rPr>
          <w:b w:val="0"/>
          <w:i w:val="0"/>
          <w:color w:val="auto"/>
          <w:szCs w:val="18"/>
          <w:u w:val="none"/>
          <w:rPrChange w:id="700" w:author="Judson, Grant" w:date="2019-01-31T11:51:00Z">
            <w:rPr>
              <w:b w:val="0"/>
              <w:i w:val="0"/>
              <w:color w:val="auto"/>
              <w:szCs w:val="18"/>
              <w:highlight w:val="yellow"/>
              <w:u w:val="none"/>
            </w:rPr>
          </w:rPrChange>
        </w:rPr>
        <w:t xml:space="preserve">- </w:t>
      </w:r>
      <w:commentRangeEnd w:id="693"/>
      <w:r w:rsidR="007353CB" w:rsidRPr="001239C3">
        <w:rPr>
          <w:rStyle w:val="CommentReference"/>
          <w:b w:val="0"/>
          <w:bCs w:val="0"/>
          <w:i w:val="0"/>
          <w:color w:val="auto"/>
          <w:u w:val="none"/>
        </w:rPr>
        <w:commentReference w:id="693"/>
      </w:r>
      <w:ins w:id="701" w:author="Judson, Grant" w:date="2019-01-23T09:13:00Z">
        <w:r w:rsidR="00EF2E1A" w:rsidRPr="001239C3">
          <w:rPr>
            <w:b w:val="0"/>
            <w:i w:val="0"/>
            <w:color w:val="auto"/>
            <w:szCs w:val="18"/>
            <w:u w:val="none"/>
            <w:rPrChange w:id="702" w:author="Judson, Grant" w:date="2019-01-31T11:51:00Z">
              <w:rPr>
                <w:b w:val="0"/>
                <w:i w:val="0"/>
                <w:color w:val="auto"/>
                <w:szCs w:val="18"/>
                <w:highlight w:val="yellow"/>
                <w:u w:val="none"/>
              </w:rPr>
            </w:rPrChange>
          </w:rPr>
          <w:t xml:space="preserve">Physical </w:t>
        </w:r>
        <w:proofErr w:type="spellStart"/>
        <w:r w:rsidR="00EF2E1A" w:rsidRPr="001239C3">
          <w:rPr>
            <w:b w:val="0"/>
            <w:i w:val="0"/>
            <w:color w:val="auto"/>
            <w:szCs w:val="18"/>
            <w:u w:val="none"/>
            <w:rPrChange w:id="703" w:author="Judson, Grant" w:date="2019-01-31T11:51:00Z">
              <w:rPr>
                <w:b w:val="0"/>
                <w:i w:val="0"/>
                <w:color w:val="auto"/>
                <w:szCs w:val="18"/>
                <w:highlight w:val="yellow"/>
                <w:u w:val="none"/>
              </w:rPr>
            </w:rPrChange>
          </w:rPr>
          <w:t>MAtoN</w:t>
        </w:r>
        <w:proofErr w:type="spellEnd"/>
        <w:r w:rsidR="00EF2E1A" w:rsidRPr="001239C3">
          <w:rPr>
            <w:b w:val="0"/>
            <w:i w:val="0"/>
            <w:color w:val="auto"/>
            <w:szCs w:val="18"/>
            <w:u w:val="none"/>
            <w:rPrChange w:id="704" w:author="Judson, Grant" w:date="2019-01-31T11:51:00Z">
              <w:rPr>
                <w:b w:val="0"/>
                <w:i w:val="0"/>
                <w:color w:val="auto"/>
                <w:szCs w:val="18"/>
                <w:highlight w:val="yellow"/>
                <w:u w:val="none"/>
              </w:rPr>
            </w:rPrChange>
          </w:rPr>
          <w:t xml:space="preserve"> </w:t>
        </w:r>
      </w:ins>
      <w:del w:id="705" w:author="Peter Dam" w:date="2018-10-24T16:23:00Z">
        <w:r w:rsidRPr="001239C3" w:rsidDel="009D5B4F">
          <w:rPr>
            <w:b w:val="0"/>
            <w:i w:val="0"/>
            <w:color w:val="auto"/>
            <w:szCs w:val="18"/>
            <w:u w:val="none"/>
            <w:rPrChange w:id="706" w:author="Judson, Grant" w:date="2019-01-31T11:51:00Z">
              <w:rPr>
                <w:b w:val="0"/>
                <w:i w:val="0"/>
                <w:color w:val="auto"/>
                <w:szCs w:val="18"/>
                <w:highlight w:val="yellow"/>
                <w:u w:val="none"/>
              </w:rPr>
            </w:rPrChange>
          </w:rPr>
          <w:delText>Light colour and Rhythm</w:delText>
        </w:r>
      </w:del>
      <w:bookmarkEnd w:id="692"/>
      <w:ins w:id="707" w:author="Peter Dam" w:date="2018-10-24T16:23:00Z">
        <w:r w:rsidR="009D5B4F" w:rsidRPr="001239C3">
          <w:rPr>
            <w:b w:val="0"/>
            <w:i w:val="0"/>
            <w:color w:val="auto"/>
            <w:szCs w:val="18"/>
            <w:u w:val="none"/>
            <w:rPrChange w:id="708" w:author="Judson, Grant" w:date="2019-01-31T11:51:00Z">
              <w:rPr>
                <w:b w:val="0"/>
                <w:i w:val="0"/>
                <w:color w:val="auto"/>
                <w:szCs w:val="18"/>
                <w:highlight w:val="yellow"/>
                <w:u w:val="none"/>
              </w:rPr>
            </w:rPrChange>
          </w:rPr>
          <w:t xml:space="preserve">characteristics </w:t>
        </w:r>
      </w:ins>
    </w:p>
    <w:tbl>
      <w:tblPr>
        <w:tblStyle w:val="TableGrid"/>
        <w:tblW w:w="0" w:type="auto"/>
        <w:jc w:val="center"/>
        <w:tblLook w:val="04A0" w:firstRow="1" w:lastRow="0" w:firstColumn="1" w:lastColumn="0" w:noHBand="0" w:noVBand="1"/>
      </w:tblPr>
      <w:tblGrid>
        <w:gridCol w:w="1874"/>
        <w:gridCol w:w="7022"/>
        <w:tblGridChange w:id="709">
          <w:tblGrid>
            <w:gridCol w:w="113"/>
            <w:gridCol w:w="1761"/>
            <w:gridCol w:w="6561"/>
            <w:gridCol w:w="461"/>
            <w:gridCol w:w="113"/>
          </w:tblGrid>
        </w:tblGridChange>
      </w:tblGrid>
      <w:tr w:rsidR="009D5B4F" w:rsidRPr="001239C3" w:rsidDel="00EF2E1A" w14:paraId="09552C43" w14:textId="77777777" w:rsidTr="00292679">
        <w:trPr>
          <w:jc w:val="center"/>
          <w:ins w:id="710" w:author="Peter Dam" w:date="2018-10-24T16:24:00Z"/>
          <w:del w:id="711" w:author="Judson, Grant" w:date="2019-01-23T09:14:00Z"/>
        </w:trPr>
        <w:tc>
          <w:tcPr>
            <w:tcW w:w="1874" w:type="dxa"/>
          </w:tcPr>
          <w:p w14:paraId="5CD7A3C7" w14:textId="77777777" w:rsidR="009D5B4F" w:rsidRPr="001239C3" w:rsidDel="00EF2E1A" w:rsidRDefault="009D5B4F" w:rsidP="00915F7E">
            <w:pPr>
              <w:autoSpaceDE w:val="0"/>
              <w:autoSpaceDN w:val="0"/>
              <w:adjustRightInd w:val="0"/>
              <w:rPr>
                <w:ins w:id="712" w:author="Peter Dam" w:date="2018-10-24T16:24:00Z"/>
                <w:del w:id="713" w:author="Judson, Grant" w:date="2019-01-23T09:14:00Z"/>
                <w:rFonts w:asciiTheme="majorHAnsi" w:eastAsia="Times New Roman" w:hAnsiTheme="majorHAnsi" w:cs="Arial"/>
                <w:sz w:val="22"/>
                <w:lang w:val="en-IE"/>
                <w:rPrChange w:id="714" w:author="Judson, Grant" w:date="2019-01-31T11:51:00Z">
                  <w:rPr>
                    <w:ins w:id="715" w:author="Peter Dam" w:date="2018-10-24T16:24:00Z"/>
                    <w:del w:id="716" w:author="Judson, Grant" w:date="2019-01-23T09:14:00Z"/>
                    <w:rFonts w:asciiTheme="majorHAnsi" w:eastAsia="Times New Roman" w:hAnsiTheme="majorHAnsi" w:cs="Arial"/>
                    <w:sz w:val="22"/>
                    <w:highlight w:val="yellow"/>
                    <w:lang w:val="en-IE"/>
                  </w:rPr>
                </w:rPrChange>
              </w:rPr>
            </w:pPr>
            <w:ins w:id="717" w:author="Peter Dam" w:date="2018-10-24T16:24:00Z">
              <w:del w:id="718" w:author="Judson, Grant" w:date="2019-01-23T09:14:00Z">
                <w:r w:rsidRPr="001239C3" w:rsidDel="00EF2E1A">
                  <w:rPr>
                    <w:rFonts w:asciiTheme="majorHAnsi" w:eastAsia="Times New Roman" w:hAnsiTheme="majorHAnsi" w:cs="Arial"/>
                    <w:sz w:val="22"/>
                    <w:lang w:val="en-IE"/>
                    <w:rPrChange w:id="719" w:author="Judson, Grant" w:date="2019-01-31T11:51:00Z">
                      <w:rPr>
                        <w:rFonts w:asciiTheme="majorHAnsi" w:eastAsia="Times New Roman" w:hAnsiTheme="majorHAnsi" w:cs="Arial"/>
                        <w:sz w:val="22"/>
                        <w:highlight w:val="yellow"/>
                        <w:lang w:val="en-IE"/>
                      </w:rPr>
                    </w:rPrChange>
                  </w:rPr>
                  <w:delText>Daymark</w:delText>
                </w:r>
              </w:del>
            </w:ins>
          </w:p>
        </w:tc>
        <w:tc>
          <w:tcPr>
            <w:tcW w:w="7022" w:type="dxa"/>
          </w:tcPr>
          <w:p w14:paraId="57B301B4" w14:textId="77777777" w:rsidR="009D5B4F" w:rsidRPr="001239C3" w:rsidDel="00EF2E1A" w:rsidRDefault="009D5B4F" w:rsidP="00915F7E">
            <w:pPr>
              <w:autoSpaceDE w:val="0"/>
              <w:autoSpaceDN w:val="0"/>
              <w:adjustRightInd w:val="0"/>
              <w:rPr>
                <w:ins w:id="720" w:author="Peter Dam" w:date="2018-10-24T16:24:00Z"/>
                <w:del w:id="721" w:author="Judson, Grant" w:date="2019-01-23T09:14:00Z"/>
                <w:rFonts w:asciiTheme="majorHAnsi" w:eastAsia="Times New Roman" w:hAnsiTheme="majorHAnsi" w:cs="Arial"/>
                <w:sz w:val="22"/>
                <w:lang w:val="en-IE"/>
                <w:rPrChange w:id="722" w:author="Judson, Grant" w:date="2019-01-31T11:51:00Z">
                  <w:rPr>
                    <w:ins w:id="723" w:author="Peter Dam" w:date="2018-10-24T16:24:00Z"/>
                    <w:del w:id="724" w:author="Judson, Grant" w:date="2019-01-23T09:14:00Z"/>
                    <w:rFonts w:asciiTheme="majorHAnsi" w:eastAsia="Times New Roman" w:hAnsiTheme="majorHAnsi" w:cs="Arial"/>
                    <w:sz w:val="22"/>
                    <w:highlight w:val="yellow"/>
                    <w:lang w:val="en-IE"/>
                  </w:rPr>
                </w:rPrChange>
              </w:rPr>
            </w:pPr>
            <w:ins w:id="725" w:author="Peter Dam" w:date="2018-10-24T16:24:00Z">
              <w:del w:id="726" w:author="Judson, Grant" w:date="2019-01-23T09:14:00Z">
                <w:r w:rsidRPr="001239C3" w:rsidDel="00EF2E1A">
                  <w:rPr>
                    <w:rFonts w:asciiTheme="majorHAnsi" w:eastAsia="Times New Roman" w:hAnsiTheme="majorHAnsi" w:cs="Arial"/>
                    <w:sz w:val="22"/>
                    <w:lang w:val="en-IE"/>
                    <w:rPrChange w:id="727" w:author="Judson, Grant" w:date="2019-01-31T11:51:00Z">
                      <w:rPr>
                        <w:rFonts w:asciiTheme="majorHAnsi" w:eastAsia="Times New Roman" w:hAnsiTheme="majorHAnsi" w:cs="Arial"/>
                        <w:sz w:val="22"/>
                        <w:highlight w:val="yellow"/>
                        <w:lang w:val="en-IE"/>
                      </w:rPr>
                    </w:rPrChange>
                  </w:rPr>
                  <w:delText>Special Mark</w:delText>
                </w:r>
              </w:del>
            </w:ins>
          </w:p>
        </w:tc>
      </w:tr>
      <w:tr w:rsidR="00EF2E1A" w:rsidRPr="001239C3" w14:paraId="5CC40DFE" w14:textId="77777777" w:rsidTr="001B1026">
        <w:tblPrEx>
          <w:tblW w:w="0" w:type="auto"/>
          <w:jc w:val="center"/>
          <w:tblPrExChange w:id="728" w:author="Judson, Grant" w:date="2019-01-23T09:19:00Z">
            <w:tblPrEx>
              <w:tblW w:w="0" w:type="auto"/>
              <w:jc w:val="center"/>
            </w:tblPrEx>
          </w:tblPrExChange>
        </w:tblPrEx>
        <w:trPr>
          <w:jc w:val="center"/>
          <w:ins w:id="729" w:author="Judson, Grant" w:date="2019-01-23T09:14:00Z"/>
          <w:trPrChange w:id="730" w:author="Judson, Grant" w:date="2019-01-23T09:19:00Z">
            <w:trPr>
              <w:gridBefore w:val="1"/>
              <w:jc w:val="center"/>
            </w:trPr>
          </w:trPrChange>
        </w:trPr>
        <w:tc>
          <w:tcPr>
            <w:tcW w:w="8896" w:type="dxa"/>
            <w:gridSpan w:val="2"/>
            <w:shd w:val="clear" w:color="auto" w:fill="D9D9D9" w:themeFill="background1" w:themeFillShade="D9"/>
            <w:tcPrChange w:id="731" w:author="Judson, Grant" w:date="2019-01-23T09:19:00Z">
              <w:tcPr>
                <w:tcW w:w="8896" w:type="dxa"/>
                <w:gridSpan w:val="4"/>
              </w:tcPr>
            </w:tcPrChange>
          </w:tcPr>
          <w:p w14:paraId="238FBFF6" w14:textId="77777777" w:rsidR="00EF2E1A" w:rsidRPr="001239C3" w:rsidRDefault="00EF2E1A">
            <w:pPr>
              <w:autoSpaceDE w:val="0"/>
              <w:autoSpaceDN w:val="0"/>
              <w:adjustRightInd w:val="0"/>
              <w:jc w:val="center"/>
              <w:rPr>
                <w:ins w:id="732" w:author="Judson, Grant" w:date="2019-01-23T09:14:00Z"/>
                <w:rFonts w:asciiTheme="majorHAnsi" w:eastAsia="Times New Roman" w:hAnsiTheme="majorHAnsi" w:cs="Arial"/>
                <w:sz w:val="22"/>
                <w:lang w:val="en-IE"/>
                <w:rPrChange w:id="733" w:author="Judson, Grant" w:date="2019-01-31T11:51:00Z">
                  <w:rPr>
                    <w:ins w:id="734" w:author="Judson, Grant" w:date="2019-01-23T09:14:00Z"/>
                    <w:rFonts w:asciiTheme="majorHAnsi" w:eastAsia="Times New Roman" w:hAnsiTheme="majorHAnsi" w:cs="Arial"/>
                    <w:sz w:val="22"/>
                    <w:highlight w:val="yellow"/>
                    <w:lang w:val="en-IE"/>
                  </w:rPr>
                </w:rPrChange>
              </w:rPr>
              <w:pPrChange w:id="735" w:author="Alimchandani, Mahesh" w:date="2019-01-30T14:56:00Z">
                <w:pPr>
                  <w:autoSpaceDE w:val="0"/>
                  <w:autoSpaceDN w:val="0"/>
                  <w:adjustRightInd w:val="0"/>
                </w:pPr>
              </w:pPrChange>
            </w:pPr>
            <w:ins w:id="736" w:author="Judson, Grant" w:date="2019-01-23T09:15:00Z">
              <w:r w:rsidRPr="001239C3">
                <w:rPr>
                  <w:rFonts w:asciiTheme="majorHAnsi" w:eastAsia="Times New Roman" w:hAnsiTheme="majorHAnsi" w:cs="Arial"/>
                  <w:sz w:val="22"/>
                  <w:lang w:val="en-IE"/>
                  <w:rPrChange w:id="737" w:author="Judson, Grant" w:date="2019-01-31T11:51:00Z">
                    <w:rPr>
                      <w:rFonts w:asciiTheme="majorHAnsi" w:eastAsia="Times New Roman" w:hAnsiTheme="majorHAnsi" w:cs="Arial"/>
                      <w:sz w:val="22"/>
                      <w:highlight w:val="yellow"/>
                      <w:lang w:val="en-IE"/>
                    </w:rPr>
                  </w:rPrChange>
                </w:rPr>
                <w:t xml:space="preserve">Buoy </w:t>
              </w:r>
            </w:ins>
            <w:ins w:id="738" w:author="Alimchandani, Mahesh" w:date="2019-01-30T14:56:00Z">
              <w:r w:rsidR="006F2E01" w:rsidRPr="001239C3">
                <w:rPr>
                  <w:rFonts w:asciiTheme="majorHAnsi" w:eastAsia="Times New Roman" w:hAnsiTheme="majorHAnsi" w:cs="Arial"/>
                  <w:sz w:val="22"/>
                  <w:lang w:val="en-IE"/>
                  <w:rPrChange w:id="739" w:author="Judson, Grant" w:date="2019-01-31T11:51:00Z">
                    <w:rPr>
                      <w:rFonts w:asciiTheme="majorHAnsi" w:eastAsia="Times New Roman" w:hAnsiTheme="majorHAnsi" w:cs="Arial"/>
                      <w:sz w:val="22"/>
                      <w:highlight w:val="yellow"/>
                      <w:lang w:val="en-IE"/>
                    </w:rPr>
                  </w:rPrChange>
                </w:rPr>
                <w:t>/ mark c</w:t>
              </w:r>
            </w:ins>
            <w:ins w:id="740" w:author="Judson, Grant" w:date="2019-01-23T13:58:00Z">
              <w:del w:id="741" w:author="Alimchandani, Mahesh" w:date="2019-01-30T14:56:00Z">
                <w:r w:rsidR="00DD3211" w:rsidRPr="001239C3" w:rsidDel="006F2E01">
                  <w:rPr>
                    <w:rFonts w:asciiTheme="majorHAnsi" w:eastAsia="Times New Roman" w:hAnsiTheme="majorHAnsi" w:cs="Arial"/>
                    <w:sz w:val="22"/>
                    <w:lang w:val="en-IE"/>
                    <w:rPrChange w:id="742" w:author="Judson, Grant" w:date="2019-01-31T11:51:00Z">
                      <w:rPr>
                        <w:rFonts w:asciiTheme="majorHAnsi" w:eastAsia="Times New Roman" w:hAnsiTheme="majorHAnsi" w:cs="Arial"/>
                        <w:sz w:val="22"/>
                        <w:highlight w:val="yellow"/>
                        <w:lang w:val="en-IE"/>
                      </w:rPr>
                    </w:rPrChange>
                  </w:rPr>
                  <w:delText>C</w:delText>
                </w:r>
              </w:del>
              <w:r w:rsidR="00DD3211" w:rsidRPr="001239C3">
                <w:rPr>
                  <w:rFonts w:asciiTheme="majorHAnsi" w:eastAsia="Times New Roman" w:hAnsiTheme="majorHAnsi" w:cs="Arial"/>
                  <w:sz w:val="22"/>
                  <w:lang w:val="en-IE"/>
                  <w:rPrChange w:id="743" w:author="Judson, Grant" w:date="2019-01-31T11:51:00Z">
                    <w:rPr>
                      <w:rFonts w:asciiTheme="majorHAnsi" w:eastAsia="Times New Roman" w:hAnsiTheme="majorHAnsi" w:cs="Arial"/>
                      <w:sz w:val="22"/>
                      <w:highlight w:val="yellow"/>
                      <w:lang w:val="en-IE"/>
                    </w:rPr>
                  </w:rPrChange>
                </w:rPr>
                <w:t>haracteristics</w:t>
              </w:r>
            </w:ins>
          </w:p>
        </w:tc>
      </w:tr>
      <w:tr w:rsidR="00EF2E1A" w:rsidRPr="001239C3" w14:paraId="56931595" w14:textId="77777777" w:rsidTr="00460E52">
        <w:trPr>
          <w:jc w:val="center"/>
          <w:ins w:id="744" w:author="Judson, Grant" w:date="2019-01-23T09:15:00Z"/>
        </w:trPr>
        <w:tc>
          <w:tcPr>
            <w:tcW w:w="1874" w:type="dxa"/>
          </w:tcPr>
          <w:p w14:paraId="6859AA01" w14:textId="77777777" w:rsidR="00EF2E1A" w:rsidRPr="001239C3" w:rsidRDefault="00EF2E1A" w:rsidP="00EF2E1A">
            <w:pPr>
              <w:autoSpaceDE w:val="0"/>
              <w:autoSpaceDN w:val="0"/>
              <w:adjustRightInd w:val="0"/>
              <w:rPr>
                <w:ins w:id="745" w:author="Judson, Grant" w:date="2019-01-23T09:15:00Z"/>
                <w:rFonts w:asciiTheme="majorHAnsi" w:eastAsia="Times New Roman" w:hAnsiTheme="majorHAnsi" w:cs="Arial"/>
                <w:sz w:val="22"/>
                <w:lang w:val="en-IE"/>
                <w:rPrChange w:id="746" w:author="Judson, Grant" w:date="2019-01-31T11:51:00Z">
                  <w:rPr>
                    <w:ins w:id="747" w:author="Judson, Grant" w:date="2019-01-23T09:15:00Z"/>
                    <w:rFonts w:asciiTheme="majorHAnsi" w:eastAsia="Times New Roman" w:hAnsiTheme="majorHAnsi" w:cs="Arial"/>
                    <w:sz w:val="22"/>
                    <w:highlight w:val="yellow"/>
                    <w:lang w:val="en-IE"/>
                  </w:rPr>
                </w:rPrChange>
              </w:rPr>
            </w:pPr>
            <w:ins w:id="748" w:author="Judson, Grant" w:date="2019-01-23T09:15:00Z">
              <w:r w:rsidRPr="001239C3">
                <w:rPr>
                  <w:rFonts w:asciiTheme="majorHAnsi" w:eastAsia="Times New Roman" w:hAnsiTheme="majorHAnsi" w:cs="Arial"/>
                  <w:sz w:val="22"/>
                  <w:lang w:val="en-IE"/>
                  <w:rPrChange w:id="749" w:author="Judson, Grant" w:date="2019-01-31T11:51:00Z">
                    <w:rPr>
                      <w:rFonts w:asciiTheme="majorHAnsi" w:eastAsia="Times New Roman" w:hAnsiTheme="majorHAnsi" w:cs="Arial"/>
                      <w:sz w:val="22"/>
                      <w:highlight w:val="yellow"/>
                      <w:lang w:val="en-IE"/>
                    </w:rPr>
                  </w:rPrChange>
                </w:rPr>
                <w:t xml:space="preserve">Colour </w:t>
              </w:r>
            </w:ins>
          </w:p>
        </w:tc>
        <w:tc>
          <w:tcPr>
            <w:tcW w:w="7022" w:type="dxa"/>
          </w:tcPr>
          <w:p w14:paraId="52DBD54F" w14:textId="77777777" w:rsidR="00EF2E1A" w:rsidRPr="001239C3" w:rsidRDefault="00EF2E1A" w:rsidP="00EF2E1A">
            <w:pPr>
              <w:autoSpaceDE w:val="0"/>
              <w:autoSpaceDN w:val="0"/>
              <w:adjustRightInd w:val="0"/>
              <w:rPr>
                <w:ins w:id="750" w:author="Judson, Grant" w:date="2019-01-23T09:15:00Z"/>
                <w:rFonts w:asciiTheme="majorHAnsi" w:eastAsia="Times New Roman" w:hAnsiTheme="majorHAnsi" w:cs="Arial"/>
                <w:sz w:val="22"/>
                <w:lang w:val="en-IE"/>
                <w:rPrChange w:id="751" w:author="Judson, Grant" w:date="2019-01-31T11:51:00Z">
                  <w:rPr>
                    <w:ins w:id="752" w:author="Judson, Grant" w:date="2019-01-23T09:15:00Z"/>
                    <w:rFonts w:asciiTheme="majorHAnsi" w:eastAsia="Times New Roman" w:hAnsiTheme="majorHAnsi" w:cs="Arial"/>
                    <w:sz w:val="22"/>
                    <w:highlight w:val="yellow"/>
                    <w:lang w:val="en-IE"/>
                  </w:rPr>
                </w:rPrChange>
              </w:rPr>
            </w:pPr>
            <w:ins w:id="753" w:author="Judson, Grant" w:date="2019-01-23T09:15:00Z">
              <w:r w:rsidRPr="001239C3">
                <w:rPr>
                  <w:rFonts w:asciiTheme="majorHAnsi" w:eastAsia="Times New Roman" w:hAnsiTheme="majorHAnsi" w:cs="Arial"/>
                  <w:sz w:val="22"/>
                  <w:lang w:val="en-IE"/>
                  <w:rPrChange w:id="754" w:author="Judson, Grant" w:date="2019-01-31T11:51:00Z">
                    <w:rPr>
                      <w:rFonts w:asciiTheme="majorHAnsi" w:eastAsia="Times New Roman" w:hAnsiTheme="majorHAnsi" w:cs="Arial"/>
                      <w:sz w:val="22"/>
                      <w:highlight w:val="yellow"/>
                      <w:lang w:val="en-IE"/>
                    </w:rPr>
                  </w:rPrChange>
                </w:rPr>
                <w:t>Yellow</w:t>
              </w:r>
            </w:ins>
          </w:p>
        </w:tc>
      </w:tr>
      <w:tr w:rsidR="00EF2E1A" w:rsidRPr="001239C3" w14:paraId="0B974E40" w14:textId="77777777" w:rsidTr="00460E52">
        <w:trPr>
          <w:jc w:val="center"/>
          <w:ins w:id="755" w:author="Judson, Grant" w:date="2019-01-23T09:14:00Z"/>
        </w:trPr>
        <w:tc>
          <w:tcPr>
            <w:tcW w:w="1874" w:type="dxa"/>
          </w:tcPr>
          <w:p w14:paraId="63AFE5D2" w14:textId="77777777" w:rsidR="00EF2E1A" w:rsidRPr="001239C3" w:rsidRDefault="00EF2E1A" w:rsidP="00EF2E1A">
            <w:pPr>
              <w:autoSpaceDE w:val="0"/>
              <w:autoSpaceDN w:val="0"/>
              <w:adjustRightInd w:val="0"/>
              <w:rPr>
                <w:ins w:id="756" w:author="Judson, Grant" w:date="2019-01-23T09:14:00Z"/>
                <w:rFonts w:asciiTheme="majorHAnsi" w:eastAsia="Times New Roman" w:hAnsiTheme="majorHAnsi" w:cs="Arial"/>
                <w:sz w:val="22"/>
                <w:lang w:val="en-IE"/>
                <w:rPrChange w:id="757" w:author="Judson, Grant" w:date="2019-01-31T11:51:00Z">
                  <w:rPr>
                    <w:ins w:id="758" w:author="Judson, Grant" w:date="2019-01-23T09:14:00Z"/>
                    <w:rFonts w:asciiTheme="majorHAnsi" w:eastAsia="Times New Roman" w:hAnsiTheme="majorHAnsi" w:cs="Arial"/>
                    <w:sz w:val="22"/>
                    <w:highlight w:val="yellow"/>
                    <w:lang w:val="en-IE"/>
                  </w:rPr>
                </w:rPrChange>
              </w:rPr>
            </w:pPr>
            <w:ins w:id="759" w:author="Judson, Grant" w:date="2019-01-23T09:14:00Z">
              <w:r w:rsidRPr="001239C3">
                <w:rPr>
                  <w:rFonts w:asciiTheme="majorHAnsi" w:eastAsia="Times New Roman" w:hAnsiTheme="majorHAnsi" w:cs="Arial"/>
                  <w:sz w:val="22"/>
                  <w:lang w:val="en-IE"/>
                  <w:rPrChange w:id="760" w:author="Judson, Grant" w:date="2019-01-31T11:51:00Z">
                    <w:rPr>
                      <w:rFonts w:asciiTheme="majorHAnsi" w:eastAsia="Times New Roman" w:hAnsiTheme="majorHAnsi" w:cs="Arial"/>
                      <w:sz w:val="22"/>
                      <w:highlight w:val="yellow"/>
                      <w:lang w:val="en-IE"/>
                    </w:rPr>
                  </w:rPrChange>
                </w:rPr>
                <w:t>Shape</w:t>
              </w:r>
            </w:ins>
          </w:p>
        </w:tc>
        <w:tc>
          <w:tcPr>
            <w:tcW w:w="7022" w:type="dxa"/>
          </w:tcPr>
          <w:p w14:paraId="6E108A52" w14:textId="77777777" w:rsidR="00EF2E1A" w:rsidRPr="001239C3" w:rsidRDefault="00EF2E1A" w:rsidP="00EF2E1A">
            <w:pPr>
              <w:autoSpaceDE w:val="0"/>
              <w:autoSpaceDN w:val="0"/>
              <w:adjustRightInd w:val="0"/>
              <w:rPr>
                <w:ins w:id="761" w:author="Judson, Grant" w:date="2019-01-23T09:14:00Z"/>
                <w:rFonts w:asciiTheme="majorHAnsi" w:eastAsia="Times New Roman" w:hAnsiTheme="majorHAnsi" w:cs="Arial"/>
                <w:sz w:val="22"/>
                <w:lang w:val="en-IE"/>
                <w:rPrChange w:id="762" w:author="Judson, Grant" w:date="2019-01-31T11:51:00Z">
                  <w:rPr>
                    <w:ins w:id="763" w:author="Judson, Grant" w:date="2019-01-23T09:14:00Z"/>
                    <w:rFonts w:asciiTheme="majorHAnsi" w:eastAsia="Times New Roman" w:hAnsiTheme="majorHAnsi" w:cs="Arial"/>
                    <w:sz w:val="22"/>
                    <w:highlight w:val="yellow"/>
                    <w:lang w:val="en-IE"/>
                  </w:rPr>
                </w:rPrChange>
              </w:rPr>
            </w:pPr>
            <w:ins w:id="764" w:author="Judson, Grant" w:date="2019-01-23T09:14:00Z">
              <w:r w:rsidRPr="001239C3">
                <w:rPr>
                  <w:rFonts w:asciiTheme="majorHAnsi" w:eastAsia="Times New Roman" w:hAnsiTheme="majorHAnsi" w:cs="Arial"/>
                  <w:sz w:val="22"/>
                  <w:lang w:val="en-IE"/>
                  <w:rPrChange w:id="765" w:author="Judson, Grant" w:date="2019-01-31T11:51:00Z">
                    <w:rPr>
                      <w:rFonts w:asciiTheme="majorHAnsi" w:eastAsia="Times New Roman" w:hAnsiTheme="majorHAnsi" w:cs="Arial"/>
                      <w:sz w:val="22"/>
                      <w:highlight w:val="yellow"/>
                      <w:lang w:val="en-IE"/>
                    </w:rPr>
                  </w:rPrChange>
                </w:rPr>
                <w:t xml:space="preserve">Optional, but not in conflict with lateral </w:t>
              </w:r>
            </w:ins>
            <w:ins w:id="766" w:author="Alimchandani, Mahesh" w:date="2019-01-30T14:56:00Z">
              <w:r w:rsidR="006F2E01" w:rsidRPr="001239C3">
                <w:rPr>
                  <w:rFonts w:asciiTheme="majorHAnsi" w:eastAsia="Times New Roman" w:hAnsiTheme="majorHAnsi" w:cs="Arial"/>
                  <w:sz w:val="22"/>
                  <w:lang w:val="en-IE"/>
                  <w:rPrChange w:id="767" w:author="Judson, Grant" w:date="2019-01-31T11:51:00Z">
                    <w:rPr>
                      <w:rFonts w:asciiTheme="majorHAnsi" w:eastAsia="Times New Roman" w:hAnsiTheme="majorHAnsi" w:cs="Arial"/>
                      <w:sz w:val="22"/>
                      <w:highlight w:val="yellow"/>
                      <w:lang w:val="en-IE"/>
                    </w:rPr>
                  </w:rPrChange>
                </w:rPr>
                <w:t xml:space="preserve">or cardinal </w:t>
              </w:r>
            </w:ins>
            <w:ins w:id="768" w:author="Judson, Grant" w:date="2019-01-23T09:14:00Z">
              <w:r w:rsidRPr="001239C3">
                <w:rPr>
                  <w:rFonts w:asciiTheme="majorHAnsi" w:eastAsia="Times New Roman" w:hAnsiTheme="majorHAnsi" w:cs="Arial"/>
                  <w:sz w:val="22"/>
                  <w:lang w:val="en-IE"/>
                  <w:rPrChange w:id="769" w:author="Judson, Grant" w:date="2019-01-31T11:51:00Z">
                    <w:rPr>
                      <w:rFonts w:asciiTheme="majorHAnsi" w:eastAsia="Times New Roman" w:hAnsiTheme="majorHAnsi" w:cs="Arial"/>
                      <w:sz w:val="22"/>
                      <w:highlight w:val="yellow"/>
                      <w:lang w:val="en-IE"/>
                    </w:rPr>
                  </w:rPrChange>
                </w:rPr>
                <w:t>marks</w:t>
              </w:r>
            </w:ins>
            <w:ins w:id="770" w:author="Judson, Grant" w:date="2019-01-23T09:15:00Z">
              <w:r w:rsidRPr="001239C3">
                <w:rPr>
                  <w:rFonts w:asciiTheme="majorHAnsi" w:eastAsia="Times New Roman" w:hAnsiTheme="majorHAnsi" w:cs="Arial"/>
                  <w:sz w:val="22"/>
                  <w:lang w:val="en-IE"/>
                  <w:rPrChange w:id="771" w:author="Judson, Grant" w:date="2019-01-31T11:51:00Z">
                    <w:rPr>
                      <w:rFonts w:asciiTheme="majorHAnsi" w:eastAsia="Times New Roman" w:hAnsiTheme="majorHAnsi" w:cs="Arial"/>
                      <w:sz w:val="22"/>
                      <w:highlight w:val="yellow"/>
                      <w:lang w:val="en-IE"/>
                    </w:rPr>
                  </w:rPrChange>
                </w:rPr>
                <w:t>. Shape may also depend on method of deployment</w:t>
              </w:r>
            </w:ins>
          </w:p>
        </w:tc>
      </w:tr>
      <w:tr w:rsidR="00EF2E1A" w:rsidRPr="001239C3" w14:paraId="060F3AD9" w14:textId="77777777" w:rsidTr="00292679">
        <w:trPr>
          <w:jc w:val="center"/>
          <w:ins w:id="772" w:author="Judson, Grant" w:date="2019-01-23T09:13:00Z"/>
        </w:trPr>
        <w:tc>
          <w:tcPr>
            <w:tcW w:w="1874" w:type="dxa"/>
          </w:tcPr>
          <w:p w14:paraId="46A19470" w14:textId="77777777" w:rsidR="00EF2E1A" w:rsidRPr="001239C3" w:rsidRDefault="00EF2E1A" w:rsidP="00EF2E1A">
            <w:pPr>
              <w:autoSpaceDE w:val="0"/>
              <w:autoSpaceDN w:val="0"/>
              <w:adjustRightInd w:val="0"/>
              <w:rPr>
                <w:ins w:id="773" w:author="Judson, Grant" w:date="2019-01-23T09:13:00Z"/>
                <w:rFonts w:asciiTheme="majorHAnsi" w:eastAsia="Times New Roman" w:hAnsiTheme="majorHAnsi" w:cs="Arial"/>
                <w:sz w:val="22"/>
                <w:lang w:val="en-IE"/>
                <w:rPrChange w:id="774" w:author="Judson, Grant" w:date="2019-01-31T11:51:00Z">
                  <w:rPr>
                    <w:ins w:id="775" w:author="Judson, Grant" w:date="2019-01-23T09:13:00Z"/>
                    <w:rFonts w:asciiTheme="majorHAnsi" w:eastAsia="Times New Roman" w:hAnsiTheme="majorHAnsi" w:cs="Arial"/>
                    <w:sz w:val="22"/>
                    <w:highlight w:val="yellow"/>
                    <w:lang w:val="en-IE"/>
                  </w:rPr>
                </w:rPrChange>
              </w:rPr>
            </w:pPr>
            <w:ins w:id="776" w:author="Judson, Grant" w:date="2019-01-23T09:14:00Z">
              <w:r w:rsidRPr="001239C3">
                <w:rPr>
                  <w:rFonts w:asciiTheme="majorHAnsi" w:eastAsia="Times New Roman" w:hAnsiTheme="majorHAnsi" w:cs="Arial"/>
                  <w:sz w:val="22"/>
                  <w:lang w:val="en-IE"/>
                  <w:rPrChange w:id="777" w:author="Judson, Grant" w:date="2019-01-31T11:51:00Z">
                    <w:rPr>
                      <w:rFonts w:asciiTheme="majorHAnsi" w:eastAsia="Times New Roman" w:hAnsiTheme="majorHAnsi" w:cs="Arial"/>
                      <w:sz w:val="22"/>
                      <w:highlight w:val="yellow"/>
                      <w:lang w:val="en-IE"/>
                    </w:rPr>
                  </w:rPrChange>
                </w:rPr>
                <w:t>Day</w:t>
              </w:r>
            </w:ins>
            <w:ins w:id="778" w:author="Judson, Grant" w:date="2019-01-23T13:58:00Z">
              <w:r w:rsidR="00DD3211" w:rsidRPr="001239C3">
                <w:rPr>
                  <w:rFonts w:asciiTheme="majorHAnsi" w:eastAsia="Times New Roman" w:hAnsiTheme="majorHAnsi" w:cs="Arial"/>
                  <w:sz w:val="22"/>
                  <w:lang w:val="en-IE"/>
                  <w:rPrChange w:id="779" w:author="Judson, Grant" w:date="2019-01-31T11:51:00Z">
                    <w:rPr>
                      <w:rFonts w:asciiTheme="majorHAnsi" w:eastAsia="Times New Roman" w:hAnsiTheme="majorHAnsi" w:cs="Arial"/>
                      <w:sz w:val="22"/>
                      <w:highlight w:val="yellow"/>
                      <w:lang w:val="en-IE"/>
                    </w:rPr>
                  </w:rPrChange>
                </w:rPr>
                <w:t xml:space="preserve"> </w:t>
              </w:r>
            </w:ins>
            <w:ins w:id="780" w:author="Judson, Grant" w:date="2019-01-23T09:14:00Z">
              <w:r w:rsidRPr="001239C3">
                <w:rPr>
                  <w:rFonts w:asciiTheme="majorHAnsi" w:eastAsia="Times New Roman" w:hAnsiTheme="majorHAnsi" w:cs="Arial"/>
                  <w:sz w:val="22"/>
                  <w:lang w:val="en-IE"/>
                  <w:rPrChange w:id="781" w:author="Judson, Grant" w:date="2019-01-31T11:51:00Z">
                    <w:rPr>
                      <w:rFonts w:asciiTheme="majorHAnsi" w:eastAsia="Times New Roman" w:hAnsiTheme="majorHAnsi" w:cs="Arial"/>
                      <w:sz w:val="22"/>
                      <w:highlight w:val="yellow"/>
                      <w:lang w:val="en-IE"/>
                    </w:rPr>
                  </w:rPrChange>
                </w:rPr>
                <w:t>mark</w:t>
              </w:r>
            </w:ins>
          </w:p>
        </w:tc>
        <w:tc>
          <w:tcPr>
            <w:tcW w:w="7022" w:type="dxa"/>
          </w:tcPr>
          <w:p w14:paraId="3FC86674" w14:textId="77777777" w:rsidR="00EF2E1A" w:rsidRPr="001239C3" w:rsidRDefault="00EF2E1A" w:rsidP="00EF2E1A">
            <w:pPr>
              <w:autoSpaceDE w:val="0"/>
              <w:autoSpaceDN w:val="0"/>
              <w:adjustRightInd w:val="0"/>
              <w:rPr>
                <w:ins w:id="782" w:author="Judson, Grant" w:date="2019-01-23T09:13:00Z"/>
                <w:rFonts w:asciiTheme="majorHAnsi" w:eastAsia="Times New Roman" w:hAnsiTheme="majorHAnsi" w:cs="Arial"/>
                <w:sz w:val="22"/>
                <w:lang w:val="en-IE"/>
                <w:rPrChange w:id="783" w:author="Judson, Grant" w:date="2019-01-31T11:51:00Z">
                  <w:rPr>
                    <w:ins w:id="784" w:author="Judson, Grant" w:date="2019-01-23T09:13:00Z"/>
                    <w:rFonts w:asciiTheme="majorHAnsi" w:eastAsia="Times New Roman" w:hAnsiTheme="majorHAnsi" w:cs="Arial"/>
                    <w:sz w:val="22"/>
                    <w:highlight w:val="yellow"/>
                    <w:lang w:val="en-IE"/>
                  </w:rPr>
                </w:rPrChange>
              </w:rPr>
            </w:pPr>
            <w:ins w:id="785" w:author="Judson, Grant" w:date="2019-01-23T09:14:00Z">
              <w:r w:rsidRPr="001239C3">
                <w:rPr>
                  <w:rFonts w:asciiTheme="majorHAnsi" w:eastAsia="Times New Roman" w:hAnsiTheme="majorHAnsi" w:cs="Arial"/>
                  <w:sz w:val="22"/>
                  <w:lang w:val="en-IE"/>
                  <w:rPrChange w:id="786" w:author="Judson, Grant" w:date="2019-01-31T11:51:00Z">
                    <w:rPr>
                      <w:rFonts w:asciiTheme="majorHAnsi" w:eastAsia="Times New Roman" w:hAnsiTheme="majorHAnsi" w:cs="Arial"/>
                      <w:sz w:val="22"/>
                      <w:highlight w:val="yellow"/>
                      <w:lang w:val="en-IE"/>
                    </w:rPr>
                  </w:rPrChange>
                </w:rPr>
                <w:t>Special Mark, if practicable</w:t>
              </w:r>
            </w:ins>
          </w:p>
        </w:tc>
      </w:tr>
      <w:tr w:rsidR="00EF2E1A" w:rsidRPr="001239C3" w14:paraId="09EF7C8C" w14:textId="77777777" w:rsidTr="001B1026">
        <w:tblPrEx>
          <w:tblW w:w="0" w:type="auto"/>
          <w:jc w:val="center"/>
          <w:tblPrExChange w:id="787" w:author="Judson, Grant" w:date="2019-01-23T09:19:00Z">
            <w:tblPrEx>
              <w:tblW w:w="0" w:type="auto"/>
              <w:jc w:val="center"/>
            </w:tblPrEx>
          </w:tblPrExChange>
        </w:tblPrEx>
        <w:trPr>
          <w:jc w:val="center"/>
          <w:trPrChange w:id="788" w:author="Judson, Grant" w:date="2019-01-23T09:19:00Z">
            <w:trPr>
              <w:gridBefore w:val="1"/>
              <w:jc w:val="center"/>
            </w:trPr>
          </w:trPrChange>
        </w:trPr>
        <w:tc>
          <w:tcPr>
            <w:tcW w:w="8896" w:type="dxa"/>
            <w:gridSpan w:val="2"/>
            <w:shd w:val="clear" w:color="auto" w:fill="D9D9D9" w:themeFill="background1" w:themeFillShade="D9"/>
            <w:tcPrChange w:id="789" w:author="Judson, Grant" w:date="2019-01-23T09:19:00Z">
              <w:tcPr>
                <w:tcW w:w="8896" w:type="dxa"/>
                <w:gridSpan w:val="4"/>
              </w:tcPr>
            </w:tcPrChange>
          </w:tcPr>
          <w:p w14:paraId="11514DFC" w14:textId="77777777" w:rsidR="00EF2E1A" w:rsidRPr="001239C3" w:rsidDel="00EF2E1A" w:rsidRDefault="00EF2E1A">
            <w:pPr>
              <w:autoSpaceDE w:val="0"/>
              <w:autoSpaceDN w:val="0"/>
              <w:adjustRightInd w:val="0"/>
              <w:jc w:val="center"/>
              <w:rPr>
                <w:del w:id="790" w:author="Judson, Grant" w:date="2019-01-23T09:16:00Z"/>
                <w:rFonts w:asciiTheme="majorHAnsi" w:eastAsia="Times New Roman" w:hAnsiTheme="majorHAnsi" w:cs="Arial"/>
                <w:sz w:val="22"/>
                <w:lang w:val="en-IE"/>
                <w:rPrChange w:id="791" w:author="Judson, Grant" w:date="2019-01-31T11:51:00Z">
                  <w:rPr>
                    <w:del w:id="792" w:author="Judson, Grant" w:date="2019-01-23T09:16:00Z"/>
                    <w:rFonts w:asciiTheme="majorHAnsi" w:eastAsia="Times New Roman" w:hAnsiTheme="majorHAnsi" w:cs="Arial"/>
                    <w:sz w:val="22"/>
                    <w:highlight w:val="yellow"/>
                    <w:lang w:val="en-IE"/>
                  </w:rPr>
                </w:rPrChange>
              </w:rPr>
              <w:pPrChange w:id="793" w:author="Judson, Grant" w:date="2019-01-23T09:16:00Z">
                <w:pPr>
                  <w:autoSpaceDE w:val="0"/>
                  <w:autoSpaceDN w:val="0"/>
                  <w:adjustRightInd w:val="0"/>
                </w:pPr>
              </w:pPrChange>
            </w:pPr>
            <w:r w:rsidRPr="001239C3">
              <w:rPr>
                <w:rFonts w:asciiTheme="majorHAnsi" w:eastAsia="Times New Roman" w:hAnsiTheme="majorHAnsi" w:cs="Arial"/>
                <w:sz w:val="22"/>
                <w:lang w:val="en-IE"/>
                <w:rPrChange w:id="794" w:author="Judson, Grant" w:date="2019-01-31T11:51:00Z">
                  <w:rPr>
                    <w:rFonts w:asciiTheme="majorHAnsi" w:eastAsia="Times New Roman" w:hAnsiTheme="majorHAnsi" w:cs="Arial"/>
                    <w:sz w:val="22"/>
                    <w:highlight w:val="yellow"/>
                    <w:lang w:val="en-IE"/>
                  </w:rPr>
                </w:rPrChange>
              </w:rPr>
              <w:t>Light</w:t>
            </w:r>
            <w:ins w:id="795" w:author="Judson, Grant" w:date="2019-01-23T13:59:00Z">
              <w:r w:rsidR="00DD3211" w:rsidRPr="001239C3">
                <w:rPr>
                  <w:rFonts w:asciiTheme="majorHAnsi" w:eastAsia="Times New Roman" w:hAnsiTheme="majorHAnsi" w:cs="Arial"/>
                  <w:sz w:val="22"/>
                  <w:lang w:val="en-IE"/>
                  <w:rPrChange w:id="796" w:author="Judson, Grant" w:date="2019-01-31T11:51:00Z">
                    <w:rPr>
                      <w:rFonts w:asciiTheme="majorHAnsi" w:eastAsia="Times New Roman" w:hAnsiTheme="majorHAnsi" w:cs="Arial"/>
                      <w:sz w:val="22"/>
                      <w:highlight w:val="yellow"/>
                      <w:lang w:val="en-IE"/>
                    </w:rPr>
                  </w:rPrChange>
                </w:rPr>
                <w:t xml:space="preserve"> Characteristics</w:t>
              </w:r>
            </w:ins>
            <w:del w:id="797" w:author="Judson, Grant" w:date="2019-01-23T09:16:00Z">
              <w:r w:rsidRPr="001239C3" w:rsidDel="00EF2E1A">
                <w:rPr>
                  <w:rFonts w:asciiTheme="majorHAnsi" w:eastAsia="Times New Roman" w:hAnsiTheme="majorHAnsi" w:cs="Arial"/>
                  <w:sz w:val="22"/>
                  <w:lang w:val="en-IE"/>
                  <w:rPrChange w:id="798" w:author="Judson, Grant" w:date="2019-01-31T11:51:00Z">
                    <w:rPr>
                      <w:rFonts w:asciiTheme="majorHAnsi" w:eastAsia="Times New Roman" w:hAnsiTheme="majorHAnsi" w:cs="Arial"/>
                      <w:sz w:val="22"/>
                      <w:highlight w:val="yellow"/>
                      <w:lang w:val="en-IE"/>
                    </w:rPr>
                  </w:rPrChange>
                </w:rPr>
                <w:delText xml:space="preserve"> (when fitted)</w:delText>
              </w:r>
            </w:del>
          </w:p>
          <w:p w14:paraId="77296408" w14:textId="77777777" w:rsidR="00EF2E1A" w:rsidRPr="001239C3" w:rsidRDefault="00EF2E1A">
            <w:pPr>
              <w:autoSpaceDE w:val="0"/>
              <w:autoSpaceDN w:val="0"/>
              <w:adjustRightInd w:val="0"/>
              <w:jc w:val="center"/>
              <w:rPr>
                <w:rFonts w:asciiTheme="majorHAnsi" w:eastAsia="Times New Roman" w:hAnsiTheme="majorHAnsi" w:cs="Arial"/>
                <w:sz w:val="22"/>
                <w:lang w:val="en-IE"/>
                <w:rPrChange w:id="799" w:author="Judson, Grant" w:date="2019-01-31T11:51:00Z">
                  <w:rPr>
                    <w:rFonts w:asciiTheme="majorHAnsi" w:eastAsia="Times New Roman" w:hAnsiTheme="majorHAnsi" w:cs="Arial"/>
                    <w:sz w:val="22"/>
                    <w:highlight w:val="yellow"/>
                    <w:lang w:val="en-IE"/>
                  </w:rPr>
                </w:rPrChange>
              </w:rPr>
              <w:pPrChange w:id="800" w:author="Judson, Grant" w:date="2019-01-23T09:16:00Z">
                <w:pPr>
                  <w:autoSpaceDE w:val="0"/>
                  <w:autoSpaceDN w:val="0"/>
                  <w:adjustRightInd w:val="0"/>
                </w:pPr>
              </w:pPrChange>
            </w:pPr>
            <w:del w:id="801" w:author="Peter Dam" w:date="2018-10-24T16:24:00Z">
              <w:r w:rsidRPr="001239C3" w:rsidDel="009D5B4F">
                <w:rPr>
                  <w:rFonts w:asciiTheme="majorHAnsi" w:eastAsia="Times New Roman" w:hAnsiTheme="majorHAnsi" w:cs="Arial"/>
                  <w:sz w:val="22"/>
                  <w:lang w:val="en-IE"/>
                  <w:rPrChange w:id="802" w:author="Judson, Grant" w:date="2019-01-31T11:51:00Z">
                    <w:rPr>
                      <w:rFonts w:asciiTheme="majorHAnsi" w:eastAsia="Times New Roman" w:hAnsiTheme="majorHAnsi" w:cs="Arial"/>
                      <w:sz w:val="22"/>
                      <w:highlight w:val="yellow"/>
                      <w:lang w:val="en-IE"/>
                    </w:rPr>
                  </w:rPrChange>
                </w:rPr>
                <w:delText>Special Marks</w:delText>
              </w:r>
            </w:del>
          </w:p>
        </w:tc>
      </w:tr>
      <w:tr w:rsidR="00EF2E1A" w:rsidRPr="001239C3" w14:paraId="61016656" w14:textId="77777777" w:rsidTr="00292679">
        <w:tblPrEx>
          <w:tblW w:w="0" w:type="auto"/>
          <w:jc w:val="center"/>
          <w:tblPrExChange w:id="803" w:author="Peter Dam" w:date="2018-10-24T16:11:00Z">
            <w:tblPrEx>
              <w:tblW w:w="0" w:type="auto"/>
              <w:jc w:val="center"/>
            </w:tblPrEx>
          </w:tblPrExChange>
        </w:tblPrEx>
        <w:trPr>
          <w:jc w:val="center"/>
          <w:trPrChange w:id="804" w:author="Peter Dam" w:date="2018-10-24T16:11:00Z">
            <w:trPr>
              <w:gridAfter w:val="0"/>
              <w:jc w:val="center"/>
            </w:trPr>
          </w:trPrChange>
        </w:trPr>
        <w:tc>
          <w:tcPr>
            <w:tcW w:w="1874" w:type="dxa"/>
            <w:tcPrChange w:id="805" w:author="Peter Dam" w:date="2018-10-24T16:11:00Z">
              <w:tcPr>
                <w:tcW w:w="2317" w:type="dxa"/>
                <w:gridSpan w:val="2"/>
              </w:tcPr>
            </w:tcPrChange>
          </w:tcPr>
          <w:p w14:paraId="4389C13B" w14:textId="77777777" w:rsidR="00EF2E1A" w:rsidRPr="001239C3" w:rsidRDefault="00EF2E1A" w:rsidP="00EF2E1A">
            <w:pPr>
              <w:autoSpaceDE w:val="0"/>
              <w:autoSpaceDN w:val="0"/>
              <w:adjustRightInd w:val="0"/>
              <w:rPr>
                <w:rFonts w:asciiTheme="majorHAnsi" w:eastAsia="Times New Roman" w:hAnsiTheme="majorHAnsi" w:cs="Arial"/>
                <w:sz w:val="22"/>
                <w:lang w:val="en-IE"/>
                <w:rPrChange w:id="806" w:author="Judson, Grant" w:date="2019-01-31T11:51:00Z">
                  <w:rPr>
                    <w:rFonts w:asciiTheme="majorHAnsi" w:eastAsia="Times New Roman" w:hAnsiTheme="majorHAnsi" w:cs="Arial"/>
                    <w:sz w:val="22"/>
                    <w:highlight w:val="yellow"/>
                    <w:lang w:val="en-IE"/>
                  </w:rPr>
                </w:rPrChange>
              </w:rPr>
            </w:pPr>
            <w:r w:rsidRPr="001239C3">
              <w:rPr>
                <w:rFonts w:asciiTheme="majorHAnsi" w:eastAsia="Times New Roman" w:hAnsiTheme="majorHAnsi" w:cs="Arial"/>
                <w:sz w:val="22"/>
                <w:lang w:val="en-IE"/>
                <w:rPrChange w:id="807" w:author="Judson, Grant" w:date="2019-01-31T11:51:00Z">
                  <w:rPr>
                    <w:rFonts w:asciiTheme="majorHAnsi" w:eastAsia="Times New Roman" w:hAnsiTheme="majorHAnsi" w:cs="Arial"/>
                    <w:sz w:val="22"/>
                    <w:highlight w:val="yellow"/>
                    <w:lang w:val="en-IE"/>
                  </w:rPr>
                </w:rPrChange>
              </w:rPr>
              <w:t xml:space="preserve">Colour </w:t>
            </w:r>
          </w:p>
        </w:tc>
        <w:tc>
          <w:tcPr>
            <w:tcW w:w="7022" w:type="dxa"/>
            <w:tcPrChange w:id="808" w:author="Peter Dam" w:date="2018-10-24T16:11:00Z">
              <w:tcPr>
                <w:tcW w:w="2758" w:type="dxa"/>
              </w:tcPr>
            </w:tcPrChange>
          </w:tcPr>
          <w:p w14:paraId="16C6BB05" w14:textId="77777777" w:rsidR="00EF2E1A" w:rsidRPr="001239C3" w:rsidRDefault="00EF2E1A" w:rsidP="00EF2E1A">
            <w:pPr>
              <w:autoSpaceDE w:val="0"/>
              <w:autoSpaceDN w:val="0"/>
              <w:adjustRightInd w:val="0"/>
              <w:rPr>
                <w:sz w:val="22"/>
                <w:rPrChange w:id="809" w:author="Judson, Grant" w:date="2019-01-31T11:51:00Z">
                  <w:rPr>
                    <w:rFonts w:asciiTheme="majorHAnsi" w:eastAsia="Times New Roman" w:hAnsiTheme="majorHAnsi" w:cs="Arial"/>
                    <w:sz w:val="22"/>
                    <w:highlight w:val="yellow"/>
                    <w:lang w:val="en-IE"/>
                  </w:rPr>
                </w:rPrChange>
              </w:rPr>
            </w:pPr>
            <w:r w:rsidRPr="001239C3">
              <w:rPr>
                <w:sz w:val="22"/>
                <w:rPrChange w:id="810" w:author="Judson, Grant" w:date="2019-01-31T11:51:00Z">
                  <w:rPr>
                    <w:rFonts w:asciiTheme="majorHAnsi" w:eastAsia="Times New Roman" w:hAnsiTheme="majorHAnsi" w:cs="Arial"/>
                    <w:sz w:val="22"/>
                    <w:highlight w:val="yellow"/>
                    <w:lang w:val="en-IE"/>
                  </w:rPr>
                </w:rPrChange>
              </w:rPr>
              <w:t>Yellow</w:t>
            </w:r>
          </w:p>
        </w:tc>
      </w:tr>
      <w:tr w:rsidR="00EF2E1A" w:rsidRPr="001239C3" w14:paraId="7F8456AC" w14:textId="77777777" w:rsidTr="00292679">
        <w:tblPrEx>
          <w:tblW w:w="0" w:type="auto"/>
          <w:jc w:val="center"/>
          <w:tblPrExChange w:id="811" w:author="Peter Dam" w:date="2018-10-24T16:11:00Z">
            <w:tblPrEx>
              <w:tblW w:w="0" w:type="auto"/>
              <w:jc w:val="center"/>
            </w:tblPrEx>
          </w:tblPrExChange>
        </w:tblPrEx>
        <w:trPr>
          <w:jc w:val="center"/>
          <w:trPrChange w:id="812" w:author="Peter Dam" w:date="2018-10-24T16:11:00Z">
            <w:trPr>
              <w:gridAfter w:val="0"/>
              <w:jc w:val="center"/>
            </w:trPr>
          </w:trPrChange>
        </w:trPr>
        <w:tc>
          <w:tcPr>
            <w:tcW w:w="1874" w:type="dxa"/>
            <w:tcPrChange w:id="813" w:author="Peter Dam" w:date="2018-10-24T16:11:00Z">
              <w:tcPr>
                <w:tcW w:w="2317" w:type="dxa"/>
                <w:gridSpan w:val="2"/>
              </w:tcPr>
            </w:tcPrChange>
          </w:tcPr>
          <w:p w14:paraId="0DBFE1F0" w14:textId="77777777" w:rsidR="00EF2E1A" w:rsidRPr="001239C3" w:rsidRDefault="00EF2E1A" w:rsidP="00EF2E1A">
            <w:pPr>
              <w:autoSpaceDE w:val="0"/>
              <w:autoSpaceDN w:val="0"/>
              <w:adjustRightInd w:val="0"/>
              <w:rPr>
                <w:rFonts w:asciiTheme="majorHAnsi" w:eastAsia="Times New Roman" w:hAnsiTheme="majorHAnsi" w:cs="Arial"/>
                <w:sz w:val="22"/>
                <w:lang w:val="en-IE"/>
                <w:rPrChange w:id="814" w:author="Judson, Grant" w:date="2019-01-31T11:51:00Z">
                  <w:rPr>
                    <w:rFonts w:asciiTheme="majorHAnsi" w:eastAsia="Times New Roman" w:hAnsiTheme="majorHAnsi" w:cs="Arial"/>
                    <w:sz w:val="22"/>
                    <w:highlight w:val="yellow"/>
                    <w:lang w:val="en-IE"/>
                  </w:rPr>
                </w:rPrChange>
              </w:rPr>
            </w:pPr>
            <w:r w:rsidRPr="001239C3">
              <w:rPr>
                <w:rFonts w:asciiTheme="majorHAnsi" w:eastAsia="Times New Roman" w:hAnsiTheme="majorHAnsi" w:cs="Arial"/>
                <w:sz w:val="22"/>
                <w:lang w:val="en-IE"/>
                <w:rPrChange w:id="815" w:author="Judson, Grant" w:date="2019-01-31T11:51:00Z">
                  <w:rPr>
                    <w:rFonts w:asciiTheme="majorHAnsi" w:eastAsia="Times New Roman" w:hAnsiTheme="majorHAnsi" w:cs="Arial"/>
                    <w:sz w:val="22"/>
                    <w:highlight w:val="yellow"/>
                    <w:lang w:val="en-IE"/>
                  </w:rPr>
                </w:rPrChange>
              </w:rPr>
              <w:t>Rhythm</w:t>
            </w:r>
          </w:p>
        </w:tc>
        <w:tc>
          <w:tcPr>
            <w:tcW w:w="7022" w:type="dxa"/>
            <w:tcPrChange w:id="816" w:author="Peter Dam" w:date="2018-10-24T16:11:00Z">
              <w:tcPr>
                <w:tcW w:w="2758" w:type="dxa"/>
              </w:tcPr>
            </w:tcPrChange>
          </w:tcPr>
          <w:p w14:paraId="154B6EDC" w14:textId="77777777" w:rsidR="00EF2E1A" w:rsidRPr="001239C3" w:rsidDel="009D5B4F" w:rsidRDefault="00EF2E1A" w:rsidP="00EF2E1A">
            <w:pPr>
              <w:autoSpaceDE w:val="0"/>
              <w:autoSpaceDN w:val="0"/>
              <w:adjustRightInd w:val="0"/>
              <w:rPr>
                <w:del w:id="817" w:author="Peter Dam" w:date="2018-10-24T16:20:00Z"/>
                <w:sz w:val="22"/>
                <w:rPrChange w:id="818" w:author="Judson, Grant" w:date="2019-01-31T11:51:00Z">
                  <w:rPr>
                    <w:del w:id="819" w:author="Peter Dam" w:date="2018-10-24T16:20:00Z"/>
                    <w:sz w:val="22"/>
                    <w:highlight w:val="yellow"/>
                  </w:rPr>
                </w:rPrChange>
              </w:rPr>
            </w:pPr>
            <w:del w:id="820" w:author="Judson, Grant" w:date="2019-01-23T13:59:00Z">
              <w:r w:rsidRPr="001239C3" w:rsidDel="00DD3211">
                <w:rPr>
                  <w:sz w:val="22"/>
                  <w:rPrChange w:id="821" w:author="Judson, Grant" w:date="2019-01-31T11:51:00Z">
                    <w:rPr>
                      <w:sz w:val="22"/>
                      <w:highlight w:val="yellow"/>
                    </w:rPr>
                  </w:rPrChange>
                </w:rPr>
                <w:delText>(</w:delText>
              </w:r>
            </w:del>
            <w:del w:id="822" w:author="Peter Dam" w:date="2018-10-24T16:20:00Z">
              <w:r w:rsidRPr="001239C3" w:rsidDel="009D5B4F">
                <w:rPr>
                  <w:sz w:val="22"/>
                  <w:rPrChange w:id="823" w:author="Judson, Grant" w:date="2019-01-31T11:51:00Z">
                    <w:rPr>
                      <w:sz w:val="22"/>
                      <w:highlight w:val="yellow"/>
                    </w:rPr>
                  </w:rPrChange>
                </w:rPr>
                <w:delText xml:space="preserve">a) Group‐occulting light.  </w:delText>
              </w:r>
            </w:del>
          </w:p>
          <w:p w14:paraId="09E8AA05" w14:textId="77777777" w:rsidR="00EF2E1A" w:rsidRPr="001239C3" w:rsidDel="009D5B4F" w:rsidRDefault="00EF2E1A" w:rsidP="00EF2E1A">
            <w:pPr>
              <w:autoSpaceDE w:val="0"/>
              <w:autoSpaceDN w:val="0"/>
              <w:adjustRightInd w:val="0"/>
              <w:rPr>
                <w:del w:id="824" w:author="Peter Dam" w:date="2018-10-24T16:20:00Z"/>
                <w:sz w:val="22"/>
                <w:rPrChange w:id="825" w:author="Judson, Grant" w:date="2019-01-31T11:51:00Z">
                  <w:rPr>
                    <w:del w:id="826" w:author="Peter Dam" w:date="2018-10-24T16:20:00Z"/>
                    <w:sz w:val="22"/>
                    <w:highlight w:val="yellow"/>
                  </w:rPr>
                </w:rPrChange>
              </w:rPr>
            </w:pPr>
            <w:del w:id="827" w:author="Peter Dam" w:date="2018-10-24T16:20:00Z">
              <w:r w:rsidRPr="001239C3" w:rsidDel="009D5B4F">
                <w:rPr>
                  <w:sz w:val="22"/>
                  <w:rPrChange w:id="828" w:author="Judson, Grant" w:date="2019-01-31T11:51:00Z">
                    <w:rPr>
                      <w:sz w:val="22"/>
                      <w:highlight w:val="yellow"/>
                    </w:rPr>
                  </w:rPrChange>
                </w:rPr>
                <w:delText xml:space="preserve">(b) Single‐flashing light, but not a long‐flashing light with a period of 10 s.  </w:delText>
              </w:r>
            </w:del>
          </w:p>
          <w:p w14:paraId="3DCF28DB" w14:textId="77777777" w:rsidR="00EF2E1A" w:rsidRPr="001239C3" w:rsidDel="009D5B4F" w:rsidRDefault="00EF2E1A" w:rsidP="00EF2E1A">
            <w:pPr>
              <w:autoSpaceDE w:val="0"/>
              <w:autoSpaceDN w:val="0"/>
              <w:adjustRightInd w:val="0"/>
              <w:rPr>
                <w:del w:id="829" w:author="Peter Dam" w:date="2018-10-24T16:20:00Z"/>
                <w:sz w:val="22"/>
                <w:rPrChange w:id="830" w:author="Judson, Grant" w:date="2019-01-31T11:51:00Z">
                  <w:rPr>
                    <w:del w:id="831" w:author="Peter Dam" w:date="2018-10-24T16:20:00Z"/>
                    <w:sz w:val="22"/>
                    <w:highlight w:val="yellow"/>
                  </w:rPr>
                </w:rPrChange>
              </w:rPr>
            </w:pPr>
            <w:del w:id="832" w:author="Peter Dam" w:date="2018-10-24T16:20:00Z">
              <w:r w:rsidRPr="001239C3" w:rsidDel="009D5B4F">
                <w:rPr>
                  <w:sz w:val="22"/>
                  <w:rPrChange w:id="833" w:author="Judson, Grant" w:date="2019-01-31T11:51:00Z">
                    <w:rPr>
                      <w:sz w:val="22"/>
                      <w:highlight w:val="yellow"/>
                    </w:rPr>
                  </w:rPrChange>
                </w:rPr>
                <w:delText xml:space="preserve">(c) Group flashing light with a group of four, five or (exceptionally) six flashes.  </w:delText>
              </w:r>
            </w:del>
          </w:p>
          <w:p w14:paraId="4F5F2563" w14:textId="77777777" w:rsidR="00EF2E1A" w:rsidRPr="001239C3" w:rsidDel="009D5B4F" w:rsidRDefault="00EF2E1A" w:rsidP="00EF2E1A">
            <w:pPr>
              <w:autoSpaceDE w:val="0"/>
              <w:autoSpaceDN w:val="0"/>
              <w:adjustRightInd w:val="0"/>
              <w:rPr>
                <w:del w:id="834" w:author="Peter Dam" w:date="2018-10-24T16:20:00Z"/>
                <w:sz w:val="22"/>
                <w:rPrChange w:id="835" w:author="Judson, Grant" w:date="2019-01-31T11:51:00Z">
                  <w:rPr>
                    <w:del w:id="836" w:author="Peter Dam" w:date="2018-10-24T16:20:00Z"/>
                    <w:sz w:val="22"/>
                    <w:highlight w:val="yellow"/>
                  </w:rPr>
                </w:rPrChange>
              </w:rPr>
            </w:pPr>
            <w:del w:id="837" w:author="Peter Dam" w:date="2018-10-24T16:20:00Z">
              <w:r w:rsidRPr="001239C3" w:rsidDel="009D5B4F">
                <w:rPr>
                  <w:sz w:val="22"/>
                  <w:rPrChange w:id="838" w:author="Judson, Grant" w:date="2019-01-31T11:51:00Z">
                    <w:rPr>
                      <w:sz w:val="22"/>
                      <w:highlight w:val="yellow"/>
                    </w:rPr>
                  </w:rPrChange>
                </w:rPr>
                <w:delText xml:space="preserve">(d) Composite group‐flashing light.  </w:delText>
              </w:r>
            </w:del>
          </w:p>
          <w:p w14:paraId="102A19EA" w14:textId="77777777" w:rsidR="00EF2E1A" w:rsidRPr="001239C3" w:rsidDel="00DD3211" w:rsidRDefault="00EF2E1A" w:rsidP="004C261F">
            <w:pPr>
              <w:autoSpaceDE w:val="0"/>
              <w:autoSpaceDN w:val="0"/>
              <w:adjustRightInd w:val="0"/>
              <w:rPr>
                <w:ins w:id="839" w:author="Peter Dam" w:date="2018-10-24T16:20:00Z"/>
                <w:del w:id="840" w:author="Judson, Grant" w:date="2019-01-23T13:59:00Z"/>
                <w:sz w:val="22"/>
                <w:rPrChange w:id="841" w:author="Judson, Grant" w:date="2019-01-31T11:51:00Z">
                  <w:rPr>
                    <w:ins w:id="842" w:author="Peter Dam" w:date="2018-10-24T16:20:00Z"/>
                    <w:del w:id="843" w:author="Judson, Grant" w:date="2019-01-23T13:59:00Z"/>
                    <w:sz w:val="22"/>
                    <w:highlight w:val="yellow"/>
                  </w:rPr>
                </w:rPrChange>
              </w:rPr>
            </w:pPr>
            <w:del w:id="844" w:author="Peter Dam" w:date="2018-10-24T16:20:00Z">
              <w:r w:rsidRPr="001239C3" w:rsidDel="009D5B4F">
                <w:rPr>
                  <w:sz w:val="22"/>
                  <w:rPrChange w:id="845" w:author="Judson, Grant" w:date="2019-01-31T11:51:00Z">
                    <w:rPr>
                      <w:sz w:val="22"/>
                      <w:highlight w:val="yellow"/>
                    </w:rPr>
                  </w:rPrChange>
                </w:rPr>
                <w:delText>(e) Morse Code light, but not with either of the single characters "A" or “U”.</w:delText>
              </w:r>
            </w:del>
          </w:p>
          <w:p w14:paraId="3A30DC68" w14:textId="77777777" w:rsidR="00EF2E1A" w:rsidRPr="001239C3" w:rsidRDefault="00EF2E1A" w:rsidP="00DD3211">
            <w:pPr>
              <w:autoSpaceDE w:val="0"/>
              <w:autoSpaceDN w:val="0"/>
              <w:adjustRightInd w:val="0"/>
              <w:rPr>
                <w:sz w:val="22"/>
                <w:rPrChange w:id="846" w:author="Judson, Grant" w:date="2019-01-31T11:51:00Z">
                  <w:rPr>
                    <w:rFonts w:asciiTheme="majorHAnsi" w:eastAsia="Times New Roman" w:hAnsiTheme="majorHAnsi" w:cs="Arial"/>
                    <w:sz w:val="22"/>
                    <w:highlight w:val="yellow"/>
                    <w:lang w:val="en-IE"/>
                  </w:rPr>
                </w:rPrChange>
              </w:rPr>
            </w:pPr>
            <w:ins w:id="847" w:author="Peter Dam" w:date="2018-10-24T16:34:00Z">
              <w:r w:rsidRPr="001239C3">
                <w:rPr>
                  <w:sz w:val="22"/>
                  <w:rPrChange w:id="848" w:author="Judson, Grant" w:date="2019-01-31T11:51:00Z">
                    <w:rPr>
                      <w:sz w:val="22"/>
                      <w:highlight w:val="yellow"/>
                    </w:rPr>
                  </w:rPrChange>
                </w:rPr>
                <w:t xml:space="preserve">Flicker 1s Eclipse 0.7s Repeat Flicker 1s Eclipse 0.5s Normal Fl 1s Eclipse 0.5s Normal Fl 1s </w:t>
              </w:r>
            </w:ins>
            <w:ins w:id="849" w:author="Peter Dam" w:date="2018-10-24T16:35:00Z">
              <w:r w:rsidRPr="001239C3">
                <w:rPr>
                  <w:sz w:val="22"/>
                  <w:rPrChange w:id="850" w:author="Judson, Grant" w:date="2019-01-31T11:51:00Z">
                    <w:rPr>
                      <w:sz w:val="22"/>
                      <w:highlight w:val="yellow"/>
                    </w:rPr>
                  </w:rPrChange>
                </w:rPr>
                <w:t xml:space="preserve">Eclipse 3s. </w:t>
              </w:r>
            </w:ins>
            <w:ins w:id="851" w:author="Peter Dam" w:date="2018-10-24T16:36:00Z">
              <w:r w:rsidRPr="001239C3">
                <w:rPr>
                  <w:sz w:val="22"/>
                  <w:rPrChange w:id="852" w:author="Judson, Grant" w:date="2019-01-31T11:51:00Z">
                    <w:rPr>
                      <w:sz w:val="22"/>
                      <w:highlight w:val="yellow"/>
                    </w:rPr>
                  </w:rPrChange>
                </w:rPr>
                <w:t xml:space="preserve">(Flicker 5hz) Minimum </w:t>
              </w:r>
            </w:ins>
            <w:ins w:id="853" w:author="Judson, Grant" w:date="2019-01-23T09:18:00Z">
              <w:r w:rsidRPr="001239C3">
                <w:rPr>
                  <w:sz w:val="22"/>
                  <w:rPrChange w:id="854" w:author="Judson, Grant" w:date="2019-01-31T11:51:00Z">
                    <w:rPr>
                      <w:sz w:val="22"/>
                      <w:highlight w:val="yellow"/>
                    </w:rPr>
                  </w:rPrChange>
                </w:rPr>
                <w:t xml:space="preserve">nominal </w:t>
              </w:r>
            </w:ins>
            <w:ins w:id="855" w:author="Peter Dam" w:date="2018-10-24T16:36:00Z">
              <w:r w:rsidRPr="001239C3">
                <w:rPr>
                  <w:sz w:val="22"/>
                  <w:rPrChange w:id="856" w:author="Judson, Grant" w:date="2019-01-31T11:51:00Z">
                    <w:rPr>
                      <w:sz w:val="22"/>
                      <w:highlight w:val="yellow"/>
                    </w:rPr>
                  </w:rPrChange>
                </w:rPr>
                <w:t>range 3NM</w:t>
              </w:r>
            </w:ins>
          </w:p>
        </w:tc>
      </w:tr>
      <w:tr w:rsidR="00DD3211" w:rsidRPr="001239C3" w14:paraId="59B79052" w14:textId="77777777" w:rsidTr="00292679">
        <w:trPr>
          <w:jc w:val="center"/>
          <w:ins w:id="857" w:author="Judson, Grant" w:date="2019-01-23T14:00:00Z"/>
        </w:trPr>
        <w:tc>
          <w:tcPr>
            <w:tcW w:w="1874" w:type="dxa"/>
          </w:tcPr>
          <w:p w14:paraId="12FDFCF9" w14:textId="77777777" w:rsidR="00DD3211" w:rsidRPr="001239C3" w:rsidRDefault="00DD3211" w:rsidP="00EF2E1A">
            <w:pPr>
              <w:autoSpaceDE w:val="0"/>
              <w:autoSpaceDN w:val="0"/>
              <w:adjustRightInd w:val="0"/>
              <w:rPr>
                <w:ins w:id="858" w:author="Judson, Grant" w:date="2019-01-23T14:00:00Z"/>
                <w:rFonts w:asciiTheme="majorHAnsi" w:eastAsia="Times New Roman" w:hAnsiTheme="majorHAnsi" w:cs="Arial"/>
                <w:sz w:val="22"/>
                <w:lang w:val="en-IE"/>
                <w:rPrChange w:id="859" w:author="Judson, Grant" w:date="2019-01-31T11:51:00Z">
                  <w:rPr>
                    <w:ins w:id="860" w:author="Judson, Grant" w:date="2019-01-23T14:00:00Z"/>
                    <w:rFonts w:asciiTheme="majorHAnsi" w:eastAsia="Times New Roman" w:hAnsiTheme="majorHAnsi" w:cs="Arial"/>
                    <w:sz w:val="22"/>
                    <w:highlight w:val="yellow"/>
                    <w:lang w:val="en-IE"/>
                  </w:rPr>
                </w:rPrChange>
              </w:rPr>
            </w:pPr>
            <w:ins w:id="861" w:author="Judson, Grant" w:date="2019-01-23T14:00:00Z">
              <w:r w:rsidRPr="001239C3">
                <w:rPr>
                  <w:rFonts w:asciiTheme="majorHAnsi" w:eastAsia="Times New Roman" w:hAnsiTheme="majorHAnsi" w:cs="Arial"/>
                  <w:sz w:val="22"/>
                  <w:lang w:val="en-IE"/>
                  <w:rPrChange w:id="862" w:author="Judson, Grant" w:date="2019-01-31T11:51:00Z">
                    <w:rPr>
                      <w:rFonts w:asciiTheme="majorHAnsi" w:eastAsia="Times New Roman" w:hAnsiTheme="majorHAnsi" w:cs="Arial"/>
                      <w:sz w:val="22"/>
                      <w:highlight w:val="yellow"/>
                      <w:lang w:val="en-IE"/>
                    </w:rPr>
                  </w:rPrChange>
                </w:rPr>
                <w:t>Racon</w:t>
              </w:r>
            </w:ins>
          </w:p>
        </w:tc>
        <w:tc>
          <w:tcPr>
            <w:tcW w:w="7022" w:type="dxa"/>
          </w:tcPr>
          <w:p w14:paraId="34DE92EE" w14:textId="77777777" w:rsidR="00DD3211" w:rsidRPr="001239C3" w:rsidDel="00DD3211" w:rsidRDefault="00DD3211" w:rsidP="00DD3211">
            <w:pPr>
              <w:autoSpaceDE w:val="0"/>
              <w:autoSpaceDN w:val="0"/>
              <w:adjustRightInd w:val="0"/>
              <w:rPr>
                <w:ins w:id="863" w:author="Judson, Grant" w:date="2019-01-23T14:00:00Z"/>
                <w:sz w:val="22"/>
                <w:rPrChange w:id="864" w:author="Judson, Grant" w:date="2019-01-31T11:51:00Z">
                  <w:rPr>
                    <w:ins w:id="865" w:author="Judson, Grant" w:date="2019-01-23T14:00:00Z"/>
                    <w:sz w:val="22"/>
                    <w:highlight w:val="yellow"/>
                  </w:rPr>
                </w:rPrChange>
              </w:rPr>
            </w:pPr>
            <w:ins w:id="866" w:author="Judson, Grant" w:date="2019-01-23T14:02:00Z">
              <w:r w:rsidRPr="001239C3">
                <w:rPr>
                  <w:sz w:val="22"/>
                  <w:rPrChange w:id="867" w:author="Judson, Grant" w:date="2019-01-31T11:51:00Z">
                    <w:rPr>
                      <w:rFonts w:eastAsia="Times New Roman" w:cstheme="minorHAnsi"/>
                      <w:lang w:val="en-IE"/>
                    </w:rPr>
                  </w:rPrChange>
                </w:rPr>
                <w:t xml:space="preserve">If fitted, </w:t>
              </w:r>
            </w:ins>
            <w:ins w:id="868" w:author="Judson, Grant" w:date="2019-01-23T14:01:00Z">
              <w:r w:rsidRPr="001239C3">
                <w:rPr>
                  <w:sz w:val="22"/>
                  <w:rPrChange w:id="869" w:author="Judson, Grant" w:date="2019-01-31T11:51:00Z">
                    <w:rPr>
                      <w:rFonts w:eastAsia="Times New Roman" w:cstheme="minorHAnsi"/>
                      <w:lang w:val="en-IE"/>
                    </w:rPr>
                  </w:rPrChange>
                </w:rPr>
                <w:t>Morse “</w:t>
              </w:r>
              <w:proofErr w:type="gramStart"/>
              <w:r w:rsidRPr="001239C3">
                <w:rPr>
                  <w:sz w:val="22"/>
                  <w:rPrChange w:id="870" w:author="Judson, Grant" w:date="2019-01-31T11:51:00Z">
                    <w:rPr>
                      <w:rFonts w:eastAsia="Times New Roman" w:cstheme="minorHAnsi"/>
                      <w:lang w:val="en-IE"/>
                    </w:rPr>
                  </w:rPrChange>
                </w:rPr>
                <w:t>T”(</w:t>
              </w:r>
              <w:proofErr w:type="gramEnd"/>
              <w:r w:rsidRPr="001239C3">
                <w:rPr>
                  <w:sz w:val="22"/>
                  <w:rPrChange w:id="871" w:author="Judson, Grant" w:date="2019-01-31T11:51:00Z">
                    <w:rPr>
                      <w:rFonts w:eastAsia="Times New Roman" w:cstheme="minorHAnsi"/>
                      <w:lang w:val="en-IE"/>
                    </w:rPr>
                  </w:rPrChange>
                </w:rPr>
                <w:t xml:space="preserve">one long dash) = </w:t>
              </w:r>
            </w:ins>
            <w:ins w:id="872" w:author="Alimchandani, Mahesh" w:date="2019-01-30T14:57:00Z">
              <w:r w:rsidR="00A3424A" w:rsidRPr="001239C3">
                <w:rPr>
                  <w:sz w:val="22"/>
                  <w:rPrChange w:id="873" w:author="Judson, Grant" w:date="2019-01-31T11:51:00Z">
                    <w:rPr>
                      <w:sz w:val="22"/>
                      <w:highlight w:val="yellow"/>
                    </w:rPr>
                  </w:rPrChange>
                </w:rPr>
                <w:t>(</w:t>
              </w:r>
            </w:ins>
            <w:ins w:id="874" w:author="Judson, Grant" w:date="2019-01-23T14:01:00Z">
              <w:r w:rsidRPr="001239C3">
                <w:rPr>
                  <w:sz w:val="22"/>
                  <w:rPrChange w:id="875" w:author="Judson, Grant" w:date="2019-01-31T11:51:00Z">
                    <w:rPr>
                      <w:rFonts w:eastAsia="Times New Roman" w:cstheme="minorHAnsi"/>
                      <w:lang w:val="en-IE"/>
                    </w:rPr>
                  </w:rPrChange>
                </w:rPr>
                <w:t>Keep clear of me</w:t>
              </w:r>
            </w:ins>
            <w:ins w:id="876" w:author="Alimchandani, Mahesh" w:date="2019-01-30T14:57:00Z">
              <w:r w:rsidR="00A3424A" w:rsidRPr="001239C3">
                <w:rPr>
                  <w:sz w:val="22"/>
                  <w:rPrChange w:id="877" w:author="Judson, Grant" w:date="2019-01-31T11:51:00Z">
                    <w:rPr>
                      <w:sz w:val="22"/>
                      <w:highlight w:val="yellow"/>
                    </w:rPr>
                  </w:rPrChange>
                </w:rPr>
                <w:t>)</w:t>
              </w:r>
            </w:ins>
            <w:ins w:id="878" w:author="Judson, Grant" w:date="2019-01-23T14:01:00Z">
              <w:r w:rsidRPr="001239C3">
                <w:rPr>
                  <w:sz w:val="22"/>
                  <w:rPrChange w:id="879" w:author="Judson, Grant" w:date="2019-01-31T11:51:00Z">
                    <w:rPr>
                      <w:rFonts w:eastAsia="Times New Roman" w:cstheme="minorHAnsi"/>
                      <w:lang w:val="en-IE"/>
                    </w:rPr>
                  </w:rPrChange>
                </w:rPr>
                <w:t xml:space="preserve"> should be used</w:t>
              </w:r>
            </w:ins>
          </w:p>
        </w:tc>
      </w:tr>
      <w:tr w:rsidR="00DD3211" w:rsidRPr="001239C3" w14:paraId="3C72A094" w14:textId="77777777" w:rsidTr="00292679">
        <w:trPr>
          <w:jc w:val="center"/>
          <w:ins w:id="880" w:author="Judson, Grant" w:date="2019-01-23T14:01:00Z"/>
        </w:trPr>
        <w:tc>
          <w:tcPr>
            <w:tcW w:w="1874" w:type="dxa"/>
          </w:tcPr>
          <w:p w14:paraId="72288E26" w14:textId="77777777" w:rsidR="00DD3211" w:rsidRPr="001239C3" w:rsidRDefault="00DD3211" w:rsidP="00EF2E1A">
            <w:pPr>
              <w:autoSpaceDE w:val="0"/>
              <w:autoSpaceDN w:val="0"/>
              <w:adjustRightInd w:val="0"/>
              <w:rPr>
                <w:ins w:id="881" w:author="Judson, Grant" w:date="2019-01-23T14:01:00Z"/>
                <w:rFonts w:asciiTheme="majorHAnsi" w:eastAsia="Times New Roman" w:hAnsiTheme="majorHAnsi" w:cs="Arial"/>
                <w:sz w:val="22"/>
                <w:lang w:val="en-IE"/>
                <w:rPrChange w:id="882" w:author="Judson, Grant" w:date="2019-01-31T11:51:00Z">
                  <w:rPr>
                    <w:ins w:id="883" w:author="Judson, Grant" w:date="2019-01-23T14:01:00Z"/>
                    <w:rFonts w:asciiTheme="majorHAnsi" w:eastAsia="Times New Roman" w:hAnsiTheme="majorHAnsi" w:cs="Arial"/>
                    <w:sz w:val="22"/>
                    <w:highlight w:val="yellow"/>
                    <w:lang w:val="en-IE"/>
                  </w:rPr>
                </w:rPrChange>
              </w:rPr>
            </w:pPr>
            <w:ins w:id="884" w:author="Judson, Grant" w:date="2019-01-23T14:01:00Z">
              <w:r w:rsidRPr="001239C3">
                <w:rPr>
                  <w:rFonts w:asciiTheme="majorHAnsi" w:eastAsia="Times New Roman" w:hAnsiTheme="majorHAnsi" w:cs="Arial"/>
                  <w:sz w:val="22"/>
                  <w:lang w:val="en-IE"/>
                  <w:rPrChange w:id="885" w:author="Judson, Grant" w:date="2019-01-31T11:51:00Z">
                    <w:rPr>
                      <w:rFonts w:asciiTheme="majorHAnsi" w:eastAsia="Times New Roman" w:hAnsiTheme="majorHAnsi" w:cs="Arial"/>
                      <w:sz w:val="22"/>
                      <w:highlight w:val="yellow"/>
                      <w:lang w:val="en-IE"/>
                    </w:rPr>
                  </w:rPrChange>
                </w:rPr>
                <w:t>Retroreflective Marking</w:t>
              </w:r>
            </w:ins>
          </w:p>
        </w:tc>
        <w:tc>
          <w:tcPr>
            <w:tcW w:w="7022" w:type="dxa"/>
          </w:tcPr>
          <w:p w14:paraId="18E24B62" w14:textId="77777777" w:rsidR="00DD3211" w:rsidRPr="001239C3" w:rsidRDefault="00DD3211" w:rsidP="00DD3211">
            <w:pPr>
              <w:autoSpaceDE w:val="0"/>
              <w:autoSpaceDN w:val="0"/>
              <w:adjustRightInd w:val="0"/>
              <w:rPr>
                <w:ins w:id="886" w:author="Judson, Grant" w:date="2019-01-23T14:01:00Z"/>
                <w:sz w:val="22"/>
                <w:rPrChange w:id="887" w:author="Judson, Grant" w:date="2019-01-31T11:51:00Z">
                  <w:rPr>
                    <w:ins w:id="888" w:author="Judson, Grant" w:date="2019-01-23T14:01:00Z"/>
                    <w:rFonts w:eastAsia="Times New Roman" w:cstheme="minorHAnsi"/>
                    <w:lang w:val="en-IE"/>
                  </w:rPr>
                </w:rPrChange>
              </w:rPr>
            </w:pPr>
            <w:ins w:id="889" w:author="Judson, Grant" w:date="2019-01-23T14:01:00Z">
              <w:r w:rsidRPr="001239C3">
                <w:rPr>
                  <w:sz w:val="22"/>
                  <w:rPrChange w:id="890" w:author="Judson, Grant" w:date="2019-01-31T11:51:00Z">
                    <w:rPr>
                      <w:rFonts w:eastAsia="Times New Roman" w:cstheme="minorHAnsi"/>
                      <w:lang w:val="en-IE"/>
                    </w:rPr>
                  </w:rPrChange>
                </w:rPr>
                <w:t>Reflective markings in accordan</w:t>
              </w:r>
              <w:r w:rsidRPr="001239C3">
                <w:rPr>
                  <w:sz w:val="22"/>
                  <w:rPrChange w:id="891" w:author="Judson, Grant" w:date="2019-01-31T11:51:00Z">
                    <w:rPr>
                      <w:sz w:val="22"/>
                      <w:highlight w:val="yellow"/>
                    </w:rPr>
                  </w:rPrChange>
                </w:rPr>
                <w:t xml:space="preserve">ce with </w:t>
              </w:r>
            </w:ins>
            <w:ins w:id="892" w:author="Judson, Grant" w:date="2019-02-07T09:48:00Z">
              <w:r w:rsidR="002C03BD">
                <w:rPr>
                  <w:sz w:val="22"/>
                </w:rPr>
                <w:t xml:space="preserve">the requirements for special marks in </w:t>
              </w:r>
            </w:ins>
            <w:ins w:id="893" w:author="Judson, Grant" w:date="2019-01-23T14:01:00Z">
              <w:r w:rsidRPr="001239C3">
                <w:rPr>
                  <w:sz w:val="22"/>
                  <w:rPrChange w:id="894" w:author="Judson, Grant" w:date="2019-01-31T11:51:00Z">
                    <w:rPr>
                      <w:sz w:val="22"/>
                      <w:highlight w:val="yellow"/>
                    </w:rPr>
                  </w:rPrChange>
                </w:rPr>
                <w:t xml:space="preserve">R0106 on </w:t>
              </w:r>
            </w:ins>
            <w:ins w:id="895" w:author="Judson, Grant" w:date="2019-01-23T14:03:00Z">
              <w:r w:rsidRPr="001239C3">
                <w:rPr>
                  <w:sz w:val="22"/>
                  <w:rPrChange w:id="896" w:author="Judson, Grant" w:date="2019-01-31T11:51:00Z">
                    <w:rPr>
                      <w:sz w:val="22"/>
                      <w:highlight w:val="yellow"/>
                    </w:rPr>
                  </w:rPrChange>
                </w:rPr>
                <w:t>r</w:t>
              </w:r>
            </w:ins>
            <w:ins w:id="897" w:author="Judson, Grant" w:date="2019-01-23T14:01:00Z">
              <w:r w:rsidRPr="001239C3">
                <w:rPr>
                  <w:sz w:val="22"/>
                  <w:rPrChange w:id="898" w:author="Judson, Grant" w:date="2019-01-31T11:51:00Z">
                    <w:rPr>
                      <w:sz w:val="22"/>
                      <w:highlight w:val="yellow"/>
                    </w:rPr>
                  </w:rPrChange>
                </w:rPr>
                <w:t>etroreflective</w:t>
              </w:r>
              <w:r w:rsidRPr="001239C3">
                <w:rPr>
                  <w:sz w:val="22"/>
                  <w:rPrChange w:id="899" w:author="Judson, Grant" w:date="2019-01-31T11:51:00Z">
                    <w:rPr>
                      <w:rFonts w:eastAsia="Times New Roman" w:cstheme="minorHAnsi"/>
                      <w:lang w:val="en-IE"/>
                    </w:rPr>
                  </w:rPrChange>
                </w:rPr>
                <w:t xml:space="preserve"> material</w:t>
              </w:r>
            </w:ins>
            <w:ins w:id="900" w:author="Judson, Grant" w:date="2019-02-07T09:48:00Z">
              <w:r w:rsidR="002C03BD">
                <w:rPr>
                  <w:sz w:val="22"/>
                </w:rPr>
                <w:t>,</w:t>
              </w:r>
            </w:ins>
            <w:ins w:id="901" w:author="Judson, Grant" w:date="2019-01-23T14:03:00Z">
              <w:r w:rsidRPr="001239C3">
                <w:rPr>
                  <w:sz w:val="22"/>
                  <w:rPrChange w:id="902" w:author="Judson, Grant" w:date="2019-01-31T11:51:00Z">
                    <w:rPr>
                      <w:sz w:val="22"/>
                      <w:highlight w:val="yellow"/>
                    </w:rPr>
                  </w:rPrChange>
                </w:rPr>
                <w:t xml:space="preserve"> should be used</w:t>
              </w:r>
            </w:ins>
          </w:p>
        </w:tc>
      </w:tr>
      <w:tr w:rsidR="005407EA" w:rsidRPr="001239C3" w14:paraId="578FC1EF" w14:textId="77777777" w:rsidTr="005407EA">
        <w:tblPrEx>
          <w:tblW w:w="0" w:type="auto"/>
          <w:jc w:val="center"/>
          <w:tblPrExChange w:id="903" w:author="Judson, Grant" w:date="2019-01-23T15:59:00Z">
            <w:tblPrEx>
              <w:tblW w:w="0" w:type="auto"/>
              <w:jc w:val="center"/>
            </w:tblPrEx>
          </w:tblPrExChange>
        </w:tblPrEx>
        <w:trPr>
          <w:jc w:val="center"/>
          <w:ins w:id="904" w:author="Peter Dam" w:date="2018-10-24T16:30:00Z"/>
          <w:trPrChange w:id="905" w:author="Judson, Grant" w:date="2019-01-23T15:59:00Z">
            <w:trPr>
              <w:gridBefore w:val="1"/>
              <w:jc w:val="center"/>
            </w:trPr>
          </w:trPrChange>
        </w:trPr>
        <w:tc>
          <w:tcPr>
            <w:tcW w:w="8896" w:type="dxa"/>
            <w:gridSpan w:val="2"/>
            <w:shd w:val="clear" w:color="auto" w:fill="D9D9D9" w:themeFill="background1" w:themeFillShade="D9"/>
            <w:tcPrChange w:id="906" w:author="Judson, Grant" w:date="2019-01-23T15:59:00Z">
              <w:tcPr>
                <w:tcW w:w="8896" w:type="dxa"/>
                <w:gridSpan w:val="4"/>
              </w:tcPr>
            </w:tcPrChange>
          </w:tcPr>
          <w:p w14:paraId="14872D87" w14:textId="77777777" w:rsidR="005407EA" w:rsidRPr="001239C3" w:rsidDel="005407EA" w:rsidRDefault="005407EA" w:rsidP="005407EA">
            <w:pPr>
              <w:autoSpaceDE w:val="0"/>
              <w:autoSpaceDN w:val="0"/>
              <w:adjustRightInd w:val="0"/>
              <w:jc w:val="center"/>
              <w:rPr>
                <w:ins w:id="907" w:author="Peter Dam" w:date="2018-10-24T16:30:00Z"/>
                <w:del w:id="908" w:author="Judson, Grant" w:date="2019-01-23T15:59:00Z"/>
                <w:rFonts w:asciiTheme="majorHAnsi" w:eastAsia="Times New Roman" w:hAnsiTheme="majorHAnsi" w:cs="Arial"/>
                <w:sz w:val="22"/>
                <w:lang w:val="en-IE"/>
                <w:rPrChange w:id="909" w:author="Judson, Grant" w:date="2019-01-31T11:51:00Z">
                  <w:rPr>
                    <w:ins w:id="910" w:author="Peter Dam" w:date="2018-10-24T16:30:00Z"/>
                    <w:del w:id="911" w:author="Judson, Grant" w:date="2019-01-23T15:59:00Z"/>
                    <w:rFonts w:asciiTheme="majorHAnsi" w:eastAsia="Times New Roman" w:hAnsiTheme="majorHAnsi" w:cs="Arial"/>
                    <w:sz w:val="22"/>
                    <w:highlight w:val="yellow"/>
                    <w:lang w:val="en-IE"/>
                  </w:rPr>
                </w:rPrChange>
              </w:rPr>
            </w:pPr>
            <w:ins w:id="912" w:author="Peter Dam" w:date="2018-10-24T16:31:00Z">
              <w:r w:rsidRPr="001239C3">
                <w:rPr>
                  <w:rFonts w:asciiTheme="majorHAnsi" w:eastAsia="Times New Roman" w:hAnsiTheme="majorHAnsi" w:cs="Arial"/>
                  <w:sz w:val="22"/>
                  <w:lang w:val="en-IE"/>
                  <w:rPrChange w:id="913" w:author="Judson, Grant" w:date="2019-01-31T11:51:00Z">
                    <w:rPr>
                      <w:rFonts w:asciiTheme="majorHAnsi" w:eastAsia="Times New Roman" w:hAnsiTheme="majorHAnsi" w:cs="Arial"/>
                      <w:sz w:val="22"/>
                      <w:highlight w:val="yellow"/>
                      <w:lang w:val="en-IE"/>
                    </w:rPr>
                  </w:rPrChange>
                </w:rPr>
                <w:lastRenderedPageBreak/>
                <w:t xml:space="preserve">AIS </w:t>
              </w:r>
            </w:ins>
            <w:ins w:id="914" w:author="Judson, Grant" w:date="2019-01-23T13:59:00Z">
              <w:r w:rsidRPr="001239C3">
                <w:rPr>
                  <w:rFonts w:asciiTheme="majorHAnsi" w:eastAsia="Times New Roman" w:hAnsiTheme="majorHAnsi" w:cs="Arial"/>
                  <w:sz w:val="22"/>
                  <w:lang w:val="en-IE"/>
                  <w:rPrChange w:id="915" w:author="Judson, Grant" w:date="2019-01-31T11:51:00Z">
                    <w:rPr>
                      <w:rFonts w:asciiTheme="majorHAnsi" w:eastAsia="Times New Roman" w:hAnsiTheme="majorHAnsi" w:cs="Arial"/>
                      <w:sz w:val="22"/>
                      <w:highlight w:val="yellow"/>
                      <w:lang w:val="en-IE"/>
                    </w:rPr>
                  </w:rPrChange>
                </w:rPr>
                <w:t>(when fitted)</w:t>
              </w:r>
            </w:ins>
            <w:ins w:id="916" w:author="Peter Dam" w:date="2018-10-24T16:31:00Z">
              <w:del w:id="917" w:author="Judson, Grant" w:date="2019-01-23T13:59:00Z">
                <w:r w:rsidRPr="001239C3" w:rsidDel="00DD3211">
                  <w:rPr>
                    <w:rFonts w:asciiTheme="majorHAnsi" w:eastAsia="Times New Roman" w:hAnsiTheme="majorHAnsi" w:cs="Arial"/>
                    <w:sz w:val="22"/>
                    <w:lang w:val="en-IE"/>
                    <w:rPrChange w:id="918" w:author="Judson, Grant" w:date="2019-01-31T11:51:00Z">
                      <w:rPr>
                        <w:rFonts w:asciiTheme="majorHAnsi" w:eastAsia="Times New Roman" w:hAnsiTheme="majorHAnsi" w:cs="Arial"/>
                        <w:sz w:val="22"/>
                        <w:highlight w:val="yellow"/>
                        <w:lang w:val="en-IE"/>
                      </w:rPr>
                    </w:rPrChange>
                  </w:rPr>
                  <w:delText>MAtoN</w:delText>
                </w:r>
              </w:del>
            </w:ins>
          </w:p>
          <w:p w14:paraId="20EA4CC4" w14:textId="77777777" w:rsidR="005407EA" w:rsidRPr="001239C3" w:rsidRDefault="005407EA">
            <w:pPr>
              <w:autoSpaceDE w:val="0"/>
              <w:autoSpaceDN w:val="0"/>
              <w:adjustRightInd w:val="0"/>
              <w:jc w:val="center"/>
              <w:rPr>
                <w:ins w:id="919" w:author="Peter Dam" w:date="2018-10-24T16:30:00Z"/>
                <w:rFonts w:asciiTheme="majorHAnsi" w:eastAsia="Times New Roman" w:hAnsiTheme="majorHAnsi" w:cs="Arial"/>
                <w:sz w:val="22"/>
                <w:lang w:val="en-IE"/>
                <w:rPrChange w:id="920" w:author="Judson, Grant" w:date="2019-01-31T11:51:00Z">
                  <w:rPr>
                    <w:ins w:id="921" w:author="Peter Dam" w:date="2018-10-24T16:30:00Z"/>
                    <w:sz w:val="22"/>
                    <w:highlight w:val="yellow"/>
                  </w:rPr>
                </w:rPrChange>
              </w:rPr>
              <w:pPrChange w:id="922" w:author="Judson, Grant" w:date="2019-01-23T15:59:00Z">
                <w:pPr>
                  <w:autoSpaceDE w:val="0"/>
                  <w:autoSpaceDN w:val="0"/>
                  <w:adjustRightInd w:val="0"/>
                </w:pPr>
              </w:pPrChange>
            </w:pPr>
            <w:ins w:id="923" w:author="Peter Dam" w:date="2018-10-24T16:32:00Z">
              <w:del w:id="924" w:author="Judson, Grant" w:date="2019-01-23T15:55:00Z">
                <w:r w:rsidRPr="001239C3" w:rsidDel="005407EA">
                  <w:rPr>
                    <w:rFonts w:asciiTheme="majorHAnsi" w:eastAsia="Times New Roman" w:hAnsiTheme="majorHAnsi" w:cs="Arial"/>
                    <w:sz w:val="22"/>
                    <w:lang w:val="en-IE"/>
                    <w:rPrChange w:id="925" w:author="Judson, Grant" w:date="2019-01-31T11:51:00Z">
                      <w:rPr>
                        <w:sz w:val="22"/>
                        <w:highlight w:val="yellow"/>
                      </w:rPr>
                    </w:rPrChange>
                  </w:rPr>
                  <w:delText>??</w:delText>
                </w:r>
              </w:del>
            </w:ins>
            <w:ins w:id="926" w:author="Peter Dam" w:date="2018-10-24T16:38:00Z">
              <w:del w:id="927" w:author="Judson, Grant" w:date="2019-01-23T15:55:00Z">
                <w:r w:rsidRPr="001239C3" w:rsidDel="005407EA">
                  <w:rPr>
                    <w:rFonts w:asciiTheme="majorHAnsi" w:eastAsia="Times New Roman" w:hAnsiTheme="majorHAnsi" w:cs="Arial"/>
                    <w:sz w:val="22"/>
                    <w:lang w:val="en-IE"/>
                    <w:rPrChange w:id="928" w:author="Judson, Grant" w:date="2019-01-31T11:51:00Z">
                      <w:rPr>
                        <w:rFonts w:eastAsia="SimSun"/>
                      </w:rPr>
                    </w:rPrChange>
                  </w:rPr>
                  <w:delText xml:space="preserve"> Considering the information provided IALA presumes that MAtoN will use the same numbering scheme as AtoN </w:delText>
                </w:r>
                <w:r w:rsidRPr="001239C3" w:rsidDel="005407EA">
                  <w:rPr>
                    <w:rFonts w:asciiTheme="majorHAnsi" w:eastAsia="Times New Roman" w:hAnsiTheme="majorHAnsi" w:cs="Arial"/>
                    <w:sz w:val="22"/>
                    <w:lang w:val="en-IE"/>
                    <w:rPrChange w:id="929" w:author="Judson, Grant" w:date="2019-01-31T11:51:00Z">
                      <w:rPr>
                        <w:lang w:val="en-US"/>
                      </w:rPr>
                    </w:rPrChange>
                  </w:rPr>
                  <w:delText>(9</w:delText>
                </w:r>
                <w:r w:rsidRPr="001239C3" w:rsidDel="005407EA">
                  <w:rPr>
                    <w:rFonts w:asciiTheme="majorHAnsi" w:eastAsia="Times New Roman" w:hAnsiTheme="majorHAnsi" w:cs="Arial"/>
                    <w:sz w:val="22"/>
                    <w:lang w:val="en-IE"/>
                    <w:rPrChange w:id="930" w:author="Judson, Grant" w:date="2019-01-31T11:51:00Z">
                      <w:rPr>
                        <w:rFonts w:ascii="Times New Roman Bold" w:hAnsi="Times New Roman Bold"/>
                        <w:vertAlign w:val="subscript"/>
                        <w:lang w:val="en-US"/>
                      </w:rPr>
                    </w:rPrChange>
                  </w:rPr>
                  <w:delText>1</w:delText>
                </w:r>
                <w:r w:rsidRPr="001239C3" w:rsidDel="005407EA">
                  <w:rPr>
                    <w:rFonts w:asciiTheme="majorHAnsi" w:eastAsia="Times New Roman" w:hAnsiTheme="majorHAnsi" w:cs="Arial"/>
                    <w:sz w:val="22"/>
                    <w:lang w:val="en-IE"/>
                    <w:rPrChange w:id="931" w:author="Judson, Grant" w:date="2019-01-31T11:51:00Z">
                      <w:rPr>
                        <w:lang w:val="en-US"/>
                      </w:rPr>
                    </w:rPrChange>
                  </w:rPr>
                  <w:delText>9</w:delText>
                </w:r>
                <w:r w:rsidRPr="001239C3" w:rsidDel="005407EA">
                  <w:rPr>
                    <w:rFonts w:asciiTheme="majorHAnsi" w:eastAsia="Times New Roman" w:hAnsiTheme="majorHAnsi" w:cs="Arial"/>
                    <w:sz w:val="22"/>
                    <w:lang w:val="en-IE"/>
                    <w:rPrChange w:id="932" w:author="Judson, Grant" w:date="2019-01-31T11:51:00Z">
                      <w:rPr>
                        <w:rFonts w:ascii="Times New Roman Bold" w:hAnsi="Times New Roman Bold"/>
                        <w:vertAlign w:val="subscript"/>
                        <w:lang w:val="en-US"/>
                      </w:rPr>
                    </w:rPrChange>
                  </w:rPr>
                  <w:delText>2</w:delText>
                </w:r>
                <w:r w:rsidRPr="001239C3" w:rsidDel="005407EA">
                  <w:rPr>
                    <w:rFonts w:asciiTheme="majorHAnsi" w:eastAsia="Times New Roman" w:hAnsiTheme="majorHAnsi" w:cs="Arial"/>
                    <w:sz w:val="22"/>
                    <w:lang w:val="en-IE"/>
                    <w:rPrChange w:id="933" w:author="Judson, Grant" w:date="2019-01-31T11:51:00Z">
                      <w:rPr>
                        <w:lang w:val="en-US"/>
                      </w:rPr>
                    </w:rPrChange>
                  </w:rPr>
                  <w:delText>M</w:delText>
                </w:r>
                <w:r w:rsidRPr="001239C3" w:rsidDel="005407EA">
                  <w:rPr>
                    <w:rFonts w:asciiTheme="majorHAnsi" w:eastAsia="Times New Roman" w:hAnsiTheme="majorHAnsi" w:cs="Arial"/>
                    <w:sz w:val="22"/>
                    <w:lang w:val="en-IE"/>
                    <w:rPrChange w:id="934" w:author="Judson, Grant" w:date="2019-01-31T11:51:00Z">
                      <w:rPr>
                        <w:rFonts w:ascii="Times New Roman Bold" w:hAnsi="Times New Roman Bold"/>
                        <w:vertAlign w:val="subscript"/>
                        <w:lang w:val="en-US"/>
                      </w:rPr>
                    </w:rPrChange>
                  </w:rPr>
                  <w:delText>3</w:delText>
                </w:r>
                <w:r w:rsidRPr="001239C3" w:rsidDel="005407EA">
                  <w:rPr>
                    <w:rFonts w:asciiTheme="majorHAnsi" w:eastAsia="Times New Roman" w:hAnsiTheme="majorHAnsi" w:cs="Arial"/>
                    <w:sz w:val="22"/>
                    <w:lang w:val="en-IE"/>
                    <w:rPrChange w:id="935" w:author="Judson, Grant" w:date="2019-01-31T11:51:00Z">
                      <w:rPr>
                        <w:lang w:val="en-US"/>
                      </w:rPr>
                    </w:rPrChange>
                  </w:rPr>
                  <w:delText>I</w:delText>
                </w:r>
                <w:r w:rsidRPr="001239C3" w:rsidDel="005407EA">
                  <w:rPr>
                    <w:rFonts w:asciiTheme="majorHAnsi" w:eastAsia="Times New Roman" w:hAnsiTheme="majorHAnsi" w:cs="Arial"/>
                    <w:sz w:val="22"/>
                    <w:lang w:val="en-IE"/>
                    <w:rPrChange w:id="936" w:author="Judson, Grant" w:date="2019-01-31T11:51:00Z">
                      <w:rPr>
                        <w:rFonts w:ascii="Times New Roman Bold" w:hAnsi="Times New Roman Bold"/>
                        <w:vertAlign w:val="subscript"/>
                        <w:lang w:val="en-US"/>
                      </w:rPr>
                    </w:rPrChange>
                  </w:rPr>
                  <w:delText>4</w:delText>
                </w:r>
                <w:r w:rsidRPr="001239C3" w:rsidDel="005407EA">
                  <w:rPr>
                    <w:rFonts w:asciiTheme="majorHAnsi" w:eastAsia="Times New Roman" w:hAnsiTheme="majorHAnsi" w:cs="Arial"/>
                    <w:sz w:val="22"/>
                    <w:lang w:val="en-IE"/>
                    <w:rPrChange w:id="937" w:author="Judson, Grant" w:date="2019-01-31T11:51:00Z">
                      <w:rPr>
                        <w:lang w:val="en-US"/>
                      </w:rPr>
                    </w:rPrChange>
                  </w:rPr>
                  <w:delText>D</w:delText>
                </w:r>
                <w:r w:rsidRPr="001239C3" w:rsidDel="005407EA">
                  <w:rPr>
                    <w:rFonts w:asciiTheme="majorHAnsi" w:eastAsia="Times New Roman" w:hAnsiTheme="majorHAnsi" w:cs="Arial"/>
                    <w:sz w:val="22"/>
                    <w:lang w:val="en-IE"/>
                    <w:rPrChange w:id="938" w:author="Judson, Grant" w:date="2019-01-31T11:51:00Z">
                      <w:rPr>
                        <w:rFonts w:ascii="Times New Roman Bold" w:hAnsi="Times New Roman Bold"/>
                        <w:vertAlign w:val="subscript"/>
                        <w:lang w:val="en-US"/>
                      </w:rPr>
                    </w:rPrChange>
                  </w:rPr>
                  <w:delText>5</w:delText>
                </w:r>
                <w:r w:rsidRPr="001239C3" w:rsidDel="005407EA">
                  <w:rPr>
                    <w:rFonts w:asciiTheme="majorHAnsi" w:eastAsia="Times New Roman" w:hAnsiTheme="majorHAnsi" w:cs="Arial"/>
                    <w:sz w:val="22"/>
                    <w:lang w:val="en-IE"/>
                    <w:rPrChange w:id="939" w:author="Judson, Grant" w:date="2019-01-31T11:51:00Z">
                      <w:rPr>
                        <w:lang w:val="en-US"/>
                      </w:rPr>
                    </w:rPrChange>
                  </w:rPr>
                  <w:delText>1</w:delText>
                </w:r>
                <w:r w:rsidRPr="001239C3" w:rsidDel="005407EA">
                  <w:rPr>
                    <w:rFonts w:asciiTheme="majorHAnsi" w:eastAsia="Times New Roman" w:hAnsiTheme="majorHAnsi" w:cs="Arial"/>
                    <w:sz w:val="22"/>
                    <w:lang w:val="en-IE"/>
                    <w:rPrChange w:id="940" w:author="Judson, Grant" w:date="2019-01-31T11:51:00Z">
                      <w:rPr>
                        <w:rFonts w:ascii="Times New Roman Bold" w:hAnsi="Times New Roman Bold"/>
                        <w:vertAlign w:val="subscript"/>
                        <w:lang w:val="en-US"/>
                      </w:rPr>
                    </w:rPrChange>
                  </w:rPr>
                  <w:delText>6</w:delText>
                </w:r>
                <w:r w:rsidRPr="001239C3" w:rsidDel="005407EA">
                  <w:rPr>
                    <w:rFonts w:asciiTheme="majorHAnsi" w:eastAsia="Times New Roman" w:hAnsiTheme="majorHAnsi" w:cs="Arial"/>
                    <w:sz w:val="22"/>
                    <w:lang w:val="en-IE"/>
                    <w:rPrChange w:id="941" w:author="Judson, Grant" w:date="2019-01-31T11:51:00Z">
                      <w:rPr>
                        <w:lang w:val="en-US"/>
                      </w:rPr>
                    </w:rPrChange>
                  </w:rPr>
                  <w:delText>X</w:delText>
                </w:r>
                <w:r w:rsidRPr="001239C3" w:rsidDel="005407EA">
                  <w:rPr>
                    <w:rFonts w:asciiTheme="majorHAnsi" w:eastAsia="Times New Roman" w:hAnsiTheme="majorHAnsi" w:cs="Arial"/>
                    <w:sz w:val="22"/>
                    <w:lang w:val="en-IE"/>
                    <w:rPrChange w:id="942" w:author="Judson, Grant" w:date="2019-01-31T11:51:00Z">
                      <w:rPr>
                        <w:rFonts w:ascii="Times New Roman Bold" w:hAnsi="Times New Roman Bold"/>
                        <w:vertAlign w:val="subscript"/>
                        <w:lang w:val="en-US"/>
                      </w:rPr>
                    </w:rPrChange>
                  </w:rPr>
                  <w:delText>7</w:delText>
                </w:r>
                <w:r w:rsidRPr="001239C3" w:rsidDel="005407EA">
                  <w:rPr>
                    <w:rFonts w:asciiTheme="majorHAnsi" w:eastAsia="Times New Roman" w:hAnsiTheme="majorHAnsi" w:cs="Arial"/>
                    <w:sz w:val="22"/>
                    <w:lang w:val="en-IE"/>
                    <w:rPrChange w:id="943" w:author="Judson, Grant" w:date="2019-01-31T11:51:00Z">
                      <w:rPr>
                        <w:lang w:val="en-US"/>
                      </w:rPr>
                    </w:rPrChange>
                  </w:rPr>
                  <w:delText>X</w:delText>
                </w:r>
                <w:r w:rsidRPr="001239C3" w:rsidDel="005407EA">
                  <w:rPr>
                    <w:rFonts w:asciiTheme="majorHAnsi" w:eastAsia="Times New Roman" w:hAnsiTheme="majorHAnsi" w:cs="Arial"/>
                    <w:sz w:val="22"/>
                    <w:lang w:val="en-IE"/>
                    <w:rPrChange w:id="944" w:author="Judson, Grant" w:date="2019-01-31T11:51:00Z">
                      <w:rPr>
                        <w:rFonts w:ascii="Times New Roman Bold" w:hAnsi="Times New Roman Bold"/>
                        <w:vertAlign w:val="subscript"/>
                        <w:lang w:val="en-US"/>
                      </w:rPr>
                    </w:rPrChange>
                  </w:rPr>
                  <w:delText>8</w:delText>
                </w:r>
                <w:r w:rsidRPr="001239C3" w:rsidDel="005407EA">
                  <w:rPr>
                    <w:rFonts w:asciiTheme="majorHAnsi" w:eastAsia="Times New Roman" w:hAnsiTheme="majorHAnsi" w:cs="Arial"/>
                    <w:sz w:val="22"/>
                    <w:lang w:val="en-IE"/>
                    <w:rPrChange w:id="945" w:author="Judson, Grant" w:date="2019-01-31T11:51:00Z">
                      <w:rPr>
                        <w:lang w:val="en-US"/>
                      </w:rPr>
                    </w:rPrChange>
                  </w:rPr>
                  <w:delText>X</w:delText>
                </w:r>
                <w:r w:rsidRPr="001239C3" w:rsidDel="005407EA">
                  <w:rPr>
                    <w:rFonts w:asciiTheme="majorHAnsi" w:eastAsia="Times New Roman" w:hAnsiTheme="majorHAnsi" w:cs="Arial"/>
                    <w:sz w:val="22"/>
                    <w:lang w:val="en-IE"/>
                    <w:rPrChange w:id="946" w:author="Judson, Grant" w:date="2019-01-31T11:51:00Z">
                      <w:rPr>
                        <w:rFonts w:ascii="Times New Roman Bold" w:hAnsi="Times New Roman Bold"/>
                        <w:vertAlign w:val="subscript"/>
                        <w:lang w:val="en-US"/>
                      </w:rPr>
                    </w:rPrChange>
                  </w:rPr>
                  <w:delText xml:space="preserve">9 </w:delText>
                </w:r>
                <w:r w:rsidRPr="001239C3" w:rsidDel="005407EA">
                  <w:rPr>
                    <w:rFonts w:asciiTheme="majorHAnsi" w:eastAsia="Times New Roman" w:hAnsiTheme="majorHAnsi" w:cs="Arial"/>
                    <w:sz w:val="22"/>
                    <w:lang w:val="en-IE"/>
                    <w:rPrChange w:id="947" w:author="Judson, Grant" w:date="2019-01-31T11:51:00Z">
                      <w:rPr>
                        <w:lang w:val="en-US"/>
                      </w:rPr>
                    </w:rPrChange>
                  </w:rPr>
                  <w:delText>or 9</w:delText>
                </w:r>
                <w:r w:rsidRPr="001239C3" w:rsidDel="005407EA">
                  <w:rPr>
                    <w:rFonts w:asciiTheme="majorHAnsi" w:eastAsia="Times New Roman" w:hAnsiTheme="majorHAnsi" w:cs="Arial"/>
                    <w:sz w:val="22"/>
                    <w:lang w:val="en-IE"/>
                    <w:rPrChange w:id="948" w:author="Judson, Grant" w:date="2019-01-31T11:51:00Z">
                      <w:rPr>
                        <w:rFonts w:ascii="Times New Roman Bold" w:hAnsi="Times New Roman Bold"/>
                        <w:vertAlign w:val="subscript"/>
                        <w:lang w:val="en-US"/>
                      </w:rPr>
                    </w:rPrChange>
                  </w:rPr>
                  <w:delText>1</w:delText>
                </w:r>
                <w:r w:rsidRPr="001239C3" w:rsidDel="005407EA">
                  <w:rPr>
                    <w:rFonts w:asciiTheme="majorHAnsi" w:eastAsia="Times New Roman" w:hAnsiTheme="majorHAnsi" w:cs="Arial"/>
                    <w:sz w:val="22"/>
                    <w:lang w:val="en-IE"/>
                    <w:rPrChange w:id="949" w:author="Judson, Grant" w:date="2019-01-31T11:51:00Z">
                      <w:rPr>
                        <w:lang w:val="en-US"/>
                      </w:rPr>
                    </w:rPrChange>
                  </w:rPr>
                  <w:delText>9</w:delText>
                </w:r>
                <w:r w:rsidRPr="001239C3" w:rsidDel="005407EA">
                  <w:rPr>
                    <w:rFonts w:asciiTheme="majorHAnsi" w:eastAsia="Times New Roman" w:hAnsiTheme="majorHAnsi" w:cs="Arial"/>
                    <w:sz w:val="22"/>
                    <w:lang w:val="en-IE"/>
                    <w:rPrChange w:id="950" w:author="Judson, Grant" w:date="2019-01-31T11:51:00Z">
                      <w:rPr>
                        <w:rFonts w:ascii="Times New Roman Bold" w:hAnsi="Times New Roman Bold"/>
                        <w:vertAlign w:val="subscript"/>
                        <w:lang w:val="en-US"/>
                      </w:rPr>
                    </w:rPrChange>
                  </w:rPr>
                  <w:delText>2</w:delText>
                </w:r>
                <w:r w:rsidRPr="001239C3" w:rsidDel="005407EA">
                  <w:rPr>
                    <w:rFonts w:asciiTheme="majorHAnsi" w:eastAsia="Times New Roman" w:hAnsiTheme="majorHAnsi" w:cs="Arial"/>
                    <w:sz w:val="22"/>
                    <w:lang w:val="en-IE"/>
                    <w:rPrChange w:id="951" w:author="Judson, Grant" w:date="2019-01-31T11:51:00Z">
                      <w:rPr>
                        <w:lang w:val="en-US"/>
                      </w:rPr>
                    </w:rPrChange>
                  </w:rPr>
                  <w:delText>M</w:delText>
                </w:r>
                <w:r w:rsidRPr="001239C3" w:rsidDel="005407EA">
                  <w:rPr>
                    <w:rFonts w:asciiTheme="majorHAnsi" w:eastAsia="Times New Roman" w:hAnsiTheme="majorHAnsi" w:cs="Arial"/>
                    <w:sz w:val="22"/>
                    <w:lang w:val="en-IE"/>
                    <w:rPrChange w:id="952" w:author="Judson, Grant" w:date="2019-01-31T11:51:00Z">
                      <w:rPr>
                        <w:rFonts w:ascii="Times New Roman Bold" w:hAnsi="Times New Roman Bold"/>
                        <w:vertAlign w:val="subscript"/>
                        <w:lang w:val="en-US"/>
                      </w:rPr>
                    </w:rPrChange>
                  </w:rPr>
                  <w:delText>3</w:delText>
                </w:r>
                <w:r w:rsidRPr="001239C3" w:rsidDel="005407EA">
                  <w:rPr>
                    <w:rFonts w:asciiTheme="majorHAnsi" w:eastAsia="Times New Roman" w:hAnsiTheme="majorHAnsi" w:cs="Arial"/>
                    <w:sz w:val="22"/>
                    <w:lang w:val="en-IE"/>
                    <w:rPrChange w:id="953" w:author="Judson, Grant" w:date="2019-01-31T11:51:00Z">
                      <w:rPr>
                        <w:lang w:val="en-US"/>
                      </w:rPr>
                    </w:rPrChange>
                  </w:rPr>
                  <w:delText>I</w:delText>
                </w:r>
                <w:r w:rsidRPr="001239C3" w:rsidDel="005407EA">
                  <w:rPr>
                    <w:rFonts w:asciiTheme="majorHAnsi" w:eastAsia="Times New Roman" w:hAnsiTheme="majorHAnsi" w:cs="Arial"/>
                    <w:sz w:val="22"/>
                    <w:lang w:val="en-IE"/>
                    <w:rPrChange w:id="954" w:author="Judson, Grant" w:date="2019-01-31T11:51:00Z">
                      <w:rPr>
                        <w:rFonts w:ascii="Times New Roman Bold" w:hAnsi="Times New Roman Bold"/>
                        <w:vertAlign w:val="subscript"/>
                        <w:lang w:val="en-US"/>
                      </w:rPr>
                    </w:rPrChange>
                  </w:rPr>
                  <w:delText>4</w:delText>
                </w:r>
                <w:r w:rsidRPr="001239C3" w:rsidDel="005407EA">
                  <w:rPr>
                    <w:rFonts w:asciiTheme="majorHAnsi" w:eastAsia="Times New Roman" w:hAnsiTheme="majorHAnsi" w:cs="Arial"/>
                    <w:sz w:val="22"/>
                    <w:lang w:val="en-IE"/>
                    <w:rPrChange w:id="955" w:author="Judson, Grant" w:date="2019-01-31T11:51:00Z">
                      <w:rPr>
                        <w:lang w:val="en-US"/>
                      </w:rPr>
                    </w:rPrChange>
                  </w:rPr>
                  <w:delText>D</w:delText>
                </w:r>
                <w:r w:rsidRPr="001239C3" w:rsidDel="005407EA">
                  <w:rPr>
                    <w:rFonts w:asciiTheme="majorHAnsi" w:eastAsia="Times New Roman" w:hAnsiTheme="majorHAnsi" w:cs="Arial"/>
                    <w:sz w:val="22"/>
                    <w:lang w:val="en-IE"/>
                    <w:rPrChange w:id="956" w:author="Judson, Grant" w:date="2019-01-31T11:51:00Z">
                      <w:rPr>
                        <w:rFonts w:ascii="Times New Roman Bold" w:hAnsi="Times New Roman Bold"/>
                        <w:vertAlign w:val="subscript"/>
                        <w:lang w:val="en-US"/>
                      </w:rPr>
                    </w:rPrChange>
                  </w:rPr>
                  <w:delText>5</w:delText>
                </w:r>
                <w:r w:rsidRPr="001239C3" w:rsidDel="005407EA">
                  <w:rPr>
                    <w:rFonts w:asciiTheme="majorHAnsi" w:eastAsia="Times New Roman" w:hAnsiTheme="majorHAnsi" w:cs="Arial"/>
                    <w:sz w:val="22"/>
                    <w:lang w:val="en-IE"/>
                    <w:rPrChange w:id="957" w:author="Judson, Grant" w:date="2019-01-31T11:51:00Z">
                      <w:rPr>
                        <w:lang w:val="en-US"/>
                      </w:rPr>
                    </w:rPrChange>
                  </w:rPr>
                  <w:delText>6</w:delText>
                </w:r>
                <w:r w:rsidRPr="001239C3" w:rsidDel="005407EA">
                  <w:rPr>
                    <w:rFonts w:asciiTheme="majorHAnsi" w:eastAsia="Times New Roman" w:hAnsiTheme="majorHAnsi" w:cs="Arial"/>
                    <w:sz w:val="22"/>
                    <w:lang w:val="en-IE"/>
                    <w:rPrChange w:id="958" w:author="Judson, Grant" w:date="2019-01-31T11:51:00Z">
                      <w:rPr>
                        <w:rFonts w:ascii="Times New Roman Bold" w:hAnsi="Times New Roman Bold"/>
                        <w:vertAlign w:val="subscript"/>
                        <w:lang w:val="en-US"/>
                      </w:rPr>
                    </w:rPrChange>
                  </w:rPr>
                  <w:delText>6</w:delText>
                </w:r>
                <w:r w:rsidRPr="001239C3" w:rsidDel="005407EA">
                  <w:rPr>
                    <w:rFonts w:asciiTheme="majorHAnsi" w:eastAsia="Times New Roman" w:hAnsiTheme="majorHAnsi" w:cs="Arial"/>
                    <w:sz w:val="22"/>
                    <w:lang w:val="en-IE"/>
                    <w:rPrChange w:id="959" w:author="Judson, Grant" w:date="2019-01-31T11:51:00Z">
                      <w:rPr>
                        <w:lang w:val="en-US"/>
                      </w:rPr>
                    </w:rPrChange>
                  </w:rPr>
                  <w:delText>X</w:delText>
                </w:r>
                <w:r w:rsidRPr="001239C3" w:rsidDel="005407EA">
                  <w:rPr>
                    <w:rFonts w:asciiTheme="majorHAnsi" w:eastAsia="Times New Roman" w:hAnsiTheme="majorHAnsi" w:cs="Arial"/>
                    <w:sz w:val="22"/>
                    <w:lang w:val="en-IE"/>
                    <w:rPrChange w:id="960" w:author="Judson, Grant" w:date="2019-01-31T11:51:00Z">
                      <w:rPr>
                        <w:rFonts w:ascii="Times New Roman Bold" w:hAnsi="Times New Roman Bold"/>
                        <w:vertAlign w:val="subscript"/>
                        <w:lang w:val="en-US"/>
                      </w:rPr>
                    </w:rPrChange>
                  </w:rPr>
                  <w:delText>7</w:delText>
                </w:r>
                <w:r w:rsidRPr="001239C3" w:rsidDel="005407EA">
                  <w:rPr>
                    <w:rFonts w:asciiTheme="majorHAnsi" w:eastAsia="Times New Roman" w:hAnsiTheme="majorHAnsi" w:cs="Arial"/>
                    <w:sz w:val="22"/>
                    <w:lang w:val="en-IE"/>
                    <w:rPrChange w:id="961" w:author="Judson, Grant" w:date="2019-01-31T11:51:00Z">
                      <w:rPr>
                        <w:lang w:val="en-US"/>
                      </w:rPr>
                    </w:rPrChange>
                  </w:rPr>
                  <w:delText>X</w:delText>
                </w:r>
                <w:r w:rsidRPr="001239C3" w:rsidDel="005407EA">
                  <w:rPr>
                    <w:rFonts w:asciiTheme="majorHAnsi" w:eastAsia="Times New Roman" w:hAnsiTheme="majorHAnsi" w:cs="Arial"/>
                    <w:sz w:val="22"/>
                    <w:lang w:val="en-IE"/>
                    <w:rPrChange w:id="962" w:author="Judson, Grant" w:date="2019-01-31T11:51:00Z">
                      <w:rPr>
                        <w:rFonts w:ascii="Times New Roman Bold" w:hAnsi="Times New Roman Bold"/>
                        <w:vertAlign w:val="subscript"/>
                        <w:lang w:val="en-US"/>
                      </w:rPr>
                    </w:rPrChange>
                  </w:rPr>
                  <w:delText>8</w:delText>
                </w:r>
                <w:r w:rsidRPr="001239C3" w:rsidDel="005407EA">
                  <w:rPr>
                    <w:rFonts w:asciiTheme="majorHAnsi" w:eastAsia="Times New Roman" w:hAnsiTheme="majorHAnsi" w:cs="Arial"/>
                    <w:sz w:val="22"/>
                    <w:lang w:val="en-IE"/>
                    <w:rPrChange w:id="963" w:author="Judson, Grant" w:date="2019-01-31T11:51:00Z">
                      <w:rPr>
                        <w:lang w:val="en-US"/>
                      </w:rPr>
                    </w:rPrChange>
                  </w:rPr>
                  <w:delText>X</w:delText>
                </w:r>
                <w:r w:rsidRPr="001239C3" w:rsidDel="005407EA">
                  <w:rPr>
                    <w:rFonts w:asciiTheme="majorHAnsi" w:eastAsia="Times New Roman" w:hAnsiTheme="majorHAnsi" w:cs="Arial"/>
                    <w:sz w:val="22"/>
                    <w:lang w:val="en-IE"/>
                    <w:rPrChange w:id="964" w:author="Judson, Grant" w:date="2019-01-31T11:51:00Z">
                      <w:rPr>
                        <w:rFonts w:ascii="Times New Roman Bold" w:hAnsi="Times New Roman Bold"/>
                        <w:vertAlign w:val="subscript"/>
                        <w:lang w:val="en-US"/>
                      </w:rPr>
                    </w:rPrChange>
                  </w:rPr>
                  <w:delText>9</w:delText>
                </w:r>
                <w:r w:rsidRPr="001239C3" w:rsidDel="005407EA">
                  <w:rPr>
                    <w:rFonts w:asciiTheme="majorHAnsi" w:eastAsia="Times New Roman" w:hAnsiTheme="majorHAnsi" w:cs="Arial"/>
                    <w:sz w:val="22"/>
                    <w:lang w:val="en-IE"/>
                    <w:rPrChange w:id="965" w:author="Judson, Grant" w:date="2019-01-31T11:51:00Z">
                      <w:rPr>
                        <w:lang w:val="en-US"/>
                      </w:rPr>
                    </w:rPrChange>
                  </w:rPr>
                  <w:delText>).</w:delText>
                </w:r>
              </w:del>
            </w:ins>
          </w:p>
        </w:tc>
      </w:tr>
      <w:tr w:rsidR="005407EA" w:rsidRPr="001239C3" w14:paraId="08959F0D" w14:textId="77777777" w:rsidTr="00292679">
        <w:trPr>
          <w:jc w:val="center"/>
          <w:ins w:id="966" w:author="Judson, Grant" w:date="2019-01-23T15:58:00Z"/>
        </w:trPr>
        <w:tc>
          <w:tcPr>
            <w:tcW w:w="1874" w:type="dxa"/>
          </w:tcPr>
          <w:p w14:paraId="410FD9A5" w14:textId="77777777" w:rsidR="005407EA" w:rsidRPr="001239C3" w:rsidRDefault="005407EA" w:rsidP="00EF2E1A">
            <w:pPr>
              <w:autoSpaceDE w:val="0"/>
              <w:autoSpaceDN w:val="0"/>
              <w:adjustRightInd w:val="0"/>
              <w:rPr>
                <w:ins w:id="967" w:author="Judson, Grant" w:date="2019-01-23T15:58:00Z"/>
                <w:rFonts w:asciiTheme="majorHAnsi" w:eastAsia="Times New Roman" w:hAnsiTheme="majorHAnsi" w:cs="Arial"/>
                <w:sz w:val="22"/>
                <w:lang w:val="en-IE"/>
                <w:rPrChange w:id="968" w:author="Judson, Grant" w:date="2019-01-31T11:51:00Z">
                  <w:rPr>
                    <w:ins w:id="969" w:author="Judson, Grant" w:date="2019-01-23T15:58:00Z"/>
                    <w:rFonts w:asciiTheme="majorHAnsi" w:eastAsia="Times New Roman" w:hAnsiTheme="majorHAnsi" w:cs="Arial"/>
                    <w:sz w:val="22"/>
                    <w:highlight w:val="yellow"/>
                    <w:lang w:val="en-IE"/>
                  </w:rPr>
                </w:rPrChange>
              </w:rPr>
            </w:pPr>
            <w:ins w:id="970" w:author="Judson, Grant" w:date="2019-01-23T15:58:00Z">
              <w:r w:rsidRPr="001239C3">
                <w:rPr>
                  <w:rFonts w:asciiTheme="majorHAnsi" w:eastAsia="Times New Roman" w:hAnsiTheme="majorHAnsi" w:cs="Arial"/>
                  <w:sz w:val="22"/>
                  <w:lang w:val="en-IE"/>
                  <w:rPrChange w:id="971" w:author="Judson, Grant" w:date="2019-01-31T11:51:00Z">
                    <w:rPr>
                      <w:rFonts w:asciiTheme="majorHAnsi" w:eastAsia="Times New Roman" w:hAnsiTheme="majorHAnsi" w:cs="Arial"/>
                      <w:sz w:val="22"/>
                      <w:highlight w:val="yellow"/>
                      <w:lang w:val="en-IE"/>
                    </w:rPr>
                  </w:rPrChange>
                </w:rPr>
                <w:t>AIS Symbology</w:t>
              </w:r>
            </w:ins>
          </w:p>
        </w:tc>
        <w:tc>
          <w:tcPr>
            <w:tcW w:w="7022" w:type="dxa"/>
          </w:tcPr>
          <w:p w14:paraId="181D7765" w14:textId="77777777" w:rsidR="005407EA" w:rsidRDefault="005407EA">
            <w:pPr>
              <w:autoSpaceDE w:val="0"/>
              <w:autoSpaceDN w:val="0"/>
              <w:adjustRightInd w:val="0"/>
              <w:rPr>
                <w:ins w:id="972" w:author="Judson, Grant" w:date="2019-02-07T09:49:00Z"/>
                <w:sz w:val="22"/>
              </w:rPr>
            </w:pPr>
            <w:ins w:id="973" w:author="Judson, Grant" w:date="2019-01-23T15:59:00Z">
              <w:r w:rsidRPr="001239C3">
                <w:rPr>
                  <w:sz w:val="22"/>
                  <w:rPrChange w:id="974" w:author="Judson, Grant" w:date="2019-01-31T11:51:00Z">
                    <w:rPr>
                      <w:sz w:val="22"/>
                      <w:highlight w:val="yellow"/>
                    </w:rPr>
                  </w:rPrChange>
                </w:rPr>
                <w:t xml:space="preserve">AIS </w:t>
              </w:r>
            </w:ins>
            <w:ins w:id="975" w:author="Judson, Grant" w:date="2019-01-23T16:00:00Z">
              <w:r w:rsidRPr="001239C3">
                <w:rPr>
                  <w:sz w:val="22"/>
                  <w:rPrChange w:id="976" w:author="Judson, Grant" w:date="2019-01-31T11:51:00Z">
                    <w:rPr>
                      <w:sz w:val="22"/>
                      <w:highlight w:val="yellow"/>
                    </w:rPr>
                  </w:rPrChange>
                </w:rPr>
                <w:t>s</w:t>
              </w:r>
            </w:ins>
            <w:ins w:id="977" w:author="Judson, Grant" w:date="2019-01-23T15:59:00Z">
              <w:r w:rsidRPr="001239C3">
                <w:rPr>
                  <w:sz w:val="22"/>
                  <w:rPrChange w:id="978" w:author="Judson, Grant" w:date="2019-01-31T11:51:00Z">
                    <w:rPr>
                      <w:sz w:val="22"/>
                      <w:highlight w:val="yellow"/>
                    </w:rPr>
                  </w:rPrChange>
                </w:rPr>
                <w:t xml:space="preserve">ymbology for </w:t>
              </w:r>
              <w:proofErr w:type="spellStart"/>
              <w:r w:rsidRPr="001239C3">
                <w:rPr>
                  <w:sz w:val="22"/>
                  <w:rPrChange w:id="979" w:author="Judson, Grant" w:date="2019-01-31T11:51:00Z">
                    <w:rPr>
                      <w:sz w:val="22"/>
                      <w:highlight w:val="yellow"/>
                    </w:rPr>
                  </w:rPrChange>
                </w:rPr>
                <w:t>MAtoN</w:t>
              </w:r>
              <w:proofErr w:type="spellEnd"/>
              <w:r w:rsidRPr="001239C3">
                <w:rPr>
                  <w:sz w:val="22"/>
                  <w:rPrChange w:id="980" w:author="Judson, Grant" w:date="2019-01-31T11:51:00Z">
                    <w:rPr>
                      <w:sz w:val="22"/>
                      <w:highlight w:val="yellow"/>
                    </w:rPr>
                  </w:rPrChange>
                </w:rPr>
                <w:t xml:space="preserve"> needs to be distinctly different </w:t>
              </w:r>
            </w:ins>
            <w:ins w:id="981" w:author="Alimchandani, Mahesh" w:date="2019-01-30T14:58:00Z">
              <w:r w:rsidR="00A3424A" w:rsidRPr="001239C3">
                <w:rPr>
                  <w:sz w:val="22"/>
                  <w:rPrChange w:id="982" w:author="Judson, Grant" w:date="2019-01-31T11:51:00Z">
                    <w:rPr>
                      <w:sz w:val="22"/>
                      <w:highlight w:val="yellow"/>
                    </w:rPr>
                  </w:rPrChange>
                </w:rPr>
                <w:t xml:space="preserve">(what can </w:t>
              </w:r>
            </w:ins>
            <w:ins w:id="983" w:author="Alimchandani, Mahesh" w:date="2019-01-30T15:08:00Z">
              <w:r w:rsidR="00D07B9B" w:rsidRPr="001239C3">
                <w:rPr>
                  <w:sz w:val="22"/>
                  <w:rPrChange w:id="984" w:author="Judson, Grant" w:date="2019-01-31T11:51:00Z">
                    <w:rPr>
                      <w:sz w:val="22"/>
                      <w:highlight w:val="yellow"/>
                    </w:rPr>
                  </w:rPrChange>
                </w:rPr>
                <w:t xml:space="preserve">the symbology </w:t>
              </w:r>
              <w:proofErr w:type="gramStart"/>
              <w:r w:rsidR="00D07B9B" w:rsidRPr="001239C3">
                <w:rPr>
                  <w:sz w:val="22"/>
                  <w:rPrChange w:id="985" w:author="Judson, Grant" w:date="2019-01-31T11:51:00Z">
                    <w:rPr>
                      <w:sz w:val="22"/>
                      <w:highlight w:val="yellow"/>
                    </w:rPr>
                  </w:rPrChange>
                </w:rPr>
                <w:t>be )</w:t>
              </w:r>
            </w:ins>
            <w:proofErr w:type="gramEnd"/>
            <w:ins w:id="986" w:author="Alimchandani, Mahesh" w:date="2019-01-30T14:58:00Z">
              <w:r w:rsidR="00A3424A" w:rsidRPr="001239C3">
                <w:rPr>
                  <w:sz w:val="22"/>
                  <w:rPrChange w:id="987" w:author="Judson, Grant" w:date="2019-01-31T11:51:00Z">
                    <w:rPr>
                      <w:sz w:val="22"/>
                      <w:highlight w:val="yellow"/>
                    </w:rPr>
                  </w:rPrChange>
                </w:rPr>
                <w:t xml:space="preserve"> ?  we must offer guidance) </w:t>
              </w:r>
            </w:ins>
            <w:ins w:id="988" w:author="Judson, Grant" w:date="2019-01-23T15:59:00Z">
              <w:r w:rsidRPr="001239C3">
                <w:rPr>
                  <w:sz w:val="22"/>
                  <w:rPrChange w:id="989" w:author="Judson, Grant" w:date="2019-01-31T11:51:00Z">
                    <w:rPr>
                      <w:sz w:val="22"/>
                      <w:highlight w:val="yellow"/>
                    </w:rPr>
                  </w:rPrChange>
                </w:rPr>
                <w:t xml:space="preserve">from normal AIS </w:t>
              </w:r>
              <w:proofErr w:type="spellStart"/>
              <w:r w:rsidRPr="001239C3">
                <w:rPr>
                  <w:sz w:val="22"/>
                  <w:rPrChange w:id="990" w:author="Judson, Grant" w:date="2019-01-31T11:51:00Z">
                    <w:rPr>
                      <w:sz w:val="22"/>
                      <w:highlight w:val="yellow"/>
                    </w:rPr>
                  </w:rPrChange>
                </w:rPr>
                <w:t>AtoN</w:t>
              </w:r>
              <w:proofErr w:type="spellEnd"/>
              <w:r w:rsidRPr="001239C3">
                <w:rPr>
                  <w:sz w:val="22"/>
                  <w:rPrChange w:id="991" w:author="Judson, Grant" w:date="2019-01-31T11:51:00Z">
                    <w:rPr>
                      <w:sz w:val="22"/>
                      <w:highlight w:val="yellow"/>
                    </w:rPr>
                  </w:rPrChange>
                </w:rPr>
                <w:t xml:space="preserve"> due to its mobile nature</w:t>
              </w:r>
            </w:ins>
          </w:p>
          <w:p w14:paraId="3D7A191C" w14:textId="77777777" w:rsidR="002C03BD" w:rsidRDefault="002C03BD">
            <w:pPr>
              <w:autoSpaceDE w:val="0"/>
              <w:autoSpaceDN w:val="0"/>
              <w:adjustRightInd w:val="0"/>
              <w:rPr>
                <w:ins w:id="992" w:author="Judson, Grant" w:date="2019-02-07T09:49:00Z"/>
                <w:sz w:val="22"/>
              </w:rPr>
            </w:pPr>
            <w:ins w:id="993" w:author="Judson, Grant" w:date="2019-02-07T09:49:00Z">
              <w:r>
                <w:rPr>
                  <w:sz w:val="22"/>
                </w:rPr>
                <w:t xml:space="preserve">[new symbol to be designed for </w:t>
              </w:r>
              <w:proofErr w:type="spellStart"/>
              <w:r>
                <w:rPr>
                  <w:sz w:val="22"/>
                </w:rPr>
                <w:t>MAtoN</w:t>
              </w:r>
              <w:proofErr w:type="spellEnd"/>
              <w:r>
                <w:rPr>
                  <w:sz w:val="22"/>
                </w:rPr>
                <w:t>, and ITU –R M.1371.5</w:t>
              </w:r>
            </w:ins>
            <w:ins w:id="994" w:author="Judson, Grant" w:date="2019-02-07T09:50:00Z">
              <w:r>
                <w:rPr>
                  <w:sz w:val="22"/>
                </w:rPr>
                <w:t xml:space="preserve"> amended accordingly</w:t>
              </w:r>
            </w:ins>
            <w:ins w:id="995" w:author="Judson, Grant" w:date="2019-02-07T09:49:00Z">
              <w:r>
                <w:rPr>
                  <w:sz w:val="22"/>
                </w:rPr>
                <w:t>]</w:t>
              </w:r>
            </w:ins>
          </w:p>
          <w:p w14:paraId="10222296" w14:textId="77777777" w:rsidR="002C03BD" w:rsidRPr="001239C3" w:rsidDel="005407EA" w:rsidRDefault="002C03BD">
            <w:pPr>
              <w:autoSpaceDE w:val="0"/>
              <w:autoSpaceDN w:val="0"/>
              <w:adjustRightInd w:val="0"/>
              <w:rPr>
                <w:ins w:id="996" w:author="Judson, Grant" w:date="2019-01-23T15:58:00Z"/>
                <w:sz w:val="22"/>
                <w:rPrChange w:id="997" w:author="Judson, Grant" w:date="2019-01-31T11:51:00Z">
                  <w:rPr>
                    <w:ins w:id="998" w:author="Judson, Grant" w:date="2019-01-23T15:58:00Z"/>
                    <w:sz w:val="22"/>
                    <w:highlight w:val="yellow"/>
                  </w:rPr>
                </w:rPrChange>
              </w:rPr>
            </w:pPr>
          </w:p>
        </w:tc>
      </w:tr>
      <w:tr w:rsidR="00DD3211" w:rsidRPr="00462450" w14:paraId="7C8B21F8" w14:textId="77777777" w:rsidTr="00292679">
        <w:trPr>
          <w:jc w:val="center"/>
          <w:ins w:id="999" w:author="Judson, Grant" w:date="2019-01-23T14:05:00Z"/>
        </w:trPr>
        <w:tc>
          <w:tcPr>
            <w:tcW w:w="1874" w:type="dxa"/>
          </w:tcPr>
          <w:p w14:paraId="6F035EEE" w14:textId="77777777" w:rsidR="00DD3211" w:rsidRPr="001239C3" w:rsidRDefault="00DD3211" w:rsidP="00EF2E1A">
            <w:pPr>
              <w:autoSpaceDE w:val="0"/>
              <w:autoSpaceDN w:val="0"/>
              <w:adjustRightInd w:val="0"/>
              <w:rPr>
                <w:ins w:id="1000" w:author="Judson, Grant" w:date="2019-01-23T14:05:00Z"/>
                <w:rFonts w:asciiTheme="majorHAnsi" w:eastAsia="Times New Roman" w:hAnsiTheme="majorHAnsi" w:cs="Arial"/>
                <w:sz w:val="22"/>
                <w:lang w:val="en-IE"/>
                <w:rPrChange w:id="1001" w:author="Judson, Grant" w:date="2019-01-31T11:51:00Z">
                  <w:rPr>
                    <w:ins w:id="1002" w:author="Judson, Grant" w:date="2019-01-23T14:05:00Z"/>
                    <w:rFonts w:asciiTheme="majorHAnsi" w:eastAsia="Times New Roman" w:hAnsiTheme="majorHAnsi" w:cs="Arial"/>
                    <w:sz w:val="22"/>
                    <w:highlight w:val="yellow"/>
                    <w:lang w:val="en-IE"/>
                  </w:rPr>
                </w:rPrChange>
              </w:rPr>
            </w:pPr>
            <w:ins w:id="1003" w:author="Judson, Grant" w:date="2019-01-23T14:05:00Z">
              <w:r w:rsidRPr="001239C3">
                <w:rPr>
                  <w:rFonts w:asciiTheme="majorHAnsi" w:eastAsia="Times New Roman" w:hAnsiTheme="majorHAnsi" w:cs="Arial"/>
                  <w:sz w:val="22"/>
                  <w:lang w:val="en-IE"/>
                  <w:rPrChange w:id="1004" w:author="Judson, Grant" w:date="2019-01-31T11:51:00Z">
                    <w:rPr>
                      <w:rFonts w:asciiTheme="majorHAnsi" w:eastAsia="Times New Roman" w:hAnsiTheme="majorHAnsi" w:cs="Arial"/>
                      <w:sz w:val="22"/>
                      <w:highlight w:val="yellow"/>
                      <w:lang w:val="en-IE"/>
                    </w:rPr>
                  </w:rPrChange>
                </w:rPr>
                <w:t xml:space="preserve">AIS Naming Convention </w:t>
              </w:r>
            </w:ins>
          </w:p>
        </w:tc>
        <w:tc>
          <w:tcPr>
            <w:tcW w:w="7022" w:type="dxa"/>
          </w:tcPr>
          <w:p w14:paraId="6F5DCCEA" w14:textId="77777777" w:rsidR="00DD3211" w:rsidRPr="001239C3" w:rsidRDefault="00DD3211" w:rsidP="00EF2E1A">
            <w:pPr>
              <w:autoSpaceDE w:val="0"/>
              <w:autoSpaceDN w:val="0"/>
              <w:adjustRightInd w:val="0"/>
              <w:rPr>
                <w:ins w:id="1005" w:author="Judson, Grant" w:date="2019-01-23T14:05:00Z"/>
                <w:sz w:val="22"/>
                <w:rPrChange w:id="1006" w:author="Judson, Grant" w:date="2019-01-31T11:51:00Z">
                  <w:rPr>
                    <w:ins w:id="1007" w:author="Judson, Grant" w:date="2019-01-23T14:05:00Z"/>
                    <w:sz w:val="22"/>
                    <w:highlight w:val="yellow"/>
                  </w:rPr>
                </w:rPrChange>
              </w:rPr>
            </w:pPr>
            <w:ins w:id="1008" w:author="Judson, Grant" w:date="2019-01-23T14:05:00Z">
              <w:r w:rsidRPr="001239C3">
                <w:rPr>
                  <w:sz w:val="22"/>
                  <w:rPrChange w:id="1009" w:author="Judson, Grant" w:date="2019-01-31T11:51:00Z">
                    <w:rPr>
                      <w:sz w:val="22"/>
                      <w:highlight w:val="yellow"/>
                    </w:rPr>
                  </w:rPrChange>
                </w:rPr>
                <w:t>[place holder</w:t>
              </w:r>
            </w:ins>
            <w:ins w:id="1010" w:author="Judson, Grant" w:date="2019-02-07T09:50:00Z">
              <w:r w:rsidR="002C03BD">
                <w:rPr>
                  <w:sz w:val="22"/>
                </w:rPr>
                <w:t>/ to be developed</w:t>
              </w:r>
            </w:ins>
            <w:ins w:id="1011" w:author="Judson, Grant" w:date="2019-01-23T14:05:00Z">
              <w:r w:rsidRPr="001239C3">
                <w:rPr>
                  <w:sz w:val="22"/>
                  <w:rPrChange w:id="1012" w:author="Judson, Grant" w:date="2019-01-31T11:51:00Z">
                    <w:rPr>
                      <w:sz w:val="22"/>
                      <w:highlight w:val="yellow"/>
                    </w:rPr>
                  </w:rPrChange>
                </w:rPr>
                <w:t>]</w:t>
              </w:r>
            </w:ins>
          </w:p>
        </w:tc>
      </w:tr>
    </w:tbl>
    <w:p w14:paraId="00A315C4" w14:textId="77777777" w:rsidR="00915F7E" w:rsidRPr="000D47AF" w:rsidDel="00DD3211" w:rsidRDefault="003B4069" w:rsidP="003B4069">
      <w:pPr>
        <w:autoSpaceDE w:val="0"/>
        <w:autoSpaceDN w:val="0"/>
        <w:adjustRightInd w:val="0"/>
        <w:jc w:val="center"/>
        <w:rPr>
          <w:del w:id="1013" w:author="Judson, Grant" w:date="2019-01-23T13:58:00Z"/>
          <w:rFonts w:asciiTheme="majorHAnsi" w:eastAsia="Times New Roman" w:hAnsiTheme="majorHAnsi" w:cs="Arial"/>
          <w:sz w:val="22"/>
          <w:lang w:val="en-IE"/>
        </w:rPr>
      </w:pPr>
      <w:del w:id="1014" w:author="Judson, Grant" w:date="2019-01-23T13:58:00Z">
        <w:r w:rsidRPr="000D47AF" w:rsidDel="00DD3211">
          <w:rPr>
            <w:rFonts w:asciiTheme="majorHAnsi" w:eastAsia="Times New Roman" w:hAnsiTheme="majorHAnsi" w:cs="Arial"/>
            <w:sz w:val="22"/>
            <w:highlight w:val="yellow"/>
            <w:lang w:val="en-IE"/>
          </w:rPr>
          <w:delText>(</w:delText>
        </w:r>
        <w:commentRangeStart w:id="1015"/>
        <w:r w:rsidR="00461893" w:rsidDel="00DD3211">
          <w:rPr>
            <w:rFonts w:asciiTheme="majorHAnsi" w:eastAsia="Times New Roman" w:hAnsiTheme="majorHAnsi" w:cs="Arial"/>
            <w:sz w:val="22"/>
            <w:highlight w:val="yellow"/>
            <w:lang w:val="en-IE"/>
          </w:rPr>
          <w:delText>This table needs discussion about alternative flash characters,</w:delText>
        </w:r>
      </w:del>
      <w:ins w:id="1016" w:author="Peter Dam" w:date="2018-10-24T15:32:00Z">
        <w:del w:id="1017" w:author="Judson, Grant" w:date="2019-01-23T13:58:00Z">
          <w:r w:rsidR="00144A11" w:rsidDel="00DD3211">
            <w:rPr>
              <w:rFonts w:asciiTheme="majorHAnsi" w:eastAsia="Times New Roman" w:hAnsiTheme="majorHAnsi" w:cs="Arial"/>
              <w:sz w:val="22"/>
              <w:highlight w:val="yellow"/>
              <w:lang w:val="en-IE"/>
            </w:rPr>
            <w:delText xml:space="preserve"> colours for day mark, top marks</w:delText>
          </w:r>
        </w:del>
      </w:ins>
      <w:del w:id="1018" w:author="Judson, Grant" w:date="2019-01-23T13:58:00Z">
        <w:r w:rsidR="00461893" w:rsidDel="00DD3211">
          <w:rPr>
            <w:rFonts w:asciiTheme="majorHAnsi" w:eastAsia="Times New Roman" w:hAnsiTheme="majorHAnsi" w:cs="Arial"/>
            <w:sz w:val="22"/>
            <w:highlight w:val="yellow"/>
            <w:lang w:val="en-IE"/>
          </w:rPr>
          <w:delText xml:space="preserve"> etc.</w:delText>
        </w:r>
        <w:r w:rsidRPr="000D47AF" w:rsidDel="00DD3211">
          <w:rPr>
            <w:rFonts w:asciiTheme="majorHAnsi" w:eastAsia="Times New Roman" w:hAnsiTheme="majorHAnsi" w:cs="Arial"/>
            <w:sz w:val="22"/>
            <w:highlight w:val="yellow"/>
            <w:lang w:val="en-IE"/>
          </w:rPr>
          <w:delText>)</w:delText>
        </w:r>
        <w:commentRangeEnd w:id="600"/>
        <w:r w:rsidR="004F0314" w:rsidRPr="000D47AF" w:rsidDel="00DD3211">
          <w:rPr>
            <w:rStyle w:val="CommentReference"/>
            <w:sz w:val="22"/>
            <w:highlight w:val="yellow"/>
          </w:rPr>
          <w:commentReference w:id="600"/>
        </w:r>
        <w:commentRangeEnd w:id="1015"/>
        <w:r w:rsidR="008B1359" w:rsidDel="00DD3211">
          <w:rPr>
            <w:rStyle w:val="CommentReference"/>
          </w:rPr>
          <w:commentReference w:id="1015"/>
        </w:r>
      </w:del>
    </w:p>
    <w:p w14:paraId="0B86BE9F" w14:textId="77777777" w:rsidR="00915F7E" w:rsidRPr="00915F7E" w:rsidRDefault="00915F7E" w:rsidP="00915F7E">
      <w:pPr>
        <w:autoSpaceDE w:val="0"/>
        <w:autoSpaceDN w:val="0"/>
        <w:adjustRightInd w:val="0"/>
        <w:rPr>
          <w:rFonts w:asciiTheme="majorHAnsi" w:eastAsia="Times New Roman" w:hAnsiTheme="majorHAnsi" w:cs="Arial"/>
          <w:lang w:val="en-IE"/>
        </w:rPr>
      </w:pPr>
    </w:p>
    <w:p w14:paraId="4B4B9901" w14:textId="77777777" w:rsidR="009A0C10" w:rsidRPr="000D47AF" w:rsidDel="00DD3211" w:rsidRDefault="00DD3211" w:rsidP="00845A44">
      <w:pPr>
        <w:pStyle w:val="ListParagraph"/>
        <w:autoSpaceDE w:val="0"/>
        <w:autoSpaceDN w:val="0"/>
        <w:adjustRightInd w:val="0"/>
        <w:rPr>
          <w:del w:id="1019" w:author="Judson, Grant" w:date="2019-01-23T14:03:00Z"/>
          <w:rFonts w:asciiTheme="minorHAnsi" w:eastAsia="Times New Roman" w:hAnsiTheme="minorHAnsi" w:cstheme="minorHAnsi"/>
          <w:lang w:val="en-IE"/>
        </w:rPr>
      </w:pPr>
      <w:ins w:id="1020" w:author="Judson, Grant" w:date="2019-01-23T14:06:00Z">
        <w:r>
          <w:rPr>
            <w:rFonts w:eastAsia="Times New Roman" w:cstheme="minorHAnsi"/>
            <w:lang w:val="en-IE"/>
          </w:rPr>
          <w:t>[</w:t>
        </w:r>
      </w:ins>
      <w:del w:id="1021" w:author="Judson, Grant" w:date="2019-01-23T14:03:00Z">
        <w:r w:rsidR="00E665BC" w:rsidRPr="000D47AF" w:rsidDel="00DD3211">
          <w:rPr>
            <w:rFonts w:asciiTheme="minorHAnsi" w:eastAsia="Times New Roman" w:hAnsiTheme="minorHAnsi" w:cstheme="minorHAnsi"/>
            <w:lang w:val="en-IE"/>
          </w:rPr>
          <w:delText xml:space="preserve">Additional </w:delText>
        </w:r>
        <w:r w:rsidR="009A0C10" w:rsidRPr="000D47AF" w:rsidDel="00DD3211">
          <w:rPr>
            <w:rFonts w:asciiTheme="minorHAnsi" w:eastAsia="Times New Roman" w:hAnsiTheme="minorHAnsi" w:cstheme="minorHAnsi"/>
            <w:lang w:val="en-IE"/>
          </w:rPr>
          <w:delText>considerations:</w:delText>
        </w:r>
      </w:del>
    </w:p>
    <w:p w14:paraId="2E398608" w14:textId="77777777" w:rsidR="005E30D2" w:rsidRPr="000D47AF" w:rsidDel="00DD3211" w:rsidRDefault="005E30D2" w:rsidP="00B25BCD">
      <w:pPr>
        <w:pStyle w:val="ListParagraph"/>
        <w:numPr>
          <w:ilvl w:val="0"/>
          <w:numId w:val="47"/>
        </w:numPr>
        <w:autoSpaceDE w:val="0"/>
        <w:autoSpaceDN w:val="0"/>
        <w:adjustRightInd w:val="0"/>
        <w:rPr>
          <w:del w:id="1022" w:author="Judson, Grant" w:date="2019-01-23T14:03:00Z"/>
          <w:rFonts w:asciiTheme="minorHAnsi" w:eastAsia="Times New Roman" w:hAnsiTheme="minorHAnsi" w:cstheme="minorHAnsi"/>
          <w:lang w:val="en-IE"/>
        </w:rPr>
      </w:pPr>
      <w:del w:id="1023" w:author="Judson, Grant" w:date="2019-01-23T14:03:00Z">
        <w:r w:rsidRPr="000D47AF" w:rsidDel="00DD3211">
          <w:rPr>
            <w:rFonts w:asciiTheme="minorHAnsi" w:eastAsia="Times New Roman" w:hAnsiTheme="minorHAnsi" w:cstheme="minorHAnsi"/>
            <w:lang w:val="en-IE"/>
          </w:rPr>
          <w:delText>Radar reflectors</w:delText>
        </w:r>
        <w:r w:rsidR="009F1370" w:rsidRPr="000D47AF" w:rsidDel="00DD3211">
          <w:rPr>
            <w:rFonts w:asciiTheme="minorHAnsi" w:eastAsia="Times New Roman" w:hAnsiTheme="minorHAnsi" w:cstheme="minorHAnsi"/>
            <w:lang w:val="en-IE"/>
          </w:rPr>
          <w:delText>;</w:delText>
        </w:r>
      </w:del>
    </w:p>
    <w:p w14:paraId="6FD7A7C9" w14:textId="77777777" w:rsidR="0051029F" w:rsidRPr="000D47AF" w:rsidDel="00DD3211" w:rsidRDefault="00845A44" w:rsidP="009A0C10">
      <w:pPr>
        <w:pStyle w:val="ListParagraph"/>
        <w:numPr>
          <w:ilvl w:val="0"/>
          <w:numId w:val="47"/>
        </w:numPr>
        <w:autoSpaceDE w:val="0"/>
        <w:autoSpaceDN w:val="0"/>
        <w:adjustRightInd w:val="0"/>
        <w:rPr>
          <w:del w:id="1024" w:author="Judson, Grant" w:date="2019-01-23T14:03:00Z"/>
          <w:rFonts w:asciiTheme="minorHAnsi" w:eastAsia="Times New Roman" w:hAnsiTheme="minorHAnsi" w:cstheme="minorHAnsi"/>
          <w:lang w:val="en-IE"/>
        </w:rPr>
      </w:pPr>
      <w:del w:id="1025" w:author="Judson, Grant" w:date="2019-01-23T14:03:00Z">
        <w:r w:rsidRPr="000D47AF" w:rsidDel="00DD3211">
          <w:rPr>
            <w:rFonts w:asciiTheme="minorHAnsi" w:eastAsia="Times New Roman" w:hAnsiTheme="minorHAnsi" w:cstheme="minorHAnsi"/>
            <w:lang w:val="en-IE"/>
          </w:rPr>
          <w:delText xml:space="preserve">Racon </w:delText>
        </w:r>
        <w:r w:rsidR="00E665BC" w:rsidRPr="000D47AF" w:rsidDel="00DD3211">
          <w:rPr>
            <w:rFonts w:asciiTheme="minorHAnsi" w:eastAsia="Times New Roman" w:hAnsiTheme="minorHAnsi" w:cstheme="minorHAnsi"/>
            <w:lang w:val="en-IE"/>
          </w:rPr>
          <w:delText xml:space="preserve">(e.g. </w:delText>
        </w:r>
        <w:r w:rsidR="009A0C10" w:rsidRPr="000D47AF" w:rsidDel="00DD3211">
          <w:rPr>
            <w:rFonts w:asciiTheme="minorHAnsi" w:eastAsia="Times New Roman" w:hAnsiTheme="minorHAnsi" w:cstheme="minorHAnsi"/>
            <w:lang w:val="en-IE"/>
          </w:rPr>
          <w:delText>morse “</w:delText>
        </w:r>
        <w:r w:rsidRPr="000D47AF" w:rsidDel="00DD3211">
          <w:rPr>
            <w:rFonts w:asciiTheme="minorHAnsi" w:eastAsia="Times New Roman" w:hAnsiTheme="minorHAnsi" w:cstheme="minorHAnsi"/>
            <w:lang w:val="en-IE"/>
          </w:rPr>
          <w:delText>T</w:delText>
        </w:r>
        <w:r w:rsidR="009A0C10" w:rsidRPr="000D47AF" w:rsidDel="00DD3211">
          <w:rPr>
            <w:rFonts w:asciiTheme="minorHAnsi" w:eastAsia="Times New Roman" w:hAnsiTheme="minorHAnsi" w:cstheme="minorHAnsi"/>
            <w:lang w:val="en-IE"/>
          </w:rPr>
          <w:delText>”</w:delText>
        </w:r>
      </w:del>
      <w:ins w:id="1026" w:author="Peter Dam" w:date="2018-10-24T16:52:00Z">
        <w:del w:id="1027" w:author="Judson, Grant" w:date="2019-01-23T14:03:00Z">
          <w:r w:rsidR="007353CB" w:rsidDel="00DD3211">
            <w:rPr>
              <w:rFonts w:asciiTheme="minorHAnsi" w:eastAsia="Times New Roman" w:hAnsiTheme="minorHAnsi" w:cstheme="minorHAnsi"/>
              <w:lang w:val="en-IE"/>
            </w:rPr>
            <w:delText>(one long dash)</w:delText>
          </w:r>
        </w:del>
      </w:ins>
      <w:del w:id="1028" w:author="Judson, Grant" w:date="2019-01-23T14:03:00Z">
        <w:r w:rsidR="009A0C10" w:rsidRPr="000D47AF" w:rsidDel="00DD3211">
          <w:rPr>
            <w:rFonts w:asciiTheme="minorHAnsi" w:eastAsia="Times New Roman" w:hAnsiTheme="minorHAnsi" w:cstheme="minorHAnsi"/>
            <w:lang w:val="en-IE"/>
          </w:rPr>
          <w:delText xml:space="preserve"> </w:delText>
        </w:r>
        <w:r w:rsidRPr="000D47AF" w:rsidDel="00DD3211">
          <w:rPr>
            <w:rFonts w:asciiTheme="minorHAnsi" w:eastAsia="Times New Roman" w:hAnsiTheme="minorHAnsi" w:cstheme="minorHAnsi"/>
            <w:lang w:val="en-IE"/>
          </w:rPr>
          <w:delText>=</w:delText>
        </w:r>
        <w:r w:rsidR="009A0C10" w:rsidRPr="000D47AF" w:rsidDel="00DD3211">
          <w:rPr>
            <w:rFonts w:asciiTheme="minorHAnsi" w:eastAsia="Times New Roman" w:hAnsiTheme="minorHAnsi" w:cstheme="minorHAnsi"/>
            <w:lang w:val="en-IE"/>
          </w:rPr>
          <w:delText xml:space="preserve"> </w:delText>
        </w:r>
        <w:r w:rsidRPr="000D47AF" w:rsidDel="00DD3211">
          <w:rPr>
            <w:rFonts w:asciiTheme="minorHAnsi" w:eastAsia="Times New Roman" w:hAnsiTheme="minorHAnsi" w:cstheme="minorHAnsi"/>
            <w:lang w:val="en-IE"/>
          </w:rPr>
          <w:delText>Keep clear of me</w:delText>
        </w:r>
        <w:r w:rsidR="00E665BC" w:rsidRPr="000D47AF" w:rsidDel="00DD3211">
          <w:rPr>
            <w:rFonts w:asciiTheme="minorHAnsi" w:eastAsia="Times New Roman" w:hAnsiTheme="minorHAnsi" w:cstheme="minorHAnsi"/>
            <w:lang w:val="en-IE"/>
          </w:rPr>
          <w:delText>, or other code depending on the region)</w:delText>
        </w:r>
        <w:r w:rsidR="0051029F" w:rsidRPr="000D47AF" w:rsidDel="00DD3211">
          <w:rPr>
            <w:rFonts w:asciiTheme="minorHAnsi" w:eastAsia="Times New Roman" w:hAnsiTheme="minorHAnsi" w:cstheme="minorHAnsi"/>
            <w:lang w:val="en-IE"/>
          </w:rPr>
          <w:delText>;</w:delText>
        </w:r>
      </w:del>
    </w:p>
    <w:p w14:paraId="3F4CC3C7" w14:textId="77777777" w:rsidR="0051029F" w:rsidRPr="000D47AF" w:rsidDel="00DD3211" w:rsidRDefault="00E665BC" w:rsidP="00462450">
      <w:pPr>
        <w:pStyle w:val="ListParagraph"/>
        <w:numPr>
          <w:ilvl w:val="0"/>
          <w:numId w:val="47"/>
        </w:numPr>
        <w:autoSpaceDE w:val="0"/>
        <w:autoSpaceDN w:val="0"/>
        <w:adjustRightInd w:val="0"/>
        <w:rPr>
          <w:del w:id="1029" w:author="Judson, Grant" w:date="2019-01-23T14:03:00Z"/>
          <w:rFonts w:asciiTheme="minorHAnsi" w:eastAsia="Times New Roman" w:hAnsiTheme="minorHAnsi" w:cstheme="minorHAnsi"/>
          <w:lang w:val="en-IE"/>
        </w:rPr>
      </w:pPr>
      <w:del w:id="1030" w:author="Judson, Grant" w:date="2019-01-23T14:03:00Z">
        <w:r w:rsidRPr="000D47AF" w:rsidDel="00DD3211">
          <w:rPr>
            <w:rFonts w:asciiTheme="minorHAnsi" w:eastAsia="Times New Roman" w:hAnsiTheme="minorHAnsi" w:cstheme="minorHAnsi"/>
            <w:lang w:val="en-IE"/>
          </w:rPr>
          <w:delText>Identification by r</w:delText>
        </w:r>
        <w:r w:rsidR="00B56CEC" w:rsidRPr="000D47AF" w:rsidDel="00DD3211">
          <w:rPr>
            <w:rFonts w:asciiTheme="minorHAnsi" w:eastAsia="Times New Roman" w:hAnsiTheme="minorHAnsi" w:cstheme="minorHAnsi"/>
            <w:lang w:val="en-IE"/>
          </w:rPr>
          <w:delText xml:space="preserve">eal AIS </w:delText>
        </w:r>
        <w:r w:rsidRPr="000D47AF" w:rsidDel="00DD3211">
          <w:rPr>
            <w:rFonts w:asciiTheme="minorHAnsi" w:eastAsia="Times New Roman" w:hAnsiTheme="minorHAnsi" w:cstheme="minorHAnsi"/>
            <w:lang w:val="en-IE"/>
          </w:rPr>
          <w:delText xml:space="preserve">AtoN </w:delText>
        </w:r>
        <w:r w:rsidR="00B56CEC" w:rsidRPr="000D47AF" w:rsidDel="00DD3211">
          <w:rPr>
            <w:rFonts w:asciiTheme="minorHAnsi" w:eastAsia="Times New Roman" w:hAnsiTheme="minorHAnsi" w:cstheme="minorHAnsi"/>
            <w:lang w:val="en-IE"/>
          </w:rPr>
          <w:delText xml:space="preserve">or </w:delText>
        </w:r>
        <w:r w:rsidR="0051029F" w:rsidRPr="000D47AF" w:rsidDel="00DD3211">
          <w:rPr>
            <w:rFonts w:asciiTheme="minorHAnsi" w:eastAsia="Times New Roman" w:hAnsiTheme="minorHAnsi" w:cstheme="minorHAnsi"/>
            <w:lang w:val="en-IE"/>
          </w:rPr>
          <w:delText>other electronic means;</w:delText>
        </w:r>
      </w:del>
    </w:p>
    <w:p w14:paraId="7EFF8993" w14:textId="77777777" w:rsidR="00845A44" w:rsidRPr="000D47AF" w:rsidDel="00DD3211" w:rsidRDefault="00845A44" w:rsidP="00B25BCD">
      <w:pPr>
        <w:pStyle w:val="ListParagraph"/>
        <w:numPr>
          <w:ilvl w:val="0"/>
          <w:numId w:val="47"/>
        </w:numPr>
        <w:autoSpaceDE w:val="0"/>
        <w:autoSpaceDN w:val="0"/>
        <w:adjustRightInd w:val="0"/>
        <w:rPr>
          <w:del w:id="1031" w:author="Judson, Grant" w:date="2019-01-23T14:03:00Z"/>
          <w:rFonts w:asciiTheme="minorHAnsi" w:eastAsia="Times New Roman" w:hAnsiTheme="minorHAnsi" w:cstheme="minorHAnsi"/>
          <w:lang w:val="en-IE"/>
        </w:rPr>
      </w:pPr>
      <w:del w:id="1032" w:author="Judson, Grant" w:date="2019-01-23T14:03:00Z">
        <w:r w:rsidRPr="000D47AF" w:rsidDel="00DD3211">
          <w:rPr>
            <w:rFonts w:asciiTheme="minorHAnsi" w:eastAsia="Times New Roman" w:hAnsiTheme="minorHAnsi" w:cstheme="minorHAnsi"/>
            <w:lang w:val="en-IE"/>
          </w:rPr>
          <w:delText>Reflective markings</w:delText>
        </w:r>
        <w:r w:rsidR="009A0C10" w:rsidRPr="000D47AF" w:rsidDel="00DD3211">
          <w:rPr>
            <w:rFonts w:asciiTheme="minorHAnsi" w:eastAsia="Times New Roman" w:hAnsiTheme="minorHAnsi" w:cstheme="minorHAnsi"/>
            <w:lang w:val="en-IE"/>
          </w:rPr>
          <w:delText xml:space="preserve"> (</w:delText>
        </w:r>
        <w:r w:rsidR="005E30D2" w:rsidRPr="000D47AF" w:rsidDel="00DD3211">
          <w:rPr>
            <w:rFonts w:asciiTheme="minorHAnsi" w:eastAsia="Times New Roman" w:hAnsiTheme="minorHAnsi" w:cstheme="minorHAnsi"/>
            <w:lang w:val="en-IE"/>
          </w:rPr>
          <w:delText>To be defined</w:delText>
        </w:r>
        <w:r w:rsidR="009A0C10" w:rsidRPr="000D47AF" w:rsidDel="00DD3211">
          <w:rPr>
            <w:rFonts w:asciiTheme="minorHAnsi" w:eastAsia="Times New Roman" w:hAnsiTheme="minorHAnsi" w:cstheme="minorHAnsi"/>
            <w:lang w:val="en-IE"/>
          </w:rPr>
          <w:delText>)</w:delText>
        </w:r>
        <w:r w:rsidR="002C7D40" w:rsidRPr="000D47AF" w:rsidDel="00DD3211">
          <w:rPr>
            <w:rFonts w:asciiTheme="minorHAnsi" w:eastAsia="Times New Roman" w:hAnsiTheme="minorHAnsi" w:cstheme="minorHAnsi"/>
            <w:lang w:val="en-IE"/>
          </w:rPr>
          <w:delText>;</w:delText>
        </w:r>
      </w:del>
      <w:ins w:id="1033" w:author="Peter Dam" w:date="2018-10-24T16:43:00Z">
        <w:del w:id="1034" w:author="Judson, Grant" w:date="2019-01-23T14:03:00Z">
          <w:r w:rsidR="00DB2CA8" w:rsidDel="00DD3211">
            <w:rPr>
              <w:rFonts w:asciiTheme="minorHAnsi" w:eastAsia="Times New Roman" w:hAnsiTheme="minorHAnsi" w:cstheme="minorHAnsi"/>
              <w:lang w:val="en-IE"/>
            </w:rPr>
            <w:delText>in accordance with R0106 on Retroreflecting material</w:delText>
          </w:r>
        </w:del>
      </w:ins>
    </w:p>
    <w:p w14:paraId="2C4DB5E7" w14:textId="77777777" w:rsidR="00845A44" w:rsidRPr="000D47AF" w:rsidDel="00DD3211" w:rsidRDefault="00845A44" w:rsidP="00B25BCD">
      <w:pPr>
        <w:pStyle w:val="ListParagraph"/>
        <w:numPr>
          <w:ilvl w:val="0"/>
          <w:numId w:val="47"/>
        </w:numPr>
        <w:autoSpaceDE w:val="0"/>
        <w:autoSpaceDN w:val="0"/>
        <w:adjustRightInd w:val="0"/>
        <w:rPr>
          <w:del w:id="1035" w:author="Judson, Grant" w:date="2019-01-23T14:03:00Z"/>
          <w:rFonts w:asciiTheme="minorHAnsi" w:eastAsia="Times New Roman" w:hAnsiTheme="minorHAnsi" w:cstheme="minorHAnsi"/>
          <w:lang w:val="en-IE"/>
        </w:rPr>
      </w:pPr>
      <w:del w:id="1036" w:author="Judson, Grant" w:date="2019-01-23T14:03:00Z">
        <w:r w:rsidRPr="000D47AF" w:rsidDel="00DD3211">
          <w:rPr>
            <w:rFonts w:asciiTheme="minorHAnsi" w:eastAsia="Times New Roman" w:hAnsiTheme="minorHAnsi" w:cstheme="minorHAnsi"/>
            <w:lang w:val="en-IE"/>
          </w:rPr>
          <w:delText xml:space="preserve">The </w:delText>
        </w:r>
        <w:r w:rsidR="005E30D2" w:rsidRPr="000D47AF" w:rsidDel="00DD3211">
          <w:rPr>
            <w:rFonts w:asciiTheme="minorHAnsi" w:eastAsia="Times New Roman" w:hAnsiTheme="minorHAnsi" w:cstheme="minorHAnsi"/>
            <w:lang w:val="en-IE"/>
          </w:rPr>
          <w:delText xml:space="preserve">MAtoN position </w:delText>
        </w:r>
        <w:r w:rsidRPr="000D47AF" w:rsidDel="00DD3211">
          <w:rPr>
            <w:rFonts w:asciiTheme="minorHAnsi" w:eastAsia="Times New Roman" w:hAnsiTheme="minorHAnsi" w:cstheme="minorHAnsi"/>
            <w:lang w:val="en-IE"/>
          </w:rPr>
          <w:delText xml:space="preserve">integrity is better achieved if </w:delText>
        </w:r>
        <w:r w:rsidR="00E665BC" w:rsidRPr="000D47AF" w:rsidDel="00DD3211">
          <w:rPr>
            <w:rFonts w:asciiTheme="minorHAnsi" w:eastAsia="Times New Roman" w:hAnsiTheme="minorHAnsi" w:cstheme="minorHAnsi"/>
            <w:lang w:val="en-IE"/>
          </w:rPr>
          <w:delText xml:space="preserve">it </w:delText>
        </w:r>
        <w:r w:rsidR="00B25BCD" w:rsidRPr="000D47AF" w:rsidDel="00DD3211">
          <w:rPr>
            <w:rFonts w:asciiTheme="minorHAnsi" w:eastAsia="Times New Roman" w:hAnsiTheme="minorHAnsi" w:cstheme="minorHAnsi"/>
            <w:lang w:val="en-IE"/>
          </w:rPr>
          <w:delText>is attached to the object it wishes to mark;</w:delText>
        </w:r>
      </w:del>
    </w:p>
    <w:p w14:paraId="3C482F2B" w14:textId="77777777" w:rsidR="00B25BCD" w:rsidRPr="000D47AF" w:rsidDel="00DD3211" w:rsidRDefault="009A0C10" w:rsidP="000D47AF">
      <w:pPr>
        <w:pStyle w:val="ListParagraph"/>
        <w:numPr>
          <w:ilvl w:val="0"/>
          <w:numId w:val="47"/>
        </w:numPr>
        <w:autoSpaceDE w:val="0"/>
        <w:autoSpaceDN w:val="0"/>
        <w:adjustRightInd w:val="0"/>
        <w:rPr>
          <w:del w:id="1037" w:author="Judson, Grant" w:date="2019-01-23T14:03:00Z"/>
          <w:rFonts w:asciiTheme="minorHAnsi" w:eastAsia="Times New Roman" w:hAnsiTheme="minorHAnsi" w:cstheme="minorHAnsi"/>
          <w:lang w:val="en-IE"/>
        </w:rPr>
      </w:pPr>
      <w:del w:id="1038" w:author="Judson, Grant" w:date="2019-01-23T14:03:00Z">
        <w:r w:rsidRPr="000D47AF" w:rsidDel="00DD3211">
          <w:rPr>
            <w:rFonts w:asciiTheme="minorHAnsi" w:eastAsia="Times New Roman" w:hAnsiTheme="minorHAnsi" w:cstheme="minorHAnsi"/>
            <w:lang w:val="en-IE"/>
          </w:rPr>
          <w:delText xml:space="preserve">The </w:delText>
        </w:r>
        <w:r w:rsidR="00B25BCD" w:rsidRPr="000D47AF" w:rsidDel="00DD3211">
          <w:rPr>
            <w:rFonts w:asciiTheme="minorHAnsi" w:eastAsia="Times New Roman" w:hAnsiTheme="minorHAnsi" w:cstheme="minorHAnsi"/>
            <w:lang w:val="en-IE"/>
          </w:rPr>
          <w:delText xml:space="preserve">Availability </w:delText>
        </w:r>
        <w:r w:rsidRPr="000D47AF" w:rsidDel="00DD3211">
          <w:rPr>
            <w:rFonts w:asciiTheme="minorHAnsi" w:eastAsia="Times New Roman" w:hAnsiTheme="minorHAnsi" w:cstheme="minorHAnsi"/>
            <w:lang w:val="en-IE"/>
          </w:rPr>
          <w:delText>target achieved</w:delText>
        </w:r>
        <w:r w:rsidR="00461893" w:rsidRPr="000D47AF" w:rsidDel="00DD3211">
          <w:rPr>
            <w:rFonts w:eastAsia="Times New Roman" w:cstheme="minorHAnsi"/>
            <w:lang w:val="en-IE"/>
          </w:rPr>
          <w:delText xml:space="preserve">, </w:delText>
        </w:r>
        <w:r w:rsidR="00B25BCD" w:rsidRPr="000D47AF" w:rsidDel="00DD3211">
          <w:rPr>
            <w:rFonts w:asciiTheme="minorHAnsi" w:eastAsia="Times New Roman" w:hAnsiTheme="minorHAnsi" w:cstheme="minorHAnsi"/>
            <w:lang w:val="en-IE"/>
          </w:rPr>
          <w:delText xml:space="preserve">Category 1 – 99.8% </w:delText>
        </w:r>
      </w:del>
    </w:p>
    <w:p w14:paraId="38464CB4" w14:textId="77777777" w:rsidR="002C7D40" w:rsidRPr="000D47AF" w:rsidDel="00DD3211" w:rsidRDefault="00780162" w:rsidP="00260699">
      <w:pPr>
        <w:pStyle w:val="ListParagraph"/>
        <w:numPr>
          <w:ilvl w:val="0"/>
          <w:numId w:val="47"/>
        </w:numPr>
        <w:autoSpaceDE w:val="0"/>
        <w:autoSpaceDN w:val="0"/>
        <w:adjustRightInd w:val="0"/>
        <w:rPr>
          <w:del w:id="1039" w:author="Judson, Grant" w:date="2019-01-23T14:03:00Z"/>
          <w:rFonts w:asciiTheme="minorHAnsi" w:eastAsia="Times New Roman" w:hAnsiTheme="minorHAnsi" w:cstheme="minorHAnsi"/>
          <w:lang w:val="en-IE"/>
        </w:rPr>
      </w:pPr>
      <w:del w:id="1040" w:author="Judson, Grant" w:date="2019-01-23T14:03:00Z">
        <w:r w:rsidRPr="000D47AF" w:rsidDel="00DD3211">
          <w:rPr>
            <w:rFonts w:asciiTheme="minorHAnsi" w:eastAsia="Times New Roman" w:hAnsiTheme="minorHAnsi" w:cstheme="minorHAnsi"/>
            <w:lang w:val="en-IE"/>
          </w:rPr>
          <w:delText>Use of da</w:delText>
        </w:r>
        <w:r w:rsidR="006C3F4A" w:rsidDel="00DD3211">
          <w:rPr>
            <w:rFonts w:asciiTheme="minorHAnsi" w:eastAsia="Times New Roman" w:hAnsiTheme="minorHAnsi" w:cstheme="minorHAnsi"/>
            <w:lang w:val="en-IE"/>
          </w:rPr>
          <w:delText>y marks</w:delText>
        </w:r>
        <w:r w:rsidR="002C7D40" w:rsidRPr="000D47AF" w:rsidDel="00DD3211">
          <w:rPr>
            <w:rFonts w:asciiTheme="minorHAnsi" w:eastAsia="Times New Roman" w:hAnsiTheme="minorHAnsi" w:cstheme="minorHAnsi"/>
            <w:lang w:val="en-IE"/>
          </w:rPr>
          <w:delText>;</w:delText>
        </w:r>
      </w:del>
    </w:p>
    <w:p w14:paraId="7BF96530" w14:textId="77777777" w:rsidR="00084025" w:rsidRPr="000D47AF" w:rsidDel="00DD3211" w:rsidRDefault="002C7D40" w:rsidP="00260699">
      <w:pPr>
        <w:pStyle w:val="ListParagraph"/>
        <w:numPr>
          <w:ilvl w:val="0"/>
          <w:numId w:val="47"/>
        </w:numPr>
        <w:autoSpaceDE w:val="0"/>
        <w:autoSpaceDN w:val="0"/>
        <w:adjustRightInd w:val="0"/>
        <w:rPr>
          <w:del w:id="1041" w:author="Judson, Grant" w:date="2019-01-23T14:03:00Z"/>
          <w:rFonts w:asciiTheme="minorHAnsi" w:eastAsia="Times New Roman" w:hAnsiTheme="minorHAnsi" w:cstheme="minorHAnsi"/>
          <w:lang w:val="en-IE"/>
        </w:rPr>
      </w:pPr>
      <w:commentRangeStart w:id="1042"/>
      <w:del w:id="1043" w:author="Judson, Grant" w:date="2019-01-23T14:03:00Z">
        <w:r w:rsidRPr="000D47AF" w:rsidDel="00DD3211">
          <w:rPr>
            <w:rFonts w:asciiTheme="minorHAnsi" w:eastAsia="Times New Roman" w:hAnsiTheme="minorHAnsi" w:cstheme="minorHAnsi"/>
            <w:lang w:val="en-IE"/>
          </w:rPr>
          <w:delText>Sound si</w:delText>
        </w:r>
        <w:r w:rsidR="00084025" w:rsidRPr="000D47AF" w:rsidDel="00DD3211">
          <w:rPr>
            <w:rFonts w:asciiTheme="minorHAnsi" w:eastAsia="Times New Roman" w:hAnsiTheme="minorHAnsi" w:cstheme="minorHAnsi"/>
            <w:lang w:val="en-IE"/>
          </w:rPr>
          <w:delText>gnals</w:delText>
        </w:r>
        <w:r w:rsidR="00461893" w:rsidDel="00DD3211">
          <w:rPr>
            <w:rFonts w:asciiTheme="minorHAnsi" w:eastAsia="Times New Roman" w:hAnsiTheme="minorHAnsi" w:cstheme="minorHAnsi"/>
            <w:lang w:val="en-IE"/>
          </w:rPr>
          <w:delText>.</w:delText>
        </w:r>
        <w:commentRangeEnd w:id="1042"/>
        <w:r w:rsidR="008B1359" w:rsidDel="00DD3211">
          <w:rPr>
            <w:rStyle w:val="CommentReference"/>
            <w:rFonts w:asciiTheme="minorHAnsi" w:eastAsiaTheme="minorHAnsi" w:hAnsiTheme="minorHAnsi" w:cstheme="minorBidi"/>
            <w:lang w:eastAsia="en-US"/>
          </w:rPr>
          <w:commentReference w:id="1042"/>
        </w:r>
      </w:del>
    </w:p>
    <w:p w14:paraId="29ABCD70" w14:textId="77777777" w:rsidR="002C7D40" w:rsidDel="00DD3211" w:rsidRDefault="002C7D40" w:rsidP="000D47AF">
      <w:pPr>
        <w:rPr>
          <w:del w:id="1044" w:author="Judson, Grant" w:date="2019-01-23T14:03:00Z"/>
          <w:lang w:val="en-IE"/>
        </w:rPr>
      </w:pPr>
    </w:p>
    <w:p w14:paraId="3EF503D9" w14:textId="77777777" w:rsidR="00EF2E1A" w:rsidRPr="00BF1149" w:rsidRDefault="00EF2E1A" w:rsidP="00EF2E1A">
      <w:pPr>
        <w:autoSpaceDE w:val="0"/>
        <w:autoSpaceDN w:val="0"/>
        <w:adjustRightInd w:val="0"/>
        <w:rPr>
          <w:ins w:id="1045" w:author="Judson, Grant" w:date="2019-01-23T09:13:00Z"/>
          <w:rFonts w:asciiTheme="majorHAnsi" w:eastAsia="Times New Roman" w:hAnsiTheme="majorHAnsi" w:cs="Arial"/>
          <w:sz w:val="22"/>
          <w:highlight w:val="yellow"/>
          <w:lang w:val="en-IE"/>
        </w:rPr>
      </w:pPr>
      <w:ins w:id="1046" w:author="Judson, Grant" w:date="2019-01-23T09:13:00Z">
        <w:r w:rsidRPr="00BF1149">
          <w:rPr>
            <w:rFonts w:asciiTheme="majorHAnsi" w:eastAsia="Times New Roman" w:hAnsiTheme="majorHAnsi" w:cs="Arial"/>
            <w:sz w:val="22"/>
            <w:highlight w:val="yellow"/>
            <w:lang w:val="en-IE"/>
          </w:rPr>
          <w:t>The committee needs to consider the following:</w:t>
        </w:r>
      </w:ins>
    </w:p>
    <w:p w14:paraId="58A18495" w14:textId="77777777" w:rsidR="00EF2E1A" w:rsidRDefault="00EF2E1A" w:rsidP="00EF2E1A">
      <w:pPr>
        <w:pStyle w:val="ListParagraph"/>
        <w:numPr>
          <w:ilvl w:val="0"/>
          <w:numId w:val="54"/>
        </w:numPr>
        <w:autoSpaceDE w:val="0"/>
        <w:autoSpaceDN w:val="0"/>
        <w:adjustRightInd w:val="0"/>
        <w:rPr>
          <w:ins w:id="1047" w:author="Judson, Grant" w:date="2019-01-23T09:13:00Z"/>
          <w:rFonts w:asciiTheme="majorHAnsi" w:eastAsia="Times New Roman" w:hAnsiTheme="majorHAnsi" w:cs="Arial"/>
          <w:highlight w:val="yellow"/>
          <w:lang w:val="en-IE"/>
        </w:rPr>
      </w:pPr>
      <w:ins w:id="1048" w:author="Judson, Grant" w:date="2019-01-23T09:13:00Z">
        <w:r>
          <w:rPr>
            <w:rFonts w:asciiTheme="majorHAnsi" w:eastAsia="Times New Roman" w:hAnsiTheme="majorHAnsi" w:cs="Arial"/>
            <w:highlight w:val="yellow"/>
            <w:lang w:val="en-IE"/>
          </w:rPr>
          <w:t xml:space="preserve">Is a top mark </w:t>
        </w:r>
      </w:ins>
      <w:ins w:id="1049" w:author="Judson, Grant" w:date="2019-01-23T14:03:00Z">
        <w:r w:rsidR="00DD3211">
          <w:rPr>
            <w:rFonts w:asciiTheme="majorHAnsi" w:eastAsia="Times New Roman" w:hAnsiTheme="majorHAnsi" w:cs="Arial"/>
            <w:highlight w:val="yellow"/>
            <w:lang w:val="en-IE"/>
          </w:rPr>
          <w:t>necessary (</w:t>
        </w:r>
      </w:ins>
      <w:ins w:id="1050" w:author="Judson, Grant" w:date="2019-01-23T09:13:00Z">
        <w:r>
          <w:rPr>
            <w:rFonts w:asciiTheme="majorHAnsi" w:eastAsia="Times New Roman" w:hAnsiTheme="majorHAnsi" w:cs="Arial"/>
            <w:highlight w:val="yellow"/>
            <w:lang w:val="en-IE"/>
          </w:rPr>
          <w:t>or even possible), and can a top mark be used on something that is moving?</w:t>
        </w:r>
      </w:ins>
    </w:p>
    <w:p w14:paraId="47681F6C" w14:textId="77777777" w:rsidR="00EF2E1A" w:rsidRDefault="00EF2E1A" w:rsidP="00EF2E1A">
      <w:pPr>
        <w:pStyle w:val="ListParagraph"/>
        <w:numPr>
          <w:ilvl w:val="0"/>
          <w:numId w:val="54"/>
        </w:numPr>
        <w:autoSpaceDE w:val="0"/>
        <w:autoSpaceDN w:val="0"/>
        <w:adjustRightInd w:val="0"/>
        <w:rPr>
          <w:ins w:id="1051" w:author="Judson, Grant" w:date="2019-01-23T09:13:00Z"/>
          <w:rFonts w:asciiTheme="majorHAnsi" w:eastAsia="Times New Roman" w:hAnsiTheme="majorHAnsi" w:cs="Arial"/>
          <w:highlight w:val="yellow"/>
          <w:lang w:val="en-IE"/>
        </w:rPr>
      </w:pPr>
      <w:ins w:id="1052" w:author="Judson, Grant" w:date="2019-01-23T09:13:00Z">
        <w:r>
          <w:rPr>
            <w:rFonts w:asciiTheme="majorHAnsi" w:eastAsia="Times New Roman" w:hAnsiTheme="majorHAnsi" w:cs="Arial"/>
            <w:highlight w:val="yellow"/>
            <w:lang w:val="en-IE"/>
          </w:rPr>
          <w:t xml:space="preserve">Should a </w:t>
        </w:r>
      </w:ins>
      <w:ins w:id="1053" w:author="Judson, Grant" w:date="2019-01-23T14:03:00Z">
        <w:r w:rsidR="00DD3211">
          <w:rPr>
            <w:rFonts w:asciiTheme="majorHAnsi" w:eastAsia="Times New Roman" w:hAnsiTheme="majorHAnsi" w:cs="Arial"/>
            <w:highlight w:val="yellow"/>
            <w:lang w:val="en-IE"/>
          </w:rPr>
          <w:t>coloured</w:t>
        </w:r>
      </w:ins>
      <w:ins w:id="1054" w:author="Judson, Grant" w:date="2019-01-23T09:13:00Z">
        <w:r>
          <w:rPr>
            <w:rFonts w:asciiTheme="majorHAnsi" w:eastAsia="Times New Roman" w:hAnsiTheme="majorHAnsi" w:cs="Arial"/>
            <w:highlight w:val="yellow"/>
            <w:lang w:val="en-IE"/>
          </w:rPr>
          <w:t xml:space="preserve"> buoy be necessary or optional based on the expectation that the buoy will move</w:t>
        </w:r>
      </w:ins>
    </w:p>
    <w:p w14:paraId="008A3D2B" w14:textId="77777777" w:rsidR="00EF2E1A" w:rsidRDefault="00EF2E1A" w:rsidP="00EF2E1A">
      <w:pPr>
        <w:pStyle w:val="ListParagraph"/>
        <w:numPr>
          <w:ilvl w:val="0"/>
          <w:numId w:val="54"/>
        </w:numPr>
        <w:autoSpaceDE w:val="0"/>
        <w:autoSpaceDN w:val="0"/>
        <w:adjustRightInd w:val="0"/>
        <w:rPr>
          <w:ins w:id="1055" w:author="Judson, Grant" w:date="2019-01-23T09:13:00Z"/>
          <w:rFonts w:asciiTheme="majorHAnsi" w:eastAsia="Times New Roman" w:hAnsiTheme="majorHAnsi" w:cs="Arial"/>
          <w:highlight w:val="yellow"/>
          <w:lang w:val="en-IE"/>
        </w:rPr>
      </w:pPr>
      <w:ins w:id="1056" w:author="Judson, Grant" w:date="2019-01-23T09:13:00Z">
        <w:r>
          <w:rPr>
            <w:rFonts w:asciiTheme="majorHAnsi" w:eastAsia="Times New Roman" w:hAnsiTheme="majorHAnsi" w:cs="Arial"/>
            <w:highlight w:val="yellow"/>
            <w:lang w:val="en-IE"/>
          </w:rPr>
          <w:t xml:space="preserve">If a </w:t>
        </w:r>
        <w:proofErr w:type="spellStart"/>
        <w:r>
          <w:rPr>
            <w:rFonts w:asciiTheme="majorHAnsi" w:eastAsia="Times New Roman" w:hAnsiTheme="majorHAnsi" w:cs="Arial"/>
            <w:highlight w:val="yellow"/>
            <w:lang w:val="en-IE"/>
          </w:rPr>
          <w:t>MAtoN</w:t>
        </w:r>
        <w:proofErr w:type="spellEnd"/>
        <w:r>
          <w:rPr>
            <w:rFonts w:asciiTheme="majorHAnsi" w:eastAsia="Times New Roman" w:hAnsiTheme="majorHAnsi" w:cs="Arial"/>
            <w:highlight w:val="yellow"/>
            <w:lang w:val="en-IE"/>
          </w:rPr>
          <w:t xml:space="preserve"> is fitted to a physical object, such as the Ocean </w:t>
        </w:r>
        <w:proofErr w:type="spellStart"/>
        <w:r>
          <w:rPr>
            <w:rFonts w:asciiTheme="majorHAnsi" w:eastAsia="Times New Roman" w:hAnsiTheme="majorHAnsi" w:cs="Arial"/>
            <w:highlight w:val="yellow"/>
            <w:lang w:val="en-IE"/>
          </w:rPr>
          <w:t>Cleanup</w:t>
        </w:r>
        <w:proofErr w:type="spellEnd"/>
        <w:r>
          <w:rPr>
            <w:rFonts w:asciiTheme="majorHAnsi" w:eastAsia="Times New Roman" w:hAnsiTheme="majorHAnsi" w:cs="Arial"/>
            <w:highlight w:val="yellow"/>
            <w:lang w:val="en-IE"/>
          </w:rPr>
          <w:t xml:space="preserve"> device, will it have a top mark and colour scheme, or is a light and AIS </w:t>
        </w:r>
        <w:proofErr w:type="spellStart"/>
        <w:r>
          <w:rPr>
            <w:rFonts w:asciiTheme="majorHAnsi" w:eastAsia="Times New Roman" w:hAnsiTheme="majorHAnsi" w:cs="Arial"/>
            <w:highlight w:val="yellow"/>
            <w:lang w:val="en-IE"/>
          </w:rPr>
          <w:t>AtoN</w:t>
        </w:r>
        <w:proofErr w:type="spellEnd"/>
        <w:r>
          <w:rPr>
            <w:rFonts w:asciiTheme="majorHAnsi" w:eastAsia="Times New Roman" w:hAnsiTheme="majorHAnsi" w:cs="Arial"/>
            <w:highlight w:val="yellow"/>
            <w:lang w:val="en-IE"/>
          </w:rPr>
          <w:t xml:space="preserve"> </w:t>
        </w:r>
        <w:proofErr w:type="spellStart"/>
        <w:r>
          <w:rPr>
            <w:rFonts w:asciiTheme="majorHAnsi" w:eastAsia="Times New Roman" w:hAnsiTheme="majorHAnsi" w:cs="Arial"/>
            <w:highlight w:val="yellow"/>
            <w:lang w:val="en-IE"/>
          </w:rPr>
          <w:t>basestation</w:t>
        </w:r>
        <w:proofErr w:type="spellEnd"/>
        <w:r>
          <w:rPr>
            <w:rFonts w:asciiTheme="majorHAnsi" w:eastAsia="Times New Roman" w:hAnsiTheme="majorHAnsi" w:cs="Arial"/>
            <w:highlight w:val="yellow"/>
            <w:lang w:val="en-IE"/>
          </w:rPr>
          <w:t xml:space="preserve"> </w:t>
        </w:r>
        <w:proofErr w:type="gramStart"/>
        <w:r>
          <w:rPr>
            <w:rFonts w:asciiTheme="majorHAnsi" w:eastAsia="Times New Roman" w:hAnsiTheme="majorHAnsi" w:cs="Arial"/>
            <w:highlight w:val="yellow"/>
            <w:lang w:val="en-IE"/>
          </w:rPr>
          <w:t>sufficient</w:t>
        </w:r>
        <w:proofErr w:type="gramEnd"/>
        <w:r>
          <w:rPr>
            <w:rFonts w:asciiTheme="majorHAnsi" w:eastAsia="Times New Roman" w:hAnsiTheme="majorHAnsi" w:cs="Arial"/>
            <w:highlight w:val="yellow"/>
            <w:lang w:val="en-IE"/>
          </w:rPr>
          <w:t>?</w:t>
        </w:r>
      </w:ins>
    </w:p>
    <w:p w14:paraId="5259404F" w14:textId="77777777" w:rsidR="00EF2E1A" w:rsidRDefault="00EF2E1A" w:rsidP="00EF2E1A">
      <w:pPr>
        <w:pStyle w:val="ListParagraph"/>
        <w:numPr>
          <w:ilvl w:val="0"/>
          <w:numId w:val="54"/>
        </w:numPr>
        <w:autoSpaceDE w:val="0"/>
        <w:autoSpaceDN w:val="0"/>
        <w:adjustRightInd w:val="0"/>
        <w:rPr>
          <w:ins w:id="1057" w:author="Judson, Grant" w:date="2019-01-23T09:13:00Z"/>
          <w:rFonts w:asciiTheme="majorHAnsi" w:eastAsia="Times New Roman" w:hAnsiTheme="majorHAnsi" w:cs="Arial"/>
          <w:highlight w:val="yellow"/>
          <w:lang w:val="en-IE"/>
        </w:rPr>
      </w:pPr>
      <w:ins w:id="1058" w:author="Judson, Grant" w:date="2019-01-23T09:13:00Z">
        <w:r>
          <w:rPr>
            <w:rFonts w:asciiTheme="majorHAnsi" w:eastAsia="Times New Roman" w:hAnsiTheme="majorHAnsi" w:cs="Arial"/>
            <w:highlight w:val="yellow"/>
            <w:lang w:val="en-IE"/>
          </w:rPr>
          <w:t>Can the design and make up of a physical</w:t>
        </w:r>
      </w:ins>
      <w:ins w:id="1059" w:author="Judson, Grant" w:date="2019-01-23T14:03:00Z">
        <w:r w:rsidR="00DD3211">
          <w:rPr>
            <w:rFonts w:asciiTheme="majorHAnsi" w:eastAsia="Times New Roman" w:hAnsiTheme="majorHAnsi" w:cs="Arial"/>
            <w:highlight w:val="yellow"/>
            <w:lang w:val="en-IE"/>
          </w:rPr>
          <w:t xml:space="preserve"> </w:t>
        </w:r>
        <w:proofErr w:type="spellStart"/>
        <w:r w:rsidR="00DD3211">
          <w:rPr>
            <w:rFonts w:asciiTheme="majorHAnsi" w:eastAsia="Times New Roman" w:hAnsiTheme="majorHAnsi" w:cs="Arial"/>
            <w:highlight w:val="yellow"/>
            <w:lang w:val="en-IE"/>
          </w:rPr>
          <w:t>MAtoN</w:t>
        </w:r>
      </w:ins>
      <w:proofErr w:type="spellEnd"/>
      <w:ins w:id="1060" w:author="Judson, Grant" w:date="2019-01-23T09:13:00Z">
        <w:r>
          <w:rPr>
            <w:rFonts w:asciiTheme="majorHAnsi" w:eastAsia="Times New Roman" w:hAnsiTheme="majorHAnsi" w:cs="Arial"/>
            <w:highlight w:val="yellow"/>
            <w:lang w:val="en-IE"/>
          </w:rPr>
          <w:t xml:space="preserve"> be prescribed based on the range of ways that one ‘may’ be deployed</w:t>
        </w:r>
      </w:ins>
      <w:ins w:id="1061" w:author="Judson, Grant" w:date="2019-01-23T14:04:00Z">
        <w:r w:rsidR="00DD3211">
          <w:rPr>
            <w:rFonts w:asciiTheme="majorHAnsi" w:eastAsia="Times New Roman" w:hAnsiTheme="majorHAnsi" w:cs="Arial"/>
            <w:highlight w:val="yellow"/>
            <w:lang w:val="en-IE"/>
          </w:rPr>
          <w:t xml:space="preserve"> and or used</w:t>
        </w:r>
      </w:ins>
      <w:ins w:id="1062" w:author="Judson, Grant" w:date="2019-01-23T09:13:00Z">
        <w:r>
          <w:rPr>
            <w:rFonts w:asciiTheme="majorHAnsi" w:eastAsia="Times New Roman" w:hAnsiTheme="majorHAnsi" w:cs="Arial"/>
            <w:highlight w:val="yellow"/>
            <w:lang w:val="en-IE"/>
          </w:rPr>
          <w:t>?</w:t>
        </w:r>
      </w:ins>
      <w:ins w:id="1063" w:author="Judson, Grant" w:date="2019-01-23T14:05:00Z">
        <w:r w:rsidR="00DD3211">
          <w:rPr>
            <w:rFonts w:asciiTheme="majorHAnsi" w:eastAsia="Times New Roman" w:hAnsiTheme="majorHAnsi" w:cs="Arial"/>
            <w:highlight w:val="yellow"/>
            <w:lang w:val="en-IE"/>
          </w:rPr>
          <w:t>]</w:t>
        </w:r>
      </w:ins>
    </w:p>
    <w:p w14:paraId="4504FE8D" w14:textId="77777777" w:rsidR="009F1370" w:rsidRPr="006A6E64" w:rsidRDefault="009F1370" w:rsidP="009F1370">
      <w:pPr>
        <w:pStyle w:val="ListParagraph"/>
        <w:autoSpaceDE w:val="0"/>
        <w:autoSpaceDN w:val="0"/>
        <w:adjustRightInd w:val="0"/>
        <w:ind w:left="1428"/>
        <w:rPr>
          <w:rFonts w:asciiTheme="majorHAnsi" w:eastAsia="Times New Roman" w:hAnsiTheme="majorHAnsi" w:cs="Arial"/>
          <w:lang w:val="en-IE"/>
        </w:rPr>
      </w:pPr>
    </w:p>
    <w:p w14:paraId="6BA64315" w14:textId="77777777" w:rsidR="00845A44" w:rsidRPr="007507EF" w:rsidRDefault="00845A44">
      <w:pPr>
        <w:pStyle w:val="Heading2"/>
        <w:rPr>
          <w:lang w:val="en-IE"/>
        </w:rPr>
      </w:pPr>
      <w:bookmarkStart w:id="1064" w:name="_Toc496681975"/>
      <w:bookmarkStart w:id="1065" w:name="_Toc496682142"/>
      <w:bookmarkStart w:id="1066" w:name="_Toc496681976"/>
      <w:bookmarkStart w:id="1067" w:name="_Toc496682143"/>
      <w:bookmarkStart w:id="1068" w:name="_Toc496681977"/>
      <w:bookmarkStart w:id="1069" w:name="_Toc496682144"/>
      <w:bookmarkStart w:id="1070" w:name="_Toc496681978"/>
      <w:bookmarkStart w:id="1071" w:name="_Toc496682145"/>
      <w:bookmarkStart w:id="1072" w:name="_Toc496681979"/>
      <w:bookmarkStart w:id="1073" w:name="_Toc496682146"/>
      <w:bookmarkStart w:id="1074" w:name="_Toc449013354"/>
      <w:bookmarkStart w:id="1075" w:name="_Toc528163922"/>
      <w:bookmarkEnd w:id="1064"/>
      <w:bookmarkEnd w:id="1065"/>
      <w:bookmarkEnd w:id="1066"/>
      <w:bookmarkEnd w:id="1067"/>
      <w:bookmarkEnd w:id="1068"/>
      <w:bookmarkEnd w:id="1069"/>
      <w:bookmarkEnd w:id="1070"/>
      <w:bookmarkEnd w:id="1071"/>
      <w:bookmarkEnd w:id="1072"/>
      <w:bookmarkEnd w:id="1073"/>
      <w:commentRangeStart w:id="1076"/>
      <w:r w:rsidRPr="007507EF">
        <w:rPr>
          <w:lang w:val="en-IE"/>
        </w:rPr>
        <w:t xml:space="preserve">Virtual </w:t>
      </w:r>
      <w:bookmarkEnd w:id="1074"/>
      <w:r w:rsidR="00BE57F6">
        <w:rPr>
          <w:lang w:val="en-IE"/>
        </w:rPr>
        <w:t>M</w:t>
      </w:r>
      <w:r w:rsidR="00E3798E">
        <w:rPr>
          <w:lang w:val="en-IE"/>
        </w:rPr>
        <w:t>ATON</w:t>
      </w:r>
      <w:commentRangeEnd w:id="1076"/>
      <w:r w:rsidR="009E70F5">
        <w:rPr>
          <w:rStyle w:val="CommentReference"/>
          <w:rFonts w:asciiTheme="minorHAnsi" w:eastAsiaTheme="minorHAnsi" w:hAnsiTheme="minorHAnsi" w:cstheme="minorBidi"/>
          <w:b w:val="0"/>
          <w:bCs w:val="0"/>
          <w:caps w:val="0"/>
          <w:color w:val="auto"/>
        </w:rPr>
        <w:commentReference w:id="1076"/>
      </w:r>
      <w:bookmarkEnd w:id="1075"/>
    </w:p>
    <w:p w14:paraId="646870FE" w14:textId="77777777" w:rsidR="005F3A6E" w:rsidDel="009A59DF" w:rsidRDefault="005F3A6E" w:rsidP="009F1370">
      <w:pPr>
        <w:pStyle w:val="BodyText"/>
        <w:rPr>
          <w:del w:id="1077" w:author="Judson, Grant" w:date="2019-01-23T15:30:00Z"/>
          <w:lang w:eastAsia="de-DE"/>
        </w:rPr>
      </w:pPr>
      <w:r>
        <w:rPr>
          <w:lang w:eastAsia="de-DE"/>
        </w:rPr>
        <w:t xml:space="preserve">A virtual </w:t>
      </w:r>
      <w:proofErr w:type="spellStart"/>
      <w:r>
        <w:rPr>
          <w:lang w:eastAsia="de-DE"/>
        </w:rPr>
        <w:t>MAtoN</w:t>
      </w:r>
      <w:proofErr w:type="spellEnd"/>
      <w:r>
        <w:rPr>
          <w:lang w:eastAsia="de-DE"/>
        </w:rPr>
        <w:t xml:space="preserve"> </w:t>
      </w:r>
      <w:del w:id="1078" w:author="Judson, Grant" w:date="2019-02-07T09:54:00Z">
        <w:r w:rsidDel="008F5F57">
          <w:rPr>
            <w:lang w:eastAsia="de-DE"/>
          </w:rPr>
          <w:delText>is a</w:delText>
        </w:r>
      </w:del>
      <w:del w:id="1079" w:author="Judson, Grant" w:date="2019-01-23T14:10:00Z">
        <w:r w:rsidDel="00755D39">
          <w:rPr>
            <w:lang w:eastAsia="de-DE"/>
          </w:rPr>
          <w:delText xml:space="preserve">n electronic </w:delText>
        </w:r>
        <w:r w:rsidR="00E913BE" w:rsidDel="00755D39">
          <w:rPr>
            <w:lang w:eastAsia="de-DE"/>
          </w:rPr>
          <w:delText xml:space="preserve">marker or non-real eAtoN broadcasted </w:delText>
        </w:r>
      </w:del>
      <w:del w:id="1080" w:author="Judson, Grant" w:date="2019-01-23T14:07:00Z">
        <w:r w:rsidR="00E913BE" w:rsidDel="00DD3211">
          <w:rPr>
            <w:lang w:eastAsia="de-DE"/>
          </w:rPr>
          <w:delText>by an AIS transponder</w:delText>
        </w:r>
      </w:del>
      <w:ins w:id="1081" w:author="Judson, Grant" w:date="2019-02-07T09:54:00Z">
        <w:r w:rsidR="008F5F57">
          <w:rPr>
            <w:lang w:eastAsia="de-DE"/>
          </w:rPr>
          <w:t xml:space="preserve">can be implemented through the </w:t>
        </w:r>
      </w:ins>
      <w:ins w:id="1082" w:author="Judson, Grant" w:date="2019-02-07T09:55:00Z">
        <w:r w:rsidR="008F5F57">
          <w:rPr>
            <w:lang w:eastAsia="de-DE"/>
          </w:rPr>
          <w:t>use</w:t>
        </w:r>
      </w:ins>
      <w:ins w:id="1083" w:author="Judson, Grant" w:date="2019-02-07T09:54:00Z">
        <w:r w:rsidR="008F5F57">
          <w:rPr>
            <w:lang w:eastAsia="de-DE"/>
          </w:rPr>
          <w:t xml:space="preserve"> of a </w:t>
        </w:r>
      </w:ins>
      <w:ins w:id="1084" w:author="Judson, Grant" w:date="2019-02-07T09:55:00Z">
        <w:r w:rsidR="008F5F57">
          <w:rPr>
            <w:lang w:eastAsia="de-DE"/>
          </w:rPr>
          <w:t>Virtual</w:t>
        </w:r>
      </w:ins>
      <w:ins w:id="1085" w:author="Judson, Grant" w:date="2019-02-07T09:54:00Z">
        <w:r w:rsidR="008F5F57">
          <w:rPr>
            <w:lang w:eastAsia="de-DE"/>
          </w:rPr>
          <w:t xml:space="preserve"> AIS </w:t>
        </w:r>
        <w:proofErr w:type="spellStart"/>
        <w:r w:rsidR="008F5F57">
          <w:rPr>
            <w:lang w:eastAsia="de-DE"/>
          </w:rPr>
          <w:t>AtoN</w:t>
        </w:r>
      </w:ins>
      <w:proofErr w:type="spellEnd"/>
      <w:ins w:id="1086" w:author="Judson, Grant" w:date="2019-01-23T14:10:00Z">
        <w:r w:rsidR="00755D39">
          <w:rPr>
            <w:lang w:eastAsia="de-DE"/>
          </w:rPr>
          <w:t xml:space="preserve"> using the </w:t>
        </w:r>
      </w:ins>
      <w:ins w:id="1087" w:author="Judson, Grant" w:date="2019-01-23T14:07:00Z">
        <w:r w:rsidR="00DD3211">
          <w:rPr>
            <w:lang w:eastAsia="de-DE"/>
          </w:rPr>
          <w:t xml:space="preserve">AIS </w:t>
        </w:r>
        <w:r w:rsidR="008F5F57">
          <w:rPr>
            <w:lang w:eastAsia="de-DE"/>
          </w:rPr>
          <w:t xml:space="preserve">VHF datalink. It </w:t>
        </w:r>
      </w:ins>
      <w:ins w:id="1088" w:author="Peter Dam" w:date="2018-10-24T12:53:00Z">
        <w:del w:id="1089" w:author="Judson, Grant" w:date="2019-01-23T14:08:00Z">
          <w:r w:rsidR="0015038B" w:rsidDel="00755D39">
            <w:rPr>
              <w:lang w:eastAsia="de-DE"/>
            </w:rPr>
            <w:delText>.</w:delText>
          </w:r>
        </w:del>
      </w:ins>
      <w:del w:id="1090" w:author="Judson, Grant" w:date="2019-01-23T14:08:00Z">
        <w:r w:rsidDel="00755D39">
          <w:rPr>
            <w:lang w:eastAsia="de-DE"/>
          </w:rPr>
          <w:delText xml:space="preserve">, </w:delText>
        </w:r>
      </w:del>
      <w:del w:id="1091" w:author="Peter Dam" w:date="2018-10-24T12:55:00Z">
        <w:r w:rsidDel="0015038B">
          <w:rPr>
            <w:lang w:eastAsia="de-DE"/>
          </w:rPr>
          <w:delText xml:space="preserve">whether a base station or AIS AtoN, that can be visible in an AIS display </w:delText>
        </w:r>
      </w:del>
      <w:del w:id="1092" w:author="Judson, Grant" w:date="2019-01-23T14:10:00Z">
        <w:r w:rsidDel="00755D39">
          <w:rPr>
            <w:lang w:eastAsia="de-DE"/>
          </w:rPr>
          <w:delText>and</w:delText>
        </w:r>
      </w:del>
      <w:del w:id="1093" w:author="Judson, Grant" w:date="2019-02-07T09:55:00Z">
        <w:r w:rsidDel="008F5F57">
          <w:rPr>
            <w:lang w:eastAsia="de-DE"/>
          </w:rPr>
          <w:delText xml:space="preserve"> </w:delText>
        </w:r>
      </w:del>
      <w:del w:id="1094" w:author="Judson, Grant" w:date="2019-01-23T14:10:00Z">
        <w:r w:rsidDel="00755D39">
          <w:rPr>
            <w:lang w:eastAsia="de-DE"/>
          </w:rPr>
          <w:delText xml:space="preserve">should </w:delText>
        </w:r>
      </w:del>
      <w:ins w:id="1095" w:author="Judson, Grant" w:date="2019-01-23T14:10:00Z">
        <w:r w:rsidR="00755D39">
          <w:rPr>
            <w:lang w:eastAsia="de-DE"/>
          </w:rPr>
          <w:t xml:space="preserve">must </w:t>
        </w:r>
      </w:ins>
      <w:r>
        <w:rPr>
          <w:lang w:eastAsia="de-DE"/>
        </w:rPr>
        <w:t xml:space="preserve">have the capability of </w:t>
      </w:r>
      <w:ins w:id="1096" w:author="Judson, Grant" w:date="2019-02-07T09:55:00Z">
        <w:r w:rsidR="008F5F57">
          <w:rPr>
            <w:lang w:eastAsia="de-DE"/>
          </w:rPr>
          <w:t xml:space="preserve">its position being </w:t>
        </w:r>
      </w:ins>
      <w:r>
        <w:rPr>
          <w:lang w:eastAsia="de-DE"/>
        </w:rPr>
        <w:t>updat</w:t>
      </w:r>
      <w:ins w:id="1097" w:author="Judson, Grant" w:date="2019-02-07T09:55:00Z">
        <w:r w:rsidR="008F5F57">
          <w:rPr>
            <w:lang w:eastAsia="de-DE"/>
          </w:rPr>
          <w:t xml:space="preserve">ed </w:t>
        </w:r>
      </w:ins>
      <w:del w:id="1098" w:author="Judson, Grant" w:date="2019-02-07T09:55:00Z">
        <w:r w:rsidDel="008F5F57">
          <w:rPr>
            <w:lang w:eastAsia="de-DE"/>
          </w:rPr>
          <w:delText xml:space="preserve">ing </w:delText>
        </w:r>
      </w:del>
      <w:del w:id="1099" w:author="Judson, Grant" w:date="2019-01-23T14:11:00Z">
        <w:r w:rsidDel="00755D39">
          <w:rPr>
            <w:lang w:eastAsia="de-DE"/>
          </w:rPr>
          <w:delText xml:space="preserve">the </w:delText>
        </w:r>
      </w:del>
      <w:ins w:id="1100" w:author="Alimchandani, Mahesh" w:date="2019-01-30T15:14:00Z">
        <w:del w:id="1101" w:author="Judson, Grant" w:date="2019-02-07T09:55:00Z">
          <w:r w:rsidR="00D07B9B" w:rsidDel="008F5F57">
            <w:rPr>
              <w:lang w:eastAsia="de-DE"/>
            </w:rPr>
            <w:delText xml:space="preserve"> </w:delText>
          </w:r>
        </w:del>
      </w:ins>
      <w:ins w:id="1102" w:author="Judson, Grant" w:date="2019-01-23T14:11:00Z">
        <w:r w:rsidR="00755D39">
          <w:rPr>
            <w:lang w:eastAsia="de-DE"/>
          </w:rPr>
          <w:t xml:space="preserve">based on the movement of the hazard it is marking. </w:t>
        </w:r>
      </w:ins>
      <w:del w:id="1103" w:author="Judson, Grant" w:date="2019-01-23T14:11:00Z">
        <w:r w:rsidDel="00755D39">
          <w:rPr>
            <w:lang w:eastAsia="de-DE"/>
          </w:rPr>
          <w:delText>position of whatever it is marking.</w:delText>
        </w:r>
      </w:del>
      <w:r>
        <w:rPr>
          <w:lang w:eastAsia="de-DE"/>
        </w:rPr>
        <w:t xml:space="preserve"> </w:t>
      </w:r>
    </w:p>
    <w:p w14:paraId="15C39D90" w14:textId="77777777" w:rsidR="009F1370" w:rsidDel="00214C5E" w:rsidRDefault="009F1370" w:rsidP="004C261F">
      <w:pPr>
        <w:pStyle w:val="BodyText"/>
        <w:rPr>
          <w:del w:id="1104" w:author="Peter Dam" w:date="2018-10-24T14:28:00Z"/>
          <w:lang w:eastAsia="de-DE"/>
        </w:rPr>
      </w:pPr>
      <w:del w:id="1105" w:author="Peter Dam" w:date="2018-10-24T14:28:00Z">
        <w:r w:rsidRPr="00857D75" w:rsidDel="00214C5E">
          <w:rPr>
            <w:lang w:eastAsia="de-DE"/>
          </w:rPr>
          <w:delText xml:space="preserve">When using </w:delText>
        </w:r>
        <w:r w:rsidDel="00214C5E">
          <w:rPr>
            <w:lang w:eastAsia="de-DE"/>
          </w:rPr>
          <w:delText xml:space="preserve">virtual </w:delText>
        </w:r>
      </w:del>
      <w:del w:id="1106" w:author="Peter Dam" w:date="2018-10-24T14:22:00Z">
        <w:r w:rsidDel="00214C5E">
          <w:rPr>
            <w:lang w:eastAsia="de-DE"/>
          </w:rPr>
          <w:delText>marks</w:delText>
        </w:r>
      </w:del>
      <w:del w:id="1107" w:author="Peter Dam" w:date="2018-10-24T14:28:00Z">
        <w:r w:rsidRPr="00857D75" w:rsidDel="00214C5E">
          <w:rPr>
            <w:lang w:eastAsia="de-DE"/>
          </w:rPr>
          <w:delText>, the following should be considered:</w:delText>
        </w:r>
      </w:del>
    </w:p>
    <w:p w14:paraId="0C805643" w14:textId="77777777" w:rsidR="009F1370" w:rsidRPr="000D47AF" w:rsidDel="00214C5E" w:rsidRDefault="009F1370">
      <w:pPr>
        <w:pStyle w:val="ListParagraph"/>
        <w:numPr>
          <w:ilvl w:val="0"/>
          <w:numId w:val="47"/>
        </w:numPr>
        <w:autoSpaceDE w:val="0"/>
        <w:autoSpaceDN w:val="0"/>
        <w:adjustRightInd w:val="0"/>
        <w:ind w:left="0"/>
        <w:rPr>
          <w:del w:id="1108" w:author="Peter Dam" w:date="2018-10-24T14:28:00Z"/>
          <w:rFonts w:asciiTheme="minorHAnsi" w:eastAsia="Times New Roman" w:hAnsiTheme="minorHAnsi" w:cstheme="minorHAnsi"/>
          <w:lang w:val="en-IE"/>
        </w:rPr>
        <w:pPrChange w:id="1109" w:author="Judson, Grant" w:date="2019-01-23T15:30:00Z">
          <w:pPr>
            <w:pStyle w:val="ListParagraph"/>
            <w:numPr>
              <w:numId w:val="47"/>
            </w:numPr>
            <w:autoSpaceDE w:val="0"/>
            <w:autoSpaceDN w:val="0"/>
            <w:adjustRightInd w:val="0"/>
            <w:ind w:left="1428" w:hanging="360"/>
          </w:pPr>
        </w:pPrChange>
      </w:pPr>
      <w:del w:id="1110" w:author="Peter Dam" w:date="2018-10-24T14:26:00Z">
        <w:r w:rsidRPr="000D47AF" w:rsidDel="00214C5E">
          <w:rPr>
            <w:rFonts w:asciiTheme="minorHAnsi" w:eastAsia="Times New Roman" w:hAnsiTheme="minorHAnsi" w:cstheme="minorHAnsi"/>
            <w:lang w:val="en-IE"/>
          </w:rPr>
          <w:delText>To be used when absolutely required</w:delText>
        </w:r>
        <w:r w:rsidR="002C5B46" w:rsidRPr="000D47AF" w:rsidDel="00214C5E">
          <w:rPr>
            <w:rFonts w:asciiTheme="minorHAnsi" w:eastAsia="Times New Roman" w:hAnsiTheme="minorHAnsi" w:cstheme="minorHAnsi"/>
            <w:lang w:val="en-IE"/>
          </w:rPr>
          <w:delText xml:space="preserve"> </w:delText>
        </w:r>
        <w:r w:rsidRPr="000D47AF" w:rsidDel="00214C5E">
          <w:rPr>
            <w:rFonts w:asciiTheme="minorHAnsi" w:eastAsia="Times New Roman" w:hAnsiTheme="minorHAnsi" w:cstheme="minorHAnsi"/>
            <w:lang w:val="en-IE"/>
          </w:rPr>
          <w:delText xml:space="preserve">– restricted use – </w:delText>
        </w:r>
        <w:r w:rsidR="00780162" w:rsidRPr="000D47AF" w:rsidDel="00214C5E">
          <w:rPr>
            <w:rFonts w:asciiTheme="minorHAnsi" w:eastAsia="Times New Roman" w:hAnsiTheme="minorHAnsi" w:cstheme="minorHAnsi"/>
            <w:lang w:val="en-IE"/>
          </w:rPr>
          <w:delText>and</w:delText>
        </w:r>
      </w:del>
      <w:del w:id="1111" w:author="Peter Dam" w:date="2018-10-24T14:28:00Z">
        <w:r w:rsidR="00780162" w:rsidRPr="000D47AF" w:rsidDel="00214C5E">
          <w:rPr>
            <w:rFonts w:asciiTheme="minorHAnsi" w:eastAsia="Times New Roman" w:hAnsiTheme="minorHAnsi" w:cstheme="minorHAnsi"/>
            <w:lang w:val="en-IE"/>
          </w:rPr>
          <w:delText xml:space="preserve"> a</w:delText>
        </w:r>
        <w:r w:rsidRPr="000D47AF" w:rsidDel="00214C5E">
          <w:rPr>
            <w:rFonts w:asciiTheme="minorHAnsi" w:eastAsia="Times New Roman" w:hAnsiTheme="minorHAnsi" w:cstheme="minorHAnsi"/>
            <w:lang w:val="en-IE"/>
          </w:rPr>
          <w:delText>p</w:delText>
        </w:r>
        <w:r w:rsidR="001B0C1D" w:rsidRPr="000D47AF" w:rsidDel="00214C5E">
          <w:rPr>
            <w:rFonts w:asciiTheme="minorHAnsi" w:eastAsia="Times New Roman" w:hAnsiTheme="minorHAnsi" w:cstheme="minorHAnsi"/>
            <w:lang w:val="en-IE"/>
          </w:rPr>
          <w:delText xml:space="preserve">proved by </w:delText>
        </w:r>
        <w:r w:rsidR="00780162" w:rsidRPr="000D47AF" w:rsidDel="00214C5E">
          <w:rPr>
            <w:rFonts w:asciiTheme="minorHAnsi" w:eastAsia="Times New Roman" w:hAnsiTheme="minorHAnsi" w:cstheme="minorHAnsi"/>
            <w:lang w:val="en-IE"/>
          </w:rPr>
          <w:delText>the</w:delText>
        </w:r>
        <w:r w:rsidR="001B0C1D" w:rsidRPr="000D47AF" w:rsidDel="00214C5E">
          <w:rPr>
            <w:rFonts w:asciiTheme="minorHAnsi" w:eastAsia="Times New Roman" w:hAnsiTheme="minorHAnsi" w:cstheme="minorHAnsi"/>
            <w:lang w:val="en-IE"/>
          </w:rPr>
          <w:delText xml:space="preserve"> competent authority</w:delText>
        </w:r>
      </w:del>
      <w:del w:id="1112" w:author="Peter Dam" w:date="2018-10-24T12:50:00Z">
        <w:r w:rsidR="00780162" w:rsidRPr="000D47AF" w:rsidDel="0015038B">
          <w:rPr>
            <w:rFonts w:asciiTheme="minorHAnsi" w:eastAsia="Times New Roman" w:hAnsiTheme="minorHAnsi" w:cstheme="minorHAnsi"/>
            <w:lang w:val="en-IE"/>
          </w:rPr>
          <w:delText>;</w:delText>
        </w:r>
      </w:del>
    </w:p>
    <w:p w14:paraId="3279FD9D" w14:textId="77777777" w:rsidR="009F1370" w:rsidRPr="000D47AF" w:rsidDel="00214C5E" w:rsidRDefault="00943A8F">
      <w:pPr>
        <w:pStyle w:val="ListParagraph"/>
        <w:numPr>
          <w:ilvl w:val="0"/>
          <w:numId w:val="47"/>
        </w:numPr>
        <w:autoSpaceDE w:val="0"/>
        <w:autoSpaceDN w:val="0"/>
        <w:adjustRightInd w:val="0"/>
        <w:ind w:left="0"/>
        <w:rPr>
          <w:del w:id="1113" w:author="Peter Dam" w:date="2018-10-24T14:28:00Z"/>
          <w:rFonts w:asciiTheme="minorHAnsi" w:eastAsia="Times New Roman" w:hAnsiTheme="minorHAnsi" w:cstheme="minorHAnsi"/>
          <w:lang w:val="en-IE"/>
        </w:rPr>
        <w:pPrChange w:id="1114" w:author="Judson, Grant" w:date="2019-01-23T15:30:00Z">
          <w:pPr>
            <w:pStyle w:val="ListParagraph"/>
            <w:numPr>
              <w:numId w:val="47"/>
            </w:numPr>
            <w:autoSpaceDE w:val="0"/>
            <w:autoSpaceDN w:val="0"/>
            <w:adjustRightInd w:val="0"/>
            <w:ind w:left="1428" w:hanging="360"/>
          </w:pPr>
        </w:pPrChange>
      </w:pPr>
      <w:del w:id="1115" w:author="Peter Dam" w:date="2018-10-24T14:28:00Z">
        <w:r w:rsidRPr="000D47AF" w:rsidDel="00214C5E">
          <w:rPr>
            <w:rFonts w:asciiTheme="minorHAnsi" w:eastAsia="Times New Roman" w:hAnsiTheme="minorHAnsi" w:cstheme="minorHAnsi"/>
            <w:lang w:val="en-IE"/>
          </w:rPr>
          <w:delText xml:space="preserve">The </w:delText>
        </w:r>
        <w:r w:rsidR="00780162" w:rsidRPr="000D47AF" w:rsidDel="00214C5E">
          <w:rPr>
            <w:rFonts w:asciiTheme="minorHAnsi" w:eastAsia="Times New Roman" w:hAnsiTheme="minorHAnsi" w:cstheme="minorHAnsi"/>
            <w:lang w:val="en-IE"/>
          </w:rPr>
          <w:delText>slot</w:delText>
        </w:r>
        <w:r w:rsidRPr="000D47AF" w:rsidDel="00214C5E">
          <w:rPr>
            <w:rFonts w:asciiTheme="minorHAnsi" w:eastAsia="Times New Roman" w:hAnsiTheme="minorHAnsi" w:cstheme="minorHAnsi"/>
            <w:lang w:val="en-IE"/>
          </w:rPr>
          <w:delText xml:space="preserve"> constrains for the deployment of a Virtual</w:delText>
        </w:r>
        <w:r w:rsidR="009F1370" w:rsidRPr="000D47AF" w:rsidDel="00214C5E">
          <w:rPr>
            <w:rFonts w:asciiTheme="minorHAnsi" w:eastAsia="Times New Roman" w:hAnsiTheme="minorHAnsi" w:cstheme="minorHAnsi"/>
            <w:lang w:val="en-IE"/>
          </w:rPr>
          <w:delText xml:space="preserve"> AtoN</w:delText>
        </w:r>
      </w:del>
      <w:del w:id="1116" w:author="Peter Dam" w:date="2018-10-24T12:50:00Z">
        <w:r w:rsidR="00780162" w:rsidRPr="000D47AF" w:rsidDel="0015038B">
          <w:rPr>
            <w:rFonts w:asciiTheme="minorHAnsi" w:eastAsia="Times New Roman" w:hAnsiTheme="minorHAnsi" w:cstheme="minorHAnsi"/>
            <w:lang w:val="en-IE"/>
          </w:rPr>
          <w:delText>;</w:delText>
        </w:r>
        <w:r w:rsidR="009F1370" w:rsidRPr="000D47AF" w:rsidDel="0015038B">
          <w:rPr>
            <w:rFonts w:asciiTheme="minorHAnsi" w:eastAsia="Times New Roman" w:hAnsiTheme="minorHAnsi" w:cstheme="minorHAnsi"/>
            <w:lang w:val="en-IE"/>
          </w:rPr>
          <w:delText xml:space="preserve"> </w:delText>
        </w:r>
      </w:del>
    </w:p>
    <w:p w14:paraId="0D034F7F" w14:textId="77777777" w:rsidR="002B4D0D" w:rsidRPr="000D47AF" w:rsidDel="00214C5E" w:rsidRDefault="002B4D0D">
      <w:pPr>
        <w:pStyle w:val="ListParagraph"/>
        <w:numPr>
          <w:ilvl w:val="0"/>
          <w:numId w:val="47"/>
        </w:numPr>
        <w:autoSpaceDE w:val="0"/>
        <w:autoSpaceDN w:val="0"/>
        <w:adjustRightInd w:val="0"/>
        <w:ind w:left="0"/>
        <w:jc w:val="both"/>
        <w:rPr>
          <w:del w:id="1117" w:author="Peter Dam" w:date="2018-10-24T14:28:00Z"/>
          <w:rFonts w:asciiTheme="minorHAnsi" w:eastAsia="Times New Roman" w:hAnsiTheme="minorHAnsi" w:cstheme="minorHAnsi"/>
          <w:lang w:val="en-IE"/>
        </w:rPr>
        <w:pPrChange w:id="1118" w:author="Judson, Grant" w:date="2019-01-23T15:30:00Z">
          <w:pPr>
            <w:pStyle w:val="ListParagraph"/>
            <w:numPr>
              <w:numId w:val="47"/>
            </w:numPr>
            <w:autoSpaceDE w:val="0"/>
            <w:autoSpaceDN w:val="0"/>
            <w:adjustRightInd w:val="0"/>
            <w:ind w:left="1428" w:hanging="360"/>
            <w:jc w:val="both"/>
          </w:pPr>
        </w:pPrChange>
      </w:pPr>
      <w:del w:id="1119" w:author="Peter Dam" w:date="2018-10-24T14:28:00Z">
        <w:r w:rsidRPr="000D47AF" w:rsidDel="00214C5E">
          <w:rPr>
            <w:rFonts w:asciiTheme="minorHAnsi" w:eastAsia="Times New Roman" w:hAnsiTheme="minorHAnsi" w:cstheme="minorHAnsi"/>
            <w:lang w:val="en-IE"/>
          </w:rPr>
          <w:delText>Limitation of VHF coverage (extended VHF coverage utilizing deployable devices can be considered)</w:delText>
        </w:r>
      </w:del>
      <w:del w:id="1120" w:author="Peter Dam" w:date="2018-10-24T12:50:00Z">
        <w:r w:rsidRPr="000D47AF" w:rsidDel="0015038B">
          <w:rPr>
            <w:rFonts w:asciiTheme="minorHAnsi" w:eastAsia="Times New Roman" w:hAnsiTheme="minorHAnsi" w:cstheme="minorHAnsi"/>
            <w:lang w:val="en-IE"/>
          </w:rPr>
          <w:delText>;</w:delText>
        </w:r>
      </w:del>
    </w:p>
    <w:p w14:paraId="530D7E59" w14:textId="77777777" w:rsidR="009F1370" w:rsidRPr="000D47AF" w:rsidDel="00214C5E" w:rsidRDefault="001B0C1D">
      <w:pPr>
        <w:pStyle w:val="ListParagraph"/>
        <w:numPr>
          <w:ilvl w:val="0"/>
          <w:numId w:val="47"/>
        </w:numPr>
        <w:autoSpaceDE w:val="0"/>
        <w:autoSpaceDN w:val="0"/>
        <w:adjustRightInd w:val="0"/>
        <w:ind w:left="0"/>
        <w:rPr>
          <w:del w:id="1121" w:author="Peter Dam" w:date="2018-10-24T14:28:00Z"/>
          <w:rFonts w:asciiTheme="minorHAnsi" w:eastAsia="Times New Roman" w:hAnsiTheme="minorHAnsi" w:cstheme="minorHAnsi"/>
          <w:lang w:val="en-IE"/>
        </w:rPr>
        <w:pPrChange w:id="1122" w:author="Judson, Grant" w:date="2019-01-23T15:30:00Z">
          <w:pPr>
            <w:pStyle w:val="ListParagraph"/>
            <w:numPr>
              <w:numId w:val="47"/>
            </w:numPr>
            <w:autoSpaceDE w:val="0"/>
            <w:autoSpaceDN w:val="0"/>
            <w:adjustRightInd w:val="0"/>
            <w:ind w:left="1428" w:hanging="360"/>
          </w:pPr>
        </w:pPrChange>
      </w:pPr>
      <w:del w:id="1123" w:author="Peter Dam" w:date="2018-10-24T14:28:00Z">
        <w:r w:rsidRPr="000D47AF" w:rsidDel="00214C5E">
          <w:rPr>
            <w:rFonts w:asciiTheme="minorHAnsi" w:eastAsia="Times New Roman" w:hAnsiTheme="minorHAnsi" w:cstheme="minorHAnsi"/>
            <w:lang w:val="en-IE"/>
          </w:rPr>
          <w:delText>S</w:delText>
        </w:r>
        <w:r w:rsidR="009F1370" w:rsidRPr="000D47AF" w:rsidDel="00214C5E">
          <w:rPr>
            <w:rFonts w:asciiTheme="minorHAnsi" w:eastAsia="Times New Roman" w:hAnsiTheme="minorHAnsi" w:cstheme="minorHAnsi"/>
            <w:lang w:val="en-IE"/>
          </w:rPr>
          <w:delText>uitability for the marking of oil slicks in conjunction with existing satellite monitoring</w:delText>
        </w:r>
        <w:r w:rsidRPr="000D47AF" w:rsidDel="00214C5E">
          <w:rPr>
            <w:rFonts w:asciiTheme="minorHAnsi" w:eastAsia="Times New Roman" w:hAnsiTheme="minorHAnsi" w:cstheme="minorHAnsi"/>
            <w:lang w:val="en-IE"/>
          </w:rPr>
          <w:delText xml:space="preserve"> s</w:delText>
        </w:r>
        <w:r w:rsidR="009F1370" w:rsidRPr="000D47AF" w:rsidDel="00214C5E">
          <w:rPr>
            <w:rFonts w:asciiTheme="minorHAnsi" w:eastAsia="Times New Roman" w:hAnsiTheme="minorHAnsi" w:cstheme="minorHAnsi"/>
            <w:lang w:val="en-IE"/>
          </w:rPr>
          <w:delText>ystems</w:delText>
        </w:r>
      </w:del>
      <w:del w:id="1124" w:author="Peter Dam" w:date="2018-10-24T12:50:00Z">
        <w:r w:rsidR="009F1370" w:rsidRPr="000D47AF" w:rsidDel="0015038B">
          <w:rPr>
            <w:rFonts w:asciiTheme="minorHAnsi" w:eastAsia="Times New Roman" w:hAnsiTheme="minorHAnsi" w:cstheme="minorHAnsi"/>
            <w:lang w:val="en-IE"/>
          </w:rPr>
          <w:delText>;</w:delText>
        </w:r>
      </w:del>
    </w:p>
    <w:p w14:paraId="47B4F38C" w14:textId="77777777" w:rsidR="002B4D0D" w:rsidRPr="000D47AF" w:rsidDel="00214C5E" w:rsidRDefault="002B4D0D">
      <w:pPr>
        <w:pStyle w:val="ListParagraph"/>
        <w:numPr>
          <w:ilvl w:val="0"/>
          <w:numId w:val="47"/>
        </w:numPr>
        <w:autoSpaceDE w:val="0"/>
        <w:autoSpaceDN w:val="0"/>
        <w:adjustRightInd w:val="0"/>
        <w:ind w:left="0"/>
        <w:rPr>
          <w:del w:id="1125" w:author="Peter Dam" w:date="2018-10-24T14:28:00Z"/>
          <w:rFonts w:asciiTheme="minorHAnsi" w:eastAsia="Times New Roman" w:hAnsiTheme="minorHAnsi" w:cstheme="minorHAnsi"/>
          <w:lang w:val="en-IE"/>
        </w:rPr>
        <w:pPrChange w:id="1126" w:author="Judson, Grant" w:date="2019-01-23T15:30:00Z">
          <w:pPr>
            <w:pStyle w:val="ListParagraph"/>
            <w:numPr>
              <w:numId w:val="47"/>
            </w:numPr>
            <w:autoSpaceDE w:val="0"/>
            <w:autoSpaceDN w:val="0"/>
            <w:adjustRightInd w:val="0"/>
            <w:ind w:left="1428" w:hanging="360"/>
          </w:pPr>
        </w:pPrChange>
      </w:pPr>
      <w:del w:id="1127" w:author="Peter Dam" w:date="2018-10-24T14:28:00Z">
        <w:r w:rsidRPr="000D47AF" w:rsidDel="00214C5E">
          <w:rPr>
            <w:rFonts w:asciiTheme="minorHAnsi" w:eastAsia="Times New Roman" w:hAnsiTheme="minorHAnsi" w:cstheme="minorHAnsi"/>
            <w:lang w:val="en-IE"/>
          </w:rPr>
          <w:delText xml:space="preserve">The integrity </w:delText>
        </w:r>
        <w:r w:rsidR="005F3A6E" w:rsidRPr="000D47AF" w:rsidDel="00214C5E">
          <w:rPr>
            <w:rFonts w:asciiTheme="minorHAnsi" w:eastAsia="Times New Roman" w:hAnsiTheme="minorHAnsi" w:cstheme="minorHAnsi"/>
            <w:lang w:val="en-IE"/>
          </w:rPr>
          <w:delText xml:space="preserve">of the location positioning of the MAtoN.  </w:delText>
        </w:r>
      </w:del>
    </w:p>
    <w:p w14:paraId="03F02C30" w14:textId="77777777" w:rsidR="009F1370" w:rsidRPr="000D47AF" w:rsidRDefault="009F1370">
      <w:pPr>
        <w:pStyle w:val="BodyText"/>
        <w:rPr>
          <w:highlight w:val="yellow"/>
          <w:lang w:val="en-IE"/>
        </w:rPr>
        <w:pPrChange w:id="1128" w:author="Judson, Grant" w:date="2019-01-23T15:30:00Z">
          <w:pPr>
            <w:autoSpaceDE w:val="0"/>
            <w:autoSpaceDN w:val="0"/>
            <w:adjustRightInd w:val="0"/>
            <w:ind w:left="720"/>
          </w:pPr>
        </w:pPrChange>
      </w:pPr>
    </w:p>
    <w:p w14:paraId="2FDBD740" w14:textId="77777777" w:rsidR="00CB610E" w:rsidRDefault="007338D9" w:rsidP="007338D9">
      <w:pPr>
        <w:pStyle w:val="BodyText"/>
        <w:rPr>
          <w:ins w:id="1129" w:author="Peter Dam" w:date="2018-10-24T15:04:00Z"/>
          <w:rFonts w:cstheme="minorHAnsi"/>
          <w:lang w:eastAsia="de-DE"/>
        </w:rPr>
      </w:pPr>
      <w:del w:id="1130" w:author="Peter Dam" w:date="2018-10-24T14:30:00Z">
        <w:r w:rsidRPr="000D47AF" w:rsidDel="00214C5E">
          <w:rPr>
            <w:rFonts w:cstheme="minorHAnsi"/>
            <w:lang w:eastAsia="de-DE"/>
          </w:rPr>
          <w:delText xml:space="preserve">When using virtual </w:delText>
        </w:r>
        <w:r w:rsidR="00AD68C5" w:rsidDel="00214C5E">
          <w:rPr>
            <w:rFonts w:cstheme="minorHAnsi"/>
            <w:lang w:eastAsia="de-DE"/>
          </w:rPr>
          <w:delText>MAtoN</w:delText>
        </w:r>
      </w:del>
      <w:del w:id="1131" w:author="Peter Dam" w:date="2018-10-24T14:23:00Z">
        <w:r w:rsidRPr="000D47AF" w:rsidDel="00214C5E">
          <w:rPr>
            <w:rFonts w:cstheme="minorHAnsi"/>
            <w:lang w:eastAsia="de-DE"/>
          </w:rPr>
          <w:delText>,</w:delText>
        </w:r>
      </w:del>
      <w:del w:id="1132" w:author="Peter Dam" w:date="2018-10-24T14:30:00Z">
        <w:r w:rsidRPr="000D47AF" w:rsidDel="00214C5E">
          <w:rPr>
            <w:rFonts w:cstheme="minorHAnsi"/>
            <w:lang w:eastAsia="de-DE"/>
          </w:rPr>
          <w:delText xml:space="preserve"> there are risks involved</w:delText>
        </w:r>
      </w:del>
      <w:del w:id="1133" w:author="Peter Dam" w:date="2018-10-24T14:23:00Z">
        <w:r w:rsidRPr="000D47AF" w:rsidDel="00214C5E">
          <w:rPr>
            <w:rFonts w:cstheme="minorHAnsi"/>
            <w:lang w:eastAsia="de-DE"/>
          </w:rPr>
          <w:delText xml:space="preserve"> such as vessels not carrying AIS displays. Please r</w:delText>
        </w:r>
      </w:del>
      <w:ins w:id="1134" w:author="Peter Dam" w:date="2018-10-24T14:30:00Z">
        <w:del w:id="1135" w:author="Judson, Grant" w:date="2019-01-31T11:41:00Z">
          <w:r w:rsidR="00214C5E" w:rsidDel="002C04EF">
            <w:rPr>
              <w:rFonts w:cstheme="minorHAnsi"/>
              <w:lang w:eastAsia="de-DE"/>
            </w:rPr>
            <w:delText xml:space="preserve"> </w:delText>
          </w:r>
        </w:del>
        <w:r w:rsidR="00214C5E">
          <w:rPr>
            <w:rFonts w:cstheme="minorHAnsi"/>
            <w:lang w:eastAsia="de-DE"/>
          </w:rPr>
          <w:t xml:space="preserve">Virtual </w:t>
        </w:r>
        <w:proofErr w:type="spellStart"/>
        <w:r w:rsidR="00214C5E">
          <w:rPr>
            <w:rFonts w:cstheme="minorHAnsi"/>
            <w:lang w:eastAsia="de-DE"/>
          </w:rPr>
          <w:t>MAtoN</w:t>
        </w:r>
        <w:proofErr w:type="spellEnd"/>
        <w:r w:rsidR="00214C5E">
          <w:rPr>
            <w:rFonts w:cstheme="minorHAnsi"/>
            <w:lang w:eastAsia="de-DE"/>
          </w:rPr>
          <w:t xml:space="preserve"> should be approved </w:t>
        </w:r>
      </w:ins>
      <w:ins w:id="1136" w:author="Peter Dam" w:date="2018-10-24T14:32:00Z">
        <w:r w:rsidR="00214C5E">
          <w:rPr>
            <w:rFonts w:cstheme="minorHAnsi"/>
            <w:lang w:eastAsia="de-DE"/>
          </w:rPr>
          <w:t xml:space="preserve">and strictly controlled </w:t>
        </w:r>
      </w:ins>
      <w:ins w:id="1137" w:author="Peter Dam" w:date="2018-10-24T14:30:00Z">
        <w:r w:rsidR="00214C5E">
          <w:rPr>
            <w:rFonts w:cstheme="minorHAnsi"/>
            <w:lang w:eastAsia="de-DE"/>
          </w:rPr>
          <w:t xml:space="preserve">by </w:t>
        </w:r>
      </w:ins>
      <w:ins w:id="1138" w:author="Peter Dam" w:date="2018-10-24T14:32:00Z">
        <w:r w:rsidR="00214C5E">
          <w:rPr>
            <w:rFonts w:cstheme="minorHAnsi"/>
            <w:lang w:eastAsia="de-DE"/>
          </w:rPr>
          <w:t xml:space="preserve">the </w:t>
        </w:r>
      </w:ins>
      <w:ins w:id="1139" w:author="Peter Dam" w:date="2018-10-24T14:31:00Z">
        <w:del w:id="1140" w:author="Alimchandani, Mahesh" w:date="2019-01-30T15:15:00Z">
          <w:r w:rsidR="00214C5E" w:rsidDel="00D07B9B">
            <w:rPr>
              <w:rFonts w:cstheme="minorHAnsi"/>
              <w:lang w:eastAsia="de-DE"/>
            </w:rPr>
            <w:delText xml:space="preserve">competent </w:delText>
          </w:r>
        </w:del>
      </w:ins>
      <w:ins w:id="1141" w:author="Judson, Grant" w:date="2019-01-31T11:43:00Z">
        <w:r w:rsidR="00245FBA" w:rsidRPr="00EE543F">
          <w:rPr>
            <w:rFonts w:asciiTheme="majorHAnsi" w:hAnsiTheme="majorHAnsi" w:cstheme="majorHAnsi"/>
            <w:color w:val="252525"/>
            <w:shd w:val="clear" w:color="auto" w:fill="FFFFFF"/>
          </w:rPr>
          <w:t>Competent Authority (</w:t>
        </w:r>
        <w:proofErr w:type="spellStart"/>
        <w:r w:rsidR="00245FBA" w:rsidRPr="00EE543F">
          <w:rPr>
            <w:rStyle w:val="mw-lingo-tooltip-abbr"/>
            <w:rFonts w:asciiTheme="majorHAnsi" w:hAnsiTheme="majorHAnsi" w:cstheme="majorHAnsi"/>
            <w:color w:val="252525"/>
            <w:shd w:val="clear" w:color="auto" w:fill="FFFFFF"/>
          </w:rPr>
          <w:t>AtoN</w:t>
        </w:r>
        <w:proofErr w:type="spellEnd"/>
        <w:r w:rsidR="00245FBA" w:rsidRPr="00EE543F">
          <w:rPr>
            <w:rFonts w:asciiTheme="majorHAnsi" w:hAnsiTheme="majorHAnsi" w:cstheme="majorHAnsi"/>
            <w:color w:val="252525"/>
            <w:shd w:val="clear" w:color="auto" w:fill="FFFFFF"/>
          </w:rPr>
          <w:t>)</w:t>
        </w:r>
      </w:ins>
      <w:ins w:id="1142" w:author="Alimchandani, Mahesh" w:date="2019-01-30T15:15:00Z">
        <w:del w:id="1143" w:author="Judson, Grant" w:date="2019-01-31T11:43:00Z">
          <w:r w:rsidR="00D07B9B" w:rsidDel="00245FBA">
            <w:rPr>
              <w:rFonts w:cstheme="minorHAnsi"/>
              <w:lang w:eastAsia="de-DE"/>
            </w:rPr>
            <w:delText xml:space="preserve">aids </w:delText>
          </w:r>
        </w:del>
        <w:del w:id="1144" w:author="Judson, Grant" w:date="2019-01-31T11:18:00Z">
          <w:r w:rsidR="00D07B9B" w:rsidDel="00D63B2A">
            <w:rPr>
              <w:rFonts w:cstheme="minorHAnsi"/>
              <w:lang w:eastAsia="de-DE"/>
            </w:rPr>
            <w:delText>ot</w:delText>
          </w:r>
        </w:del>
        <w:del w:id="1145" w:author="Judson, Grant" w:date="2019-01-31T11:43:00Z">
          <w:r w:rsidR="00D07B9B" w:rsidDel="00245FBA">
            <w:rPr>
              <w:rFonts w:cstheme="minorHAnsi"/>
              <w:lang w:eastAsia="de-DE"/>
            </w:rPr>
            <w:delText xml:space="preserve"> </w:delText>
          </w:r>
        </w:del>
        <w:del w:id="1146" w:author="Judson, Grant" w:date="2019-01-31T11:18:00Z">
          <w:r w:rsidR="00D07B9B" w:rsidDel="00D63B2A">
            <w:rPr>
              <w:rFonts w:cstheme="minorHAnsi"/>
              <w:lang w:eastAsia="de-DE"/>
            </w:rPr>
            <w:lastRenderedPageBreak/>
            <w:delText>navigation</w:delText>
          </w:r>
        </w:del>
      </w:ins>
      <w:ins w:id="1147" w:author="Peter Dam" w:date="2018-10-24T14:31:00Z">
        <w:del w:id="1148" w:author="Judson, Grant" w:date="2019-01-31T11:18:00Z">
          <w:r w:rsidR="00214C5E" w:rsidDel="00D63B2A">
            <w:rPr>
              <w:rFonts w:cstheme="minorHAnsi"/>
              <w:lang w:eastAsia="de-DE"/>
            </w:rPr>
            <w:delText>authority</w:delText>
          </w:r>
        </w:del>
      </w:ins>
      <w:ins w:id="1149" w:author="Peter Dam" w:date="2018-10-24T14:33:00Z">
        <w:r w:rsidR="009E70F5">
          <w:rPr>
            <w:rFonts w:cstheme="minorHAnsi"/>
            <w:lang w:eastAsia="de-DE"/>
          </w:rPr>
          <w:t>,</w:t>
        </w:r>
      </w:ins>
      <w:ins w:id="1150" w:author="Peter Dam" w:date="2018-10-24T14:32:00Z">
        <w:r w:rsidR="00214C5E">
          <w:rPr>
            <w:rFonts w:cstheme="minorHAnsi"/>
            <w:lang w:eastAsia="de-DE"/>
          </w:rPr>
          <w:t xml:space="preserve"> and implemented </w:t>
        </w:r>
      </w:ins>
      <w:ins w:id="1151" w:author="Judson, Grant" w:date="2019-01-23T16:01:00Z">
        <w:r w:rsidR="005407EA">
          <w:rPr>
            <w:rFonts w:cstheme="minorHAnsi"/>
            <w:lang w:eastAsia="de-DE"/>
          </w:rPr>
          <w:t xml:space="preserve">based </w:t>
        </w:r>
      </w:ins>
      <w:ins w:id="1152" w:author="Peter Dam" w:date="2018-10-24T14:32:00Z">
        <w:r w:rsidR="00214C5E">
          <w:rPr>
            <w:rFonts w:cstheme="minorHAnsi"/>
            <w:lang w:eastAsia="de-DE"/>
          </w:rPr>
          <w:t xml:space="preserve">on the principles contained within </w:t>
        </w:r>
      </w:ins>
      <w:del w:id="1153" w:author="Peter Dam" w:date="2018-10-24T14:32:00Z">
        <w:r w:rsidRPr="000D47AF" w:rsidDel="00214C5E">
          <w:rPr>
            <w:rFonts w:cstheme="minorHAnsi"/>
            <w:lang w:eastAsia="de-DE"/>
          </w:rPr>
          <w:delText>efer to</w:delText>
        </w:r>
      </w:del>
      <w:r w:rsidRPr="000D47AF">
        <w:rPr>
          <w:rFonts w:cstheme="minorHAnsi"/>
          <w:lang w:eastAsia="de-DE"/>
        </w:rPr>
        <w:t xml:space="preserve"> IALA Recommendation O-143 on Virtual Aids to Navigation</w:t>
      </w:r>
      <w:del w:id="1154" w:author="Peter Dam" w:date="2018-10-24T14:33:00Z">
        <w:r w:rsidRPr="000D47AF" w:rsidDel="009E70F5">
          <w:rPr>
            <w:rFonts w:cstheme="minorHAnsi"/>
            <w:lang w:eastAsia="de-DE"/>
          </w:rPr>
          <w:delText xml:space="preserve"> </w:delText>
        </w:r>
      </w:del>
    </w:p>
    <w:p w14:paraId="1FDD735D" w14:textId="77777777" w:rsidR="00755D39" w:rsidRDefault="00755D39" w:rsidP="007338D9">
      <w:pPr>
        <w:pStyle w:val="BodyText"/>
        <w:rPr>
          <w:ins w:id="1155" w:author="Judson, Grant" w:date="2019-01-23T14:13:00Z"/>
          <w:rFonts w:cstheme="minorHAnsi"/>
          <w:lang w:eastAsia="de-DE"/>
        </w:rPr>
      </w:pPr>
      <w:ins w:id="1156" w:author="Judson, Grant" w:date="2019-01-23T14:11:00Z">
        <w:r>
          <w:rPr>
            <w:rFonts w:cstheme="minorHAnsi"/>
            <w:lang w:eastAsia="de-DE"/>
          </w:rPr>
          <w:t xml:space="preserve">Virtual </w:t>
        </w:r>
        <w:proofErr w:type="spellStart"/>
        <w:r>
          <w:rPr>
            <w:rFonts w:cstheme="minorHAnsi"/>
            <w:lang w:eastAsia="de-DE"/>
          </w:rPr>
          <w:t>MAtoN</w:t>
        </w:r>
        <w:proofErr w:type="spellEnd"/>
        <w:r>
          <w:rPr>
            <w:rFonts w:cstheme="minorHAnsi"/>
            <w:lang w:eastAsia="de-DE"/>
          </w:rPr>
          <w:t xml:space="preserve"> may be used for applications where deployment of a physical </w:t>
        </w:r>
      </w:ins>
      <w:proofErr w:type="spellStart"/>
      <w:ins w:id="1157" w:author="Judson, Grant" w:date="2019-01-31T11:18:00Z">
        <w:r w:rsidR="00D63B2A">
          <w:rPr>
            <w:rFonts w:cstheme="minorHAnsi"/>
            <w:lang w:eastAsia="de-DE"/>
          </w:rPr>
          <w:t>M</w:t>
        </w:r>
      </w:ins>
      <w:ins w:id="1158" w:author="Judson, Grant" w:date="2019-01-23T14:11:00Z">
        <w:r>
          <w:rPr>
            <w:rFonts w:cstheme="minorHAnsi"/>
            <w:lang w:eastAsia="de-DE"/>
          </w:rPr>
          <w:t>AtoN</w:t>
        </w:r>
        <w:proofErr w:type="spellEnd"/>
        <w:r>
          <w:rPr>
            <w:rFonts w:cstheme="minorHAnsi"/>
            <w:lang w:eastAsia="de-DE"/>
          </w:rPr>
          <w:t xml:space="preserve"> may not be possible due to </w:t>
        </w:r>
      </w:ins>
      <w:ins w:id="1159" w:author="Judson, Grant" w:date="2019-02-07T10:00:00Z">
        <w:r w:rsidR="008F5F57">
          <w:rPr>
            <w:rFonts w:cstheme="minorHAnsi"/>
            <w:lang w:eastAsia="de-DE"/>
          </w:rPr>
          <w:t xml:space="preserve">the hazard </w:t>
        </w:r>
      </w:ins>
      <w:ins w:id="1160" w:author="Judson, Grant" w:date="2019-01-23T14:11:00Z">
        <w:r>
          <w:rPr>
            <w:rFonts w:cstheme="minorHAnsi"/>
            <w:lang w:eastAsia="de-DE"/>
          </w:rPr>
          <w:t xml:space="preserve">location, capability of assets, </w:t>
        </w:r>
      </w:ins>
      <w:ins w:id="1161" w:author="Judson, Grant" w:date="2019-01-23T14:13:00Z">
        <w:r>
          <w:rPr>
            <w:rFonts w:cstheme="minorHAnsi"/>
            <w:lang w:eastAsia="de-DE"/>
          </w:rPr>
          <w:t>meteorological</w:t>
        </w:r>
      </w:ins>
      <w:ins w:id="1162" w:author="Judson, Grant" w:date="2019-01-23T14:11:00Z">
        <w:r>
          <w:rPr>
            <w:rFonts w:cstheme="minorHAnsi"/>
            <w:lang w:eastAsia="de-DE"/>
          </w:rPr>
          <w:t xml:space="preserve"> conditions,</w:t>
        </w:r>
      </w:ins>
      <w:ins w:id="1163" w:author="Judson, Grant" w:date="2019-01-23T14:13:00Z">
        <w:r>
          <w:rPr>
            <w:rFonts w:cstheme="minorHAnsi"/>
            <w:lang w:eastAsia="de-DE"/>
          </w:rPr>
          <w:t xml:space="preserve"> </w:t>
        </w:r>
      </w:ins>
      <w:ins w:id="1164" w:author="Judson, Grant" w:date="2019-01-31T11:18:00Z">
        <w:r w:rsidR="00D63B2A">
          <w:rPr>
            <w:rFonts w:cstheme="minorHAnsi"/>
            <w:lang w:eastAsia="de-DE"/>
          </w:rPr>
          <w:t xml:space="preserve">timeliness, </w:t>
        </w:r>
      </w:ins>
      <w:ins w:id="1165" w:author="Judson, Grant" w:date="2019-01-23T14:13:00Z">
        <w:r>
          <w:rPr>
            <w:rFonts w:cstheme="minorHAnsi"/>
            <w:lang w:eastAsia="de-DE"/>
          </w:rPr>
          <w:t xml:space="preserve">or the nature of the hazard. </w:t>
        </w:r>
      </w:ins>
    </w:p>
    <w:p w14:paraId="0D9F8AB5" w14:textId="77777777" w:rsidR="007338D9" w:rsidRPr="000D47AF" w:rsidRDefault="00755D39" w:rsidP="007338D9">
      <w:pPr>
        <w:pStyle w:val="BodyText"/>
        <w:rPr>
          <w:rFonts w:cstheme="minorHAnsi"/>
          <w:lang w:eastAsia="de-DE"/>
        </w:rPr>
      </w:pPr>
      <w:ins w:id="1166" w:author="Judson, Grant" w:date="2019-01-23T14:14:00Z">
        <w:r>
          <w:rPr>
            <w:rFonts w:cstheme="minorHAnsi"/>
            <w:lang w:eastAsia="de-DE"/>
          </w:rPr>
          <w:t xml:space="preserve">In deploying a virtual </w:t>
        </w:r>
        <w:proofErr w:type="spellStart"/>
        <w:r>
          <w:rPr>
            <w:rFonts w:cstheme="minorHAnsi"/>
            <w:lang w:eastAsia="de-DE"/>
          </w:rPr>
          <w:t>MAtoN</w:t>
        </w:r>
        <w:proofErr w:type="spellEnd"/>
        <w:r>
          <w:rPr>
            <w:rFonts w:cstheme="minorHAnsi"/>
            <w:lang w:eastAsia="de-DE"/>
          </w:rPr>
          <w:t xml:space="preserve">, consideration should be given to the additional use of </w:t>
        </w:r>
      </w:ins>
      <w:ins w:id="1167" w:author="Peter Dam" w:date="2018-10-24T15:05:00Z">
        <w:del w:id="1168" w:author="Judson, Grant" w:date="2019-01-23T14:14:00Z">
          <w:r w:rsidR="00CB610E" w:rsidDel="00755D39">
            <w:rPr>
              <w:rFonts w:cstheme="minorHAnsi"/>
              <w:lang w:eastAsia="de-DE"/>
            </w:rPr>
            <w:delText xml:space="preserve">(Consider </w:delText>
          </w:r>
        </w:del>
        <w:r w:rsidR="00CB610E">
          <w:rPr>
            <w:rFonts w:cstheme="minorHAnsi"/>
            <w:lang w:eastAsia="de-DE"/>
          </w:rPr>
          <w:t xml:space="preserve">safety related messaging, </w:t>
        </w:r>
        <w:del w:id="1169" w:author="Judson, Grant" w:date="2019-01-23T14:14:00Z">
          <w:r w:rsidR="00CB610E" w:rsidDel="00755D39">
            <w:rPr>
              <w:rFonts w:cstheme="minorHAnsi"/>
              <w:lang w:eastAsia="de-DE"/>
            </w:rPr>
            <w:delText>G</w:delText>
          </w:r>
        </w:del>
      </w:ins>
      <w:ins w:id="1170" w:author="Judson, Grant" w:date="2019-01-23T14:14:00Z">
        <w:r>
          <w:rPr>
            <w:rFonts w:cstheme="minorHAnsi"/>
            <w:lang w:eastAsia="de-DE"/>
          </w:rPr>
          <w:t>g</w:t>
        </w:r>
      </w:ins>
      <w:ins w:id="1171" w:author="Peter Dam" w:date="2018-10-24T15:05:00Z">
        <w:r w:rsidR="00CB610E">
          <w:rPr>
            <w:rFonts w:cstheme="minorHAnsi"/>
            <w:lang w:eastAsia="de-DE"/>
          </w:rPr>
          <w:t>eo</w:t>
        </w:r>
      </w:ins>
      <w:ins w:id="1172" w:author="Judson, Grant" w:date="2019-01-23T14:14:00Z">
        <w:r>
          <w:rPr>
            <w:rFonts w:cstheme="minorHAnsi"/>
            <w:lang w:eastAsia="de-DE"/>
          </w:rPr>
          <w:t>-</w:t>
        </w:r>
      </w:ins>
      <w:ins w:id="1173" w:author="Peter Dam" w:date="2018-10-24T15:05:00Z">
        <w:r w:rsidR="00CB610E">
          <w:rPr>
            <w:rFonts w:cstheme="minorHAnsi"/>
            <w:lang w:eastAsia="de-DE"/>
          </w:rPr>
          <w:t xml:space="preserve">fencing, </w:t>
        </w:r>
      </w:ins>
      <w:ins w:id="1174" w:author="Judson, Grant" w:date="2019-01-23T14:14:00Z">
        <w:r>
          <w:rPr>
            <w:rFonts w:cstheme="minorHAnsi"/>
            <w:lang w:eastAsia="de-DE"/>
          </w:rPr>
          <w:t xml:space="preserve">applying a </w:t>
        </w:r>
      </w:ins>
      <w:ins w:id="1175" w:author="Peter Dam" w:date="2018-10-24T15:05:00Z">
        <w:del w:id="1176" w:author="Judson, Grant" w:date="2019-01-23T14:14:00Z">
          <w:r w:rsidR="00CB610E" w:rsidDel="00755D39">
            <w:rPr>
              <w:rFonts w:cstheme="minorHAnsi"/>
              <w:lang w:eastAsia="de-DE"/>
            </w:rPr>
            <w:delText>C</w:delText>
          </w:r>
        </w:del>
      </w:ins>
      <w:ins w:id="1177" w:author="Judson, Grant" w:date="2019-01-23T14:14:00Z">
        <w:r>
          <w:rPr>
            <w:rFonts w:cstheme="minorHAnsi"/>
            <w:lang w:eastAsia="de-DE"/>
          </w:rPr>
          <w:t>c</w:t>
        </w:r>
      </w:ins>
      <w:ins w:id="1178" w:author="Peter Dam" w:date="2018-10-24T15:05:00Z">
        <w:r w:rsidR="00CB610E">
          <w:rPr>
            <w:rFonts w:cstheme="minorHAnsi"/>
            <w:lang w:eastAsia="de-DE"/>
          </w:rPr>
          <w:t xml:space="preserve">ourse and </w:t>
        </w:r>
        <w:del w:id="1179" w:author="Judson, Grant" w:date="2019-01-23T14:15:00Z">
          <w:r w:rsidR="00CB610E" w:rsidDel="00755D39">
            <w:rPr>
              <w:rFonts w:cstheme="minorHAnsi"/>
              <w:lang w:eastAsia="de-DE"/>
            </w:rPr>
            <w:delText>S</w:delText>
          </w:r>
        </w:del>
      </w:ins>
      <w:ins w:id="1180" w:author="Judson, Grant" w:date="2019-01-23T14:15:00Z">
        <w:r>
          <w:rPr>
            <w:rFonts w:cstheme="minorHAnsi"/>
            <w:lang w:eastAsia="de-DE"/>
          </w:rPr>
          <w:t>s</w:t>
        </w:r>
      </w:ins>
      <w:ins w:id="1181" w:author="Peter Dam" w:date="2018-10-24T15:05:00Z">
        <w:r w:rsidR="00CB610E">
          <w:rPr>
            <w:rFonts w:cstheme="minorHAnsi"/>
            <w:lang w:eastAsia="de-DE"/>
          </w:rPr>
          <w:t xml:space="preserve">peed, </w:t>
        </w:r>
      </w:ins>
      <w:ins w:id="1182" w:author="Judson, Grant" w:date="2019-01-23T14:28:00Z">
        <w:r w:rsidR="007D3575">
          <w:rPr>
            <w:rFonts w:cstheme="minorHAnsi"/>
            <w:lang w:eastAsia="de-DE"/>
          </w:rPr>
          <w:t xml:space="preserve">issuing and </w:t>
        </w:r>
      </w:ins>
      <w:ins w:id="1183" w:author="Peter Dam" w:date="2018-10-24T15:05:00Z">
        <w:del w:id="1184" w:author="Judson, Grant" w:date="2019-01-23T14:15:00Z">
          <w:r w:rsidR="00CB610E" w:rsidDel="00755D39">
            <w:rPr>
              <w:rFonts w:cstheme="minorHAnsi"/>
              <w:lang w:eastAsia="de-DE"/>
            </w:rPr>
            <w:delText>A</w:delText>
          </w:r>
        </w:del>
        <w:del w:id="1185" w:author="Judson, Grant" w:date="2019-01-23T14:28:00Z">
          <w:r w:rsidR="00CB610E" w:rsidDel="007D3575">
            <w:rPr>
              <w:rFonts w:cstheme="minorHAnsi"/>
              <w:lang w:eastAsia="de-DE"/>
            </w:rPr>
            <w:delText xml:space="preserve">utomatic </w:delText>
          </w:r>
        </w:del>
        <w:r w:rsidR="00CB610E">
          <w:rPr>
            <w:rFonts w:cstheme="minorHAnsi"/>
            <w:lang w:eastAsia="de-DE"/>
          </w:rPr>
          <w:t xml:space="preserve">updating of relevant </w:t>
        </w:r>
      </w:ins>
      <w:ins w:id="1186" w:author="Peter Dam" w:date="2018-10-24T15:06:00Z">
        <w:r w:rsidR="00CB610E">
          <w:rPr>
            <w:rFonts w:cstheme="minorHAnsi"/>
            <w:lang w:eastAsia="de-DE"/>
          </w:rPr>
          <w:t>MSI</w:t>
        </w:r>
        <w:del w:id="1187" w:author="Judson, Grant" w:date="2019-01-23T14:15:00Z">
          <w:r w:rsidR="00CB610E" w:rsidDel="00755D39">
            <w:rPr>
              <w:rFonts w:cstheme="minorHAnsi"/>
              <w:lang w:eastAsia="de-DE"/>
            </w:rPr>
            <w:delText>)</w:delText>
          </w:r>
        </w:del>
      </w:ins>
      <w:del w:id="1188" w:author="Peter Dam" w:date="2018-10-24T14:33:00Z">
        <w:r w:rsidR="007338D9" w:rsidRPr="000D47AF" w:rsidDel="009E70F5">
          <w:rPr>
            <w:rFonts w:cstheme="minorHAnsi"/>
            <w:lang w:eastAsia="de-DE"/>
          </w:rPr>
          <w:delText>for mor</w:delText>
        </w:r>
        <w:r w:rsidR="00AD68C5" w:rsidDel="009E70F5">
          <w:rPr>
            <w:rFonts w:cstheme="minorHAnsi"/>
            <w:lang w:eastAsia="de-DE"/>
          </w:rPr>
          <w:delText>e information on risks involved</w:delText>
        </w:r>
      </w:del>
      <w:r w:rsidR="007338D9" w:rsidRPr="000D47AF">
        <w:rPr>
          <w:rFonts w:cstheme="minorHAnsi"/>
          <w:lang w:eastAsia="de-DE"/>
        </w:rPr>
        <w:t xml:space="preserve">. </w:t>
      </w:r>
    </w:p>
    <w:p w14:paraId="3C990604" w14:textId="77777777" w:rsidR="00845A44" w:rsidRPr="00755D39" w:rsidRDefault="00144A11">
      <w:pPr>
        <w:pStyle w:val="Heading1"/>
        <w:rPr>
          <w:ins w:id="1189" w:author="Peter Dam" w:date="2018-10-24T15:33:00Z"/>
          <w:rFonts w:eastAsiaTheme="minorHAnsi"/>
          <w:lang w:eastAsia="de-DE"/>
          <w:rPrChange w:id="1190" w:author="Judson, Grant" w:date="2019-01-23T14:15:00Z">
            <w:rPr>
              <w:ins w:id="1191" w:author="Peter Dam" w:date="2018-10-24T15:33:00Z"/>
              <w:rFonts w:eastAsia="Times New Roman" w:cs="Arial"/>
              <w:highlight w:val="yellow"/>
              <w:lang w:val="en-IE"/>
            </w:rPr>
          </w:rPrChange>
        </w:rPr>
        <w:pPrChange w:id="1192" w:author="Judson, Grant" w:date="2019-01-23T14:15:00Z">
          <w:pPr>
            <w:autoSpaceDE w:val="0"/>
            <w:autoSpaceDN w:val="0"/>
            <w:adjustRightInd w:val="0"/>
          </w:pPr>
        </w:pPrChange>
      </w:pPr>
      <w:bookmarkStart w:id="1193" w:name="_Toc528163923"/>
      <w:ins w:id="1194" w:author="Peter Dam" w:date="2018-10-24T15:33:00Z">
        <w:r w:rsidRPr="00755D39">
          <w:rPr>
            <w:rFonts w:eastAsiaTheme="minorHAnsi"/>
            <w:lang w:eastAsia="de-DE"/>
            <w:rPrChange w:id="1195" w:author="Judson, Grant" w:date="2019-01-23T14:15:00Z">
              <w:rPr>
                <w:rFonts w:eastAsia="Times New Roman" w:cs="Arial"/>
                <w:b/>
                <w:bCs/>
                <w:caps/>
                <w:highlight w:val="yellow"/>
                <w:lang w:val="en-IE"/>
              </w:rPr>
            </w:rPrChange>
          </w:rPr>
          <w:t>AIS MAtoN programming</w:t>
        </w:r>
        <w:bookmarkEnd w:id="1193"/>
      </w:ins>
    </w:p>
    <w:p w14:paraId="55888D23" w14:textId="77777777" w:rsidR="005407EA" w:rsidRDefault="005407EA" w:rsidP="005407EA">
      <w:pPr>
        <w:autoSpaceDE w:val="0"/>
        <w:autoSpaceDN w:val="0"/>
        <w:adjustRightInd w:val="0"/>
        <w:rPr>
          <w:ins w:id="1196" w:author="Judson, Grant" w:date="2019-01-23T15:56:00Z"/>
          <w:sz w:val="22"/>
          <w:highlight w:val="yellow"/>
        </w:rPr>
      </w:pPr>
    </w:p>
    <w:p w14:paraId="729B4EB4" w14:textId="77777777" w:rsidR="00D63B2A" w:rsidRDefault="00D63B2A" w:rsidP="005407EA">
      <w:pPr>
        <w:autoSpaceDE w:val="0"/>
        <w:autoSpaceDN w:val="0"/>
        <w:adjustRightInd w:val="0"/>
        <w:rPr>
          <w:ins w:id="1197" w:author="Judson, Grant" w:date="2019-01-31T11:21:00Z"/>
          <w:sz w:val="22"/>
        </w:rPr>
      </w:pPr>
      <w:ins w:id="1198" w:author="Judson, Grant" w:date="2019-01-31T11:19:00Z">
        <w:r>
          <w:rPr>
            <w:sz w:val="22"/>
          </w:rPr>
          <w:t xml:space="preserve">Where AIS is used in </w:t>
        </w:r>
      </w:ins>
      <w:ins w:id="1199" w:author="Judson, Grant" w:date="2019-01-31T11:20:00Z">
        <w:r>
          <w:rPr>
            <w:sz w:val="22"/>
          </w:rPr>
          <w:t xml:space="preserve">conjunction with a </w:t>
        </w:r>
        <w:proofErr w:type="spellStart"/>
        <w:r>
          <w:rPr>
            <w:sz w:val="22"/>
          </w:rPr>
          <w:t>MAtoN</w:t>
        </w:r>
        <w:proofErr w:type="spellEnd"/>
        <w:r>
          <w:rPr>
            <w:sz w:val="22"/>
          </w:rPr>
          <w:t>, the devic</w:t>
        </w:r>
        <w:r w:rsidR="00245FBA">
          <w:rPr>
            <w:sz w:val="22"/>
          </w:rPr>
          <w:t xml:space="preserve">e </w:t>
        </w:r>
        <w:proofErr w:type="gramStart"/>
        <w:r w:rsidR="00245FBA">
          <w:rPr>
            <w:sz w:val="22"/>
          </w:rPr>
          <w:t>is considered to be</w:t>
        </w:r>
        <w:proofErr w:type="gramEnd"/>
        <w:r w:rsidR="00245FBA">
          <w:rPr>
            <w:sz w:val="22"/>
          </w:rPr>
          <w:t xml:space="preserve"> a Group A,</w:t>
        </w:r>
      </w:ins>
      <w:ins w:id="1200" w:author="Judson, Grant" w:date="2019-01-31T11:44:00Z">
        <w:r w:rsidR="00245FBA">
          <w:rPr>
            <w:sz w:val="22"/>
          </w:rPr>
          <w:t xml:space="preserve"> </w:t>
        </w:r>
      </w:ins>
      <w:ins w:id="1201" w:author="Judson, Grant" w:date="2019-01-31T11:20:00Z">
        <w:r>
          <w:rPr>
            <w:sz w:val="22"/>
          </w:rPr>
          <w:t>AMRD. Group</w:t>
        </w:r>
      </w:ins>
      <w:ins w:id="1202" w:author="Judson, Grant" w:date="2019-01-31T11:44:00Z">
        <w:r w:rsidR="00245FBA">
          <w:rPr>
            <w:sz w:val="22"/>
          </w:rPr>
          <w:t xml:space="preserve"> A,</w:t>
        </w:r>
      </w:ins>
      <w:ins w:id="1203" w:author="Judson, Grant" w:date="2019-01-23T15:56:00Z">
        <w:r w:rsidR="005407EA" w:rsidRPr="00485124">
          <w:rPr>
            <w:sz w:val="22"/>
            <w:rPrChange w:id="1204" w:author="Judson, Grant" w:date="2019-01-23T16:16:00Z">
              <w:rPr>
                <w:sz w:val="22"/>
                <w:highlight w:val="yellow"/>
              </w:rPr>
            </w:rPrChange>
          </w:rPr>
          <w:t xml:space="preserve"> </w:t>
        </w:r>
      </w:ins>
      <w:ins w:id="1205" w:author="Judson, Grant" w:date="2019-01-31T11:21:00Z">
        <w:r>
          <w:rPr>
            <w:sz w:val="22"/>
          </w:rPr>
          <w:t>AMRD</w:t>
        </w:r>
      </w:ins>
      <w:ins w:id="1206" w:author="Judson, Grant" w:date="2019-01-31T11:44:00Z">
        <w:r w:rsidR="00245FBA">
          <w:rPr>
            <w:sz w:val="22"/>
          </w:rPr>
          <w:t>’s</w:t>
        </w:r>
      </w:ins>
      <w:ins w:id="1207" w:author="Judson, Grant" w:date="2019-01-31T11:21:00Z">
        <w:r>
          <w:rPr>
            <w:sz w:val="22"/>
          </w:rPr>
          <w:t xml:space="preserve"> should be programmed with the following numbering scheme:</w:t>
        </w:r>
      </w:ins>
    </w:p>
    <w:p w14:paraId="4B274B2C" w14:textId="77777777" w:rsidR="00D63B2A" w:rsidRDefault="00D63B2A" w:rsidP="005407EA">
      <w:pPr>
        <w:autoSpaceDE w:val="0"/>
        <w:autoSpaceDN w:val="0"/>
        <w:adjustRightInd w:val="0"/>
        <w:rPr>
          <w:ins w:id="1208" w:author="Judson, Grant" w:date="2019-01-31T11:21:00Z"/>
          <w:sz w:val="22"/>
        </w:rPr>
      </w:pPr>
    </w:p>
    <w:p w14:paraId="3D7BB385" w14:textId="77777777" w:rsidR="00144A11" w:rsidDel="00245FBA" w:rsidRDefault="00AE3B8B">
      <w:pPr>
        <w:pStyle w:val="BodyText"/>
        <w:rPr>
          <w:del w:id="1209" w:author="Judson, Grant" w:date="2019-01-23T15:56:00Z"/>
          <w:rFonts w:cstheme="minorHAnsi"/>
          <w:lang w:eastAsia="de-DE"/>
        </w:rPr>
        <w:pPrChange w:id="1210" w:author="Judson, Grant" w:date="2019-01-23T14:15:00Z">
          <w:pPr>
            <w:autoSpaceDE w:val="0"/>
            <w:autoSpaceDN w:val="0"/>
            <w:adjustRightInd w:val="0"/>
          </w:pPr>
        </w:pPrChange>
      </w:pPr>
      <w:ins w:id="1211" w:author="Judson, Grant" w:date="2019-01-31T11:23:00Z">
        <w:r w:rsidRPr="00245FBA">
          <w:rPr>
            <w:rFonts w:cstheme="minorHAnsi"/>
            <w:highlight w:val="yellow"/>
            <w:lang w:eastAsia="de-DE"/>
            <w:rPrChange w:id="1212" w:author="Judson, Grant" w:date="2019-01-31T11:44:00Z">
              <w:rPr>
                <w:rFonts w:cstheme="minorHAnsi"/>
                <w:lang w:eastAsia="de-DE"/>
              </w:rPr>
            </w:rPrChange>
          </w:rPr>
          <w:t>[</w:t>
        </w:r>
      </w:ins>
      <w:ins w:id="1213" w:author="Judson, Grant" w:date="2019-01-31T11:24:00Z">
        <w:r w:rsidRPr="00245FBA">
          <w:rPr>
            <w:rFonts w:cstheme="minorHAnsi"/>
            <w:highlight w:val="yellow"/>
            <w:lang w:eastAsia="de-DE"/>
            <w:rPrChange w:id="1214" w:author="Judson, Grant" w:date="2019-01-31T11:44:00Z">
              <w:rPr>
                <w:rFonts w:cstheme="minorHAnsi"/>
                <w:lang w:eastAsia="de-DE"/>
              </w:rPr>
            </w:rPrChange>
          </w:rPr>
          <w:t>numbering</w:t>
        </w:r>
      </w:ins>
      <w:ins w:id="1215" w:author="Judson, Grant" w:date="2019-01-31T11:23:00Z">
        <w:r w:rsidRPr="00245FBA">
          <w:rPr>
            <w:rFonts w:cstheme="minorHAnsi"/>
            <w:highlight w:val="yellow"/>
            <w:lang w:eastAsia="de-DE"/>
            <w:rPrChange w:id="1216" w:author="Judson, Grant" w:date="2019-01-31T11:44:00Z">
              <w:rPr>
                <w:rFonts w:cstheme="minorHAnsi"/>
                <w:lang w:eastAsia="de-DE"/>
              </w:rPr>
            </w:rPrChange>
          </w:rPr>
          <w:t xml:space="preserve"> scheme to be inserted once determined by ITU. </w:t>
        </w:r>
      </w:ins>
      <w:ins w:id="1217" w:author="Judson, Grant" w:date="2019-01-31T11:24:00Z">
        <w:r w:rsidRPr="00245FBA">
          <w:rPr>
            <w:rFonts w:cstheme="minorHAnsi"/>
            <w:highlight w:val="yellow"/>
            <w:lang w:eastAsia="de-DE"/>
            <w:rPrChange w:id="1218" w:author="Judson, Grant" w:date="2019-01-31T11:44:00Z">
              <w:rPr>
                <w:rFonts w:cstheme="minorHAnsi"/>
                <w:lang w:eastAsia="de-DE"/>
              </w:rPr>
            </w:rPrChange>
          </w:rPr>
          <w:t>IALA</w:t>
        </w:r>
      </w:ins>
      <w:ins w:id="1219" w:author="Judson, Grant" w:date="2019-01-31T11:23:00Z">
        <w:r w:rsidRPr="00245FBA">
          <w:rPr>
            <w:rFonts w:cstheme="minorHAnsi"/>
            <w:highlight w:val="yellow"/>
            <w:lang w:eastAsia="de-DE"/>
            <w:rPrChange w:id="1220" w:author="Judson, Grant" w:date="2019-01-31T11:44:00Z">
              <w:rPr>
                <w:rFonts w:cstheme="minorHAnsi"/>
                <w:lang w:eastAsia="de-DE"/>
              </w:rPr>
            </w:rPrChange>
          </w:rPr>
          <w:t xml:space="preserve"> needs to request </w:t>
        </w:r>
      </w:ins>
      <w:ins w:id="1221" w:author="Judson, Grant" w:date="2019-01-31T11:24:00Z">
        <w:r w:rsidRPr="00245FBA">
          <w:rPr>
            <w:rFonts w:cstheme="minorHAnsi"/>
            <w:highlight w:val="yellow"/>
            <w:lang w:eastAsia="de-DE"/>
            <w:rPrChange w:id="1222" w:author="Judson, Grant" w:date="2019-01-31T11:44:00Z">
              <w:rPr>
                <w:rFonts w:cstheme="minorHAnsi"/>
                <w:lang w:eastAsia="de-DE"/>
              </w:rPr>
            </w:rPrChange>
          </w:rPr>
          <w:t>appropriate</w:t>
        </w:r>
      </w:ins>
      <w:ins w:id="1223" w:author="Judson, Grant" w:date="2019-01-31T11:23:00Z">
        <w:r w:rsidRPr="00245FBA">
          <w:rPr>
            <w:rFonts w:cstheme="minorHAnsi"/>
            <w:highlight w:val="yellow"/>
            <w:lang w:eastAsia="de-DE"/>
            <w:rPrChange w:id="1224" w:author="Judson, Grant" w:date="2019-01-31T11:44:00Z">
              <w:rPr>
                <w:rFonts w:cstheme="minorHAnsi"/>
                <w:lang w:eastAsia="de-DE"/>
              </w:rPr>
            </w:rPrChange>
          </w:rPr>
          <w:t xml:space="preserve"> </w:t>
        </w:r>
      </w:ins>
      <w:ins w:id="1225" w:author="Judson, Grant" w:date="2019-01-31T11:24:00Z">
        <w:r w:rsidRPr="00245FBA">
          <w:rPr>
            <w:rFonts w:cstheme="minorHAnsi"/>
            <w:highlight w:val="yellow"/>
            <w:lang w:eastAsia="de-DE"/>
            <w:rPrChange w:id="1226" w:author="Judson, Grant" w:date="2019-01-31T11:44:00Z">
              <w:rPr>
                <w:rFonts w:cstheme="minorHAnsi"/>
                <w:lang w:eastAsia="de-DE"/>
              </w:rPr>
            </w:rPrChange>
          </w:rPr>
          <w:t>numbering</w:t>
        </w:r>
      </w:ins>
      <w:ins w:id="1227" w:author="Judson, Grant" w:date="2019-01-31T11:23:00Z">
        <w:r w:rsidRPr="00245FBA">
          <w:rPr>
            <w:rFonts w:cstheme="minorHAnsi"/>
            <w:highlight w:val="yellow"/>
            <w:lang w:eastAsia="de-DE"/>
            <w:rPrChange w:id="1228" w:author="Judson, Grant" w:date="2019-01-31T11:44:00Z">
              <w:rPr>
                <w:rFonts w:cstheme="minorHAnsi"/>
                <w:lang w:eastAsia="de-DE"/>
              </w:rPr>
            </w:rPrChange>
          </w:rPr>
          <w:t xml:space="preserve"> scheme for AMRD’s]</w:t>
        </w:r>
      </w:ins>
    </w:p>
    <w:p w14:paraId="4DA2DBAB" w14:textId="77777777" w:rsidR="00245FBA" w:rsidRDefault="00245FBA">
      <w:pPr>
        <w:pStyle w:val="BodyText"/>
        <w:rPr>
          <w:ins w:id="1229" w:author="Judson, Grant" w:date="2019-01-31T11:44:00Z"/>
          <w:rFonts w:cstheme="minorHAnsi"/>
          <w:lang w:eastAsia="de-DE"/>
        </w:rPr>
        <w:pPrChange w:id="1230" w:author="Judson, Grant" w:date="2019-01-23T14:15:00Z">
          <w:pPr>
            <w:autoSpaceDE w:val="0"/>
            <w:autoSpaceDN w:val="0"/>
            <w:adjustRightInd w:val="0"/>
          </w:pPr>
        </w:pPrChange>
      </w:pPr>
    </w:p>
    <w:p w14:paraId="7BD20D9A" w14:textId="77777777" w:rsidR="00144A11" w:rsidRPr="00755D39" w:rsidDel="005407EA" w:rsidRDefault="00144A11">
      <w:pPr>
        <w:pStyle w:val="BodyText"/>
        <w:rPr>
          <w:ins w:id="1231" w:author="Peter Dam" w:date="2018-10-24T15:33:00Z"/>
          <w:del w:id="1232" w:author="Judson, Grant" w:date="2019-01-23T15:58:00Z"/>
          <w:rFonts w:cstheme="minorHAnsi"/>
          <w:lang w:eastAsia="de-DE"/>
          <w:rPrChange w:id="1233" w:author="Judson, Grant" w:date="2019-01-23T14:15:00Z">
            <w:rPr>
              <w:ins w:id="1234" w:author="Peter Dam" w:date="2018-10-24T15:33:00Z"/>
              <w:del w:id="1235" w:author="Judson, Grant" w:date="2019-01-23T15:58:00Z"/>
              <w:rFonts w:eastAsia="Times New Roman" w:cs="Arial"/>
              <w:highlight w:val="yellow"/>
              <w:lang w:val="en-IE"/>
            </w:rPr>
          </w:rPrChange>
        </w:rPr>
        <w:pPrChange w:id="1236" w:author="Judson, Grant" w:date="2019-01-23T14:15:00Z">
          <w:pPr>
            <w:autoSpaceDE w:val="0"/>
            <w:autoSpaceDN w:val="0"/>
            <w:adjustRightInd w:val="0"/>
          </w:pPr>
        </w:pPrChange>
      </w:pPr>
      <w:ins w:id="1237" w:author="Peter Dam" w:date="2018-10-24T15:33:00Z">
        <w:del w:id="1238" w:author="Judson, Grant" w:date="2019-01-23T15:57:00Z">
          <w:r w:rsidRPr="00755D39" w:rsidDel="005407EA">
            <w:rPr>
              <w:rFonts w:cstheme="minorHAnsi"/>
              <w:lang w:eastAsia="de-DE"/>
              <w:rPrChange w:id="1239" w:author="Judson, Grant" w:date="2019-01-23T14:15:00Z">
                <w:rPr>
                  <w:rFonts w:eastAsia="Times New Roman" w:cs="Arial"/>
                  <w:highlight w:val="yellow"/>
                  <w:lang w:val="en-IE"/>
                </w:rPr>
              </w:rPrChange>
            </w:rPr>
            <w:delText>An AIS MAtoN is considered to be an AtoN and is</w:delText>
          </w:r>
          <w:r w:rsidR="001F7761" w:rsidRPr="00755D39" w:rsidDel="005407EA">
            <w:rPr>
              <w:rFonts w:cstheme="minorHAnsi"/>
              <w:lang w:eastAsia="de-DE"/>
              <w:rPrChange w:id="1240" w:author="Judson, Grant" w:date="2019-01-23T14:15:00Z">
                <w:rPr>
                  <w:rFonts w:eastAsia="Times New Roman" w:cs="Arial"/>
                  <w:lang w:val="en-IE"/>
                </w:rPr>
              </w:rPrChange>
            </w:rPr>
            <w:delText xml:space="preserve"> programmed using the same codi</w:delText>
          </w:r>
        </w:del>
      </w:ins>
      <w:ins w:id="1241" w:author="Peter Dam" w:date="2018-10-24T15:35:00Z">
        <w:del w:id="1242" w:author="Judson, Grant" w:date="2019-01-23T15:57:00Z">
          <w:r w:rsidR="001F7761" w:rsidRPr="00755D39" w:rsidDel="005407EA">
            <w:rPr>
              <w:rFonts w:cstheme="minorHAnsi"/>
              <w:lang w:eastAsia="de-DE"/>
              <w:rPrChange w:id="1243" w:author="Judson, Grant" w:date="2019-01-23T14:15:00Z">
                <w:rPr>
                  <w:rFonts w:eastAsia="Times New Roman" w:cs="Arial"/>
                  <w:lang w:val="en-IE"/>
                </w:rPr>
              </w:rPrChange>
            </w:rPr>
            <w:delText>n</w:delText>
          </w:r>
        </w:del>
      </w:ins>
      <w:ins w:id="1244" w:author="Peter Dam" w:date="2018-10-24T15:33:00Z">
        <w:del w:id="1245" w:author="Judson, Grant" w:date="2019-01-23T15:57:00Z">
          <w:r w:rsidRPr="00755D39" w:rsidDel="005407EA">
            <w:rPr>
              <w:rFonts w:cstheme="minorHAnsi"/>
              <w:lang w:eastAsia="de-DE"/>
              <w:rPrChange w:id="1246" w:author="Judson, Grant" w:date="2019-01-23T14:15:00Z">
                <w:rPr>
                  <w:rFonts w:eastAsia="Times New Roman" w:cs="Arial"/>
                  <w:highlight w:val="yellow"/>
                  <w:lang w:val="en-IE"/>
                </w:rPr>
              </w:rPrChange>
            </w:rPr>
            <w:delText>g information as prescribed in ?????????</w:delText>
          </w:r>
        </w:del>
      </w:ins>
    </w:p>
    <w:p w14:paraId="4460CF05" w14:textId="77777777" w:rsidR="00144A11" w:rsidRPr="00755D39" w:rsidDel="007D3575" w:rsidRDefault="00144A11">
      <w:pPr>
        <w:pStyle w:val="BodyText"/>
        <w:rPr>
          <w:ins w:id="1247" w:author="Peter Dam" w:date="2018-10-24T15:34:00Z"/>
          <w:del w:id="1248" w:author="Judson, Grant" w:date="2019-01-23T14:28:00Z"/>
          <w:rFonts w:cstheme="minorHAnsi"/>
          <w:lang w:eastAsia="de-DE"/>
          <w:rPrChange w:id="1249" w:author="Judson, Grant" w:date="2019-01-23T14:15:00Z">
            <w:rPr>
              <w:ins w:id="1250" w:author="Peter Dam" w:date="2018-10-24T15:34:00Z"/>
              <w:del w:id="1251" w:author="Judson, Grant" w:date="2019-01-23T14:28:00Z"/>
              <w:rFonts w:eastAsia="Times New Roman" w:cs="Arial"/>
              <w:highlight w:val="yellow"/>
              <w:lang w:val="en-IE"/>
            </w:rPr>
          </w:rPrChange>
        </w:rPr>
        <w:pPrChange w:id="1252" w:author="Judson, Grant" w:date="2019-01-23T14:15:00Z">
          <w:pPr>
            <w:autoSpaceDE w:val="0"/>
            <w:autoSpaceDN w:val="0"/>
            <w:adjustRightInd w:val="0"/>
          </w:pPr>
        </w:pPrChange>
      </w:pPr>
    </w:p>
    <w:p w14:paraId="50F2D93E" w14:textId="77777777" w:rsidR="00144A11" w:rsidRPr="00755D39" w:rsidRDefault="00144A11">
      <w:pPr>
        <w:pStyle w:val="BodyText"/>
        <w:rPr>
          <w:rFonts w:cstheme="minorHAnsi"/>
          <w:lang w:eastAsia="de-DE"/>
          <w:rPrChange w:id="1253" w:author="Judson, Grant" w:date="2019-01-23T14:15:00Z">
            <w:rPr>
              <w:rFonts w:eastAsia="Times New Roman" w:cs="Arial"/>
              <w:highlight w:val="yellow"/>
              <w:lang w:val="en-IE"/>
            </w:rPr>
          </w:rPrChange>
        </w:rPr>
        <w:pPrChange w:id="1254" w:author="Judson, Grant" w:date="2019-01-23T14:15:00Z">
          <w:pPr>
            <w:autoSpaceDE w:val="0"/>
            <w:autoSpaceDN w:val="0"/>
            <w:adjustRightInd w:val="0"/>
          </w:pPr>
        </w:pPrChange>
      </w:pPr>
      <w:ins w:id="1255" w:author="Peter Dam" w:date="2018-10-24T15:34:00Z">
        <w:del w:id="1256" w:author="Judson, Grant" w:date="2019-02-07T10:15:00Z">
          <w:r w:rsidRPr="00755D39" w:rsidDel="00CE4550">
            <w:rPr>
              <w:rFonts w:cstheme="minorHAnsi"/>
              <w:lang w:eastAsia="de-DE"/>
              <w:rPrChange w:id="1257" w:author="Judson, Grant" w:date="2019-01-23T14:15:00Z">
                <w:rPr>
                  <w:rFonts w:eastAsia="Times New Roman" w:cs="Arial"/>
                  <w:highlight w:val="yellow"/>
                  <w:lang w:val="en-IE"/>
                </w:rPr>
              </w:rPrChange>
            </w:rPr>
            <w:delText>An AIS MAtoN may</w:delText>
          </w:r>
        </w:del>
        <w:del w:id="1258" w:author="Judson, Grant" w:date="2019-01-31T11:23:00Z">
          <w:r w:rsidRPr="00755D39" w:rsidDel="00AE3B8B">
            <w:rPr>
              <w:rFonts w:cstheme="minorHAnsi"/>
              <w:lang w:eastAsia="de-DE"/>
              <w:rPrChange w:id="1259" w:author="Judson, Grant" w:date="2019-01-23T14:15:00Z">
                <w:rPr>
                  <w:rFonts w:eastAsia="Times New Roman" w:cs="Arial"/>
                  <w:highlight w:val="yellow"/>
                  <w:lang w:val="en-IE"/>
                </w:rPr>
              </w:rPrChange>
            </w:rPr>
            <w:delText xml:space="preserve"> </w:delText>
          </w:r>
        </w:del>
        <w:del w:id="1260" w:author="Judson, Grant" w:date="2019-02-07T10:15:00Z">
          <w:r w:rsidRPr="00755D39" w:rsidDel="00CE4550">
            <w:rPr>
              <w:rFonts w:cstheme="minorHAnsi"/>
              <w:lang w:eastAsia="de-DE"/>
              <w:rPrChange w:id="1261" w:author="Judson, Grant" w:date="2019-01-23T14:15:00Z">
                <w:rPr>
                  <w:rFonts w:eastAsia="Times New Roman" w:cs="Arial"/>
                  <w:highlight w:val="yellow"/>
                  <w:lang w:val="en-IE"/>
                </w:rPr>
              </w:rPrChange>
            </w:rPr>
            <w:delText xml:space="preserve">have a Safety </w:delText>
          </w:r>
        </w:del>
        <w:del w:id="1262" w:author="Judson, Grant" w:date="2019-01-31T11:23:00Z">
          <w:r w:rsidRPr="00755D39" w:rsidDel="00AE3B8B">
            <w:rPr>
              <w:rFonts w:cstheme="minorHAnsi"/>
              <w:lang w:eastAsia="de-DE"/>
              <w:rPrChange w:id="1263" w:author="Judson, Grant" w:date="2019-01-23T14:15:00Z">
                <w:rPr>
                  <w:rFonts w:eastAsia="Times New Roman" w:cs="Arial"/>
                  <w:highlight w:val="yellow"/>
                  <w:lang w:val="en-IE"/>
                </w:rPr>
              </w:rPrChange>
            </w:rPr>
            <w:delText>r</w:delText>
          </w:r>
        </w:del>
        <w:del w:id="1264" w:author="Judson, Grant" w:date="2019-02-07T10:15:00Z">
          <w:r w:rsidRPr="00755D39" w:rsidDel="00CE4550">
            <w:rPr>
              <w:rFonts w:cstheme="minorHAnsi"/>
              <w:lang w:eastAsia="de-DE"/>
              <w:rPrChange w:id="1265" w:author="Judson, Grant" w:date="2019-01-23T14:15:00Z">
                <w:rPr>
                  <w:rFonts w:eastAsia="Times New Roman" w:cs="Arial"/>
                  <w:highlight w:val="yellow"/>
                  <w:lang w:val="en-IE"/>
                </w:rPr>
              </w:rPrChange>
            </w:rPr>
            <w:delText>elated Message incorporated within the AIS messaging</w:delText>
          </w:r>
        </w:del>
        <w:del w:id="1266" w:author="Judson, Grant" w:date="2019-01-31T11:23:00Z">
          <w:r w:rsidRPr="00755D39" w:rsidDel="00AE3B8B">
            <w:rPr>
              <w:rFonts w:cstheme="minorHAnsi"/>
              <w:lang w:eastAsia="de-DE"/>
              <w:rPrChange w:id="1267" w:author="Judson, Grant" w:date="2019-01-23T14:15:00Z">
                <w:rPr>
                  <w:rFonts w:eastAsia="Times New Roman" w:cs="Arial"/>
                  <w:highlight w:val="yellow"/>
                  <w:lang w:val="en-IE"/>
                </w:rPr>
              </w:rPrChange>
            </w:rPr>
            <w:delText>….???</w:delText>
          </w:r>
        </w:del>
      </w:ins>
      <w:ins w:id="1268" w:author="Judson, Grant" w:date="2019-02-07T10:15:00Z">
        <w:r w:rsidR="00CE4550">
          <w:rPr>
            <w:rFonts w:cstheme="minorHAnsi"/>
            <w:lang w:eastAsia="de-DE"/>
          </w:rPr>
          <w:t xml:space="preserve">Consideration should be given to incorporating Safety Related Messaging with </w:t>
        </w:r>
      </w:ins>
      <w:ins w:id="1269" w:author="Judson, Grant" w:date="2019-02-07T10:16:00Z">
        <w:r w:rsidR="00CE4550">
          <w:rPr>
            <w:rFonts w:cstheme="minorHAnsi"/>
            <w:lang w:eastAsia="de-DE"/>
          </w:rPr>
          <w:t>the use of an</w:t>
        </w:r>
      </w:ins>
      <w:ins w:id="1270" w:author="Judson, Grant" w:date="2019-02-07T10:15:00Z">
        <w:r w:rsidR="00CE4550">
          <w:rPr>
            <w:rFonts w:cstheme="minorHAnsi"/>
            <w:lang w:eastAsia="de-DE"/>
          </w:rPr>
          <w:t xml:space="preserve"> AIS </w:t>
        </w:r>
        <w:proofErr w:type="spellStart"/>
        <w:r w:rsidR="00CE4550">
          <w:rPr>
            <w:rFonts w:cstheme="minorHAnsi"/>
            <w:lang w:eastAsia="de-DE"/>
          </w:rPr>
          <w:t>MAtoN</w:t>
        </w:r>
        <w:proofErr w:type="spellEnd"/>
        <w:r w:rsidR="00CE4550">
          <w:rPr>
            <w:rFonts w:cstheme="minorHAnsi"/>
            <w:lang w:eastAsia="de-DE"/>
          </w:rPr>
          <w:t>.</w:t>
        </w:r>
      </w:ins>
    </w:p>
    <w:p w14:paraId="0F8504FB" w14:textId="77777777" w:rsidR="00845A44" w:rsidRDefault="00845A44" w:rsidP="00845A44">
      <w:pPr>
        <w:pStyle w:val="Heading1"/>
        <w:keepLines w:val="0"/>
        <w:tabs>
          <w:tab w:val="clear" w:pos="0"/>
          <w:tab w:val="left" w:pos="567"/>
        </w:tabs>
        <w:spacing w:after="240" w:line="240" w:lineRule="auto"/>
        <w:ind w:left="567" w:hanging="567"/>
        <w:rPr>
          <w:rFonts w:eastAsia="Times New Roman" w:cs="Arial"/>
          <w:lang w:val="en-IE"/>
        </w:rPr>
      </w:pPr>
      <w:bookmarkStart w:id="1271" w:name="_Toc449013356"/>
      <w:bookmarkStart w:id="1272" w:name="_Toc528163924"/>
      <w:r w:rsidRPr="00A44365">
        <w:rPr>
          <w:rFonts w:eastAsia="Times New Roman" w:cs="Arial"/>
          <w:lang w:val="en-IE"/>
        </w:rPr>
        <w:t>Deployment</w:t>
      </w:r>
      <w:bookmarkEnd w:id="1271"/>
      <w:bookmarkEnd w:id="1272"/>
    </w:p>
    <w:p w14:paraId="7D1CC268" w14:textId="77777777" w:rsidR="00DC6AE6" w:rsidRPr="00A44365" w:rsidRDefault="00EB15E3">
      <w:pPr>
        <w:pStyle w:val="Heading2"/>
        <w:rPr>
          <w:lang w:val="en-IE"/>
        </w:rPr>
      </w:pPr>
      <w:bookmarkStart w:id="1273" w:name="_Toc528163925"/>
      <w:bookmarkStart w:id="1274" w:name="_Toc449013357"/>
      <w:r>
        <w:rPr>
          <w:lang w:val="en-IE"/>
        </w:rPr>
        <w:t>Physical</w:t>
      </w:r>
      <w:r w:rsidR="00DC6AE6">
        <w:rPr>
          <w:lang w:val="en-IE"/>
        </w:rPr>
        <w:t xml:space="preserve"> </w:t>
      </w:r>
      <w:r>
        <w:rPr>
          <w:lang w:val="en-IE"/>
        </w:rPr>
        <w:t>MAtoN</w:t>
      </w:r>
      <w:bookmarkEnd w:id="1273"/>
    </w:p>
    <w:p w14:paraId="535B1CF2" w14:textId="77777777" w:rsidR="00DC6AE6" w:rsidRDefault="00485124" w:rsidP="00DC6AE6">
      <w:pPr>
        <w:pStyle w:val="BodyText"/>
        <w:rPr>
          <w:lang w:eastAsia="de-DE"/>
        </w:rPr>
      </w:pPr>
      <w:ins w:id="1275" w:author="Judson, Grant" w:date="2019-01-23T16:15:00Z">
        <w:r>
          <w:rPr>
            <w:lang w:val="en-IE" w:eastAsia="de-DE"/>
          </w:rPr>
          <w:t xml:space="preserve">Physical </w:t>
        </w:r>
        <w:proofErr w:type="spellStart"/>
        <w:r>
          <w:rPr>
            <w:lang w:val="en-IE" w:eastAsia="de-DE"/>
          </w:rPr>
          <w:t>MAtoN</w:t>
        </w:r>
        <w:proofErr w:type="spellEnd"/>
        <w:r>
          <w:rPr>
            <w:lang w:val="en-IE" w:eastAsia="de-DE"/>
          </w:rPr>
          <w:t xml:space="preserve"> may be deployed through </w:t>
        </w:r>
        <w:proofErr w:type="gramStart"/>
        <w:r>
          <w:rPr>
            <w:lang w:val="en-IE" w:eastAsia="de-DE"/>
          </w:rPr>
          <w:t>a number of</w:t>
        </w:r>
        <w:proofErr w:type="gramEnd"/>
        <w:r>
          <w:rPr>
            <w:lang w:val="en-IE" w:eastAsia="de-DE"/>
          </w:rPr>
          <w:t xml:space="preserve"> </w:t>
        </w:r>
      </w:ins>
      <w:ins w:id="1276" w:author="Judson, Grant" w:date="2019-01-23T16:19:00Z">
        <w:r>
          <w:rPr>
            <w:lang w:val="en-IE" w:eastAsia="de-DE"/>
          </w:rPr>
          <w:t xml:space="preserve">different means including from a ship, aircraft, or potentially </w:t>
        </w:r>
        <w:proofErr w:type="spellStart"/>
        <w:r>
          <w:rPr>
            <w:lang w:val="en-IE" w:eastAsia="de-DE"/>
          </w:rPr>
          <w:t>self propelled</w:t>
        </w:r>
        <w:proofErr w:type="spellEnd"/>
        <w:r>
          <w:rPr>
            <w:lang w:val="en-IE" w:eastAsia="de-DE"/>
          </w:rPr>
          <w:t xml:space="preserve">. </w:t>
        </w:r>
      </w:ins>
      <w:ins w:id="1277" w:author="Judson, Grant" w:date="2019-01-23T16:15:00Z">
        <w:r>
          <w:rPr>
            <w:lang w:val="en-IE" w:eastAsia="de-DE"/>
          </w:rPr>
          <w:t xml:space="preserve"> </w:t>
        </w:r>
      </w:ins>
      <w:r w:rsidR="00DC6AE6">
        <w:rPr>
          <w:lang w:val="en-IE" w:eastAsia="de-DE"/>
        </w:rPr>
        <w:t xml:space="preserve">The </w:t>
      </w:r>
      <w:del w:id="1278" w:author="Judson, Grant" w:date="2019-01-23T16:20:00Z">
        <w:r w:rsidR="00DC6AE6" w:rsidDel="00485124">
          <w:rPr>
            <w:lang w:val="en-IE" w:eastAsia="de-DE"/>
          </w:rPr>
          <w:delText xml:space="preserve">National </w:delText>
        </w:r>
      </w:del>
      <w:ins w:id="1279" w:author="Judson, Grant" w:date="2019-01-31T11:44:00Z">
        <w:r w:rsidR="00245FBA" w:rsidRPr="00EE543F">
          <w:rPr>
            <w:rFonts w:asciiTheme="majorHAnsi" w:hAnsiTheme="majorHAnsi" w:cstheme="majorHAnsi"/>
            <w:color w:val="252525"/>
            <w:shd w:val="clear" w:color="auto" w:fill="FFFFFF"/>
          </w:rPr>
          <w:t>Competent Authority (</w:t>
        </w:r>
        <w:proofErr w:type="spellStart"/>
        <w:r w:rsidR="00245FBA" w:rsidRPr="00EE543F">
          <w:rPr>
            <w:rStyle w:val="mw-lingo-tooltip-abbr"/>
            <w:rFonts w:asciiTheme="majorHAnsi" w:hAnsiTheme="majorHAnsi" w:cstheme="majorHAnsi"/>
            <w:color w:val="252525"/>
            <w:shd w:val="clear" w:color="auto" w:fill="FFFFFF"/>
          </w:rPr>
          <w:t>AtoN</w:t>
        </w:r>
        <w:proofErr w:type="spellEnd"/>
        <w:r w:rsidR="00245FBA" w:rsidRPr="00EE543F">
          <w:rPr>
            <w:rFonts w:asciiTheme="majorHAnsi" w:hAnsiTheme="majorHAnsi" w:cstheme="majorHAnsi"/>
            <w:color w:val="252525"/>
            <w:shd w:val="clear" w:color="auto" w:fill="FFFFFF"/>
          </w:rPr>
          <w:t>)</w:t>
        </w:r>
        <w:r w:rsidR="00245FBA">
          <w:rPr>
            <w:rFonts w:asciiTheme="majorHAnsi" w:hAnsiTheme="majorHAnsi" w:cstheme="majorHAnsi"/>
            <w:color w:val="252525"/>
            <w:shd w:val="clear" w:color="auto" w:fill="FFFFFF"/>
          </w:rPr>
          <w:t xml:space="preserve"> </w:t>
        </w:r>
      </w:ins>
      <w:del w:id="1280" w:author="Judson, Grant" w:date="2019-01-23T16:20:00Z">
        <w:r w:rsidR="00DC6AE6" w:rsidDel="00485124">
          <w:rPr>
            <w:lang w:val="en-IE" w:eastAsia="de-DE"/>
          </w:rPr>
          <w:delText>A</w:delText>
        </w:r>
      </w:del>
      <w:del w:id="1281" w:author="Judson, Grant" w:date="2019-01-31T11:44:00Z">
        <w:r w:rsidR="00DC6AE6" w:rsidDel="00245FBA">
          <w:rPr>
            <w:lang w:val="en-IE" w:eastAsia="de-DE"/>
          </w:rPr>
          <w:delText xml:space="preserve">uthority </w:delText>
        </w:r>
      </w:del>
      <w:r w:rsidR="00DC6AE6">
        <w:rPr>
          <w:lang w:val="en-IE" w:eastAsia="de-DE"/>
        </w:rPr>
        <w:t>should define the appropriate method for the installation</w:t>
      </w:r>
      <w:ins w:id="1282" w:author="Judson, Grant" w:date="2019-02-07T10:16:00Z">
        <w:r w:rsidR="00CE4550">
          <w:rPr>
            <w:lang w:val="en-IE" w:eastAsia="de-DE"/>
          </w:rPr>
          <w:t xml:space="preserve">, </w:t>
        </w:r>
      </w:ins>
      <w:del w:id="1283" w:author="Judson, Grant" w:date="2019-02-07T10:16:00Z">
        <w:r w:rsidR="00DC6AE6" w:rsidDel="00CE4550">
          <w:rPr>
            <w:lang w:val="en-IE" w:eastAsia="de-DE"/>
          </w:rPr>
          <w:delText xml:space="preserve"> and </w:delText>
        </w:r>
      </w:del>
      <w:r w:rsidR="00DC6AE6">
        <w:rPr>
          <w:lang w:val="en-IE" w:eastAsia="de-DE"/>
        </w:rPr>
        <w:t>deployment</w:t>
      </w:r>
      <w:ins w:id="1284" w:author="Judson, Grant" w:date="2019-02-07T10:16:00Z">
        <w:r w:rsidR="00CE4550">
          <w:rPr>
            <w:lang w:val="en-IE" w:eastAsia="de-DE"/>
          </w:rPr>
          <w:t xml:space="preserve"> and monitoring</w:t>
        </w:r>
      </w:ins>
      <w:r w:rsidR="00DC6AE6">
        <w:rPr>
          <w:lang w:val="en-IE" w:eastAsia="de-DE"/>
        </w:rPr>
        <w:t xml:space="preserve"> of </w:t>
      </w:r>
      <w:ins w:id="1285" w:author="Judson, Grant" w:date="2019-02-07T10:16:00Z">
        <w:r w:rsidR="00CE4550">
          <w:rPr>
            <w:lang w:val="en-IE" w:eastAsia="de-DE"/>
          </w:rPr>
          <w:t xml:space="preserve">a </w:t>
        </w:r>
      </w:ins>
      <w:r w:rsidR="00DC6AE6">
        <w:rPr>
          <w:lang w:val="en-IE" w:eastAsia="de-DE"/>
        </w:rPr>
        <w:t xml:space="preserve">physical </w:t>
      </w:r>
      <w:proofErr w:type="spellStart"/>
      <w:r w:rsidR="00DC6AE6">
        <w:rPr>
          <w:lang w:val="en-IE" w:eastAsia="de-DE"/>
        </w:rPr>
        <w:t>MAtoN</w:t>
      </w:r>
      <w:proofErr w:type="spellEnd"/>
      <w:r w:rsidR="00DC6AE6">
        <w:rPr>
          <w:lang w:val="en-IE" w:eastAsia="de-DE"/>
        </w:rPr>
        <w:t xml:space="preserve">. </w:t>
      </w:r>
      <w:del w:id="1286" w:author="Peter Dam" w:date="2018-10-24T15:08:00Z">
        <w:r w:rsidR="00DC6AE6" w:rsidDel="00CB610E">
          <w:rPr>
            <w:lang w:val="en-IE" w:eastAsia="de-DE"/>
          </w:rPr>
          <w:delText>This can either involve deploying</w:delText>
        </w:r>
        <w:r w:rsidR="00B24CC1" w:rsidDel="00CB610E">
          <w:rPr>
            <w:lang w:val="en-IE" w:eastAsia="de-DE"/>
          </w:rPr>
          <w:delText>,</w:delText>
        </w:r>
        <w:r w:rsidR="00DC6AE6" w:rsidDel="00CB610E">
          <w:rPr>
            <w:lang w:val="en-IE" w:eastAsia="de-DE"/>
          </w:rPr>
          <w:delText xml:space="preserve"> for example</w:delText>
        </w:r>
        <w:r w:rsidR="00B24CC1" w:rsidDel="00CB610E">
          <w:rPr>
            <w:lang w:val="en-IE" w:eastAsia="de-DE"/>
          </w:rPr>
          <w:delText>,</w:delText>
        </w:r>
        <w:r w:rsidR="00DC6AE6" w:rsidDel="00CB610E">
          <w:rPr>
            <w:lang w:val="en-IE" w:eastAsia="de-DE"/>
          </w:rPr>
          <w:delText xml:space="preserve"> on-shore, at-sea, or via aircraft. </w:delText>
        </w:r>
      </w:del>
      <w:r w:rsidR="00DC6AE6">
        <w:rPr>
          <w:lang w:val="en-IE" w:eastAsia="de-DE"/>
        </w:rPr>
        <w:t xml:space="preserve">Special considerations </w:t>
      </w:r>
      <w:del w:id="1287" w:author="Judson, Grant" w:date="2019-01-23T16:20:00Z">
        <w:r w:rsidR="00DC6AE6" w:rsidDel="00485124">
          <w:rPr>
            <w:lang w:val="en-IE" w:eastAsia="de-DE"/>
          </w:rPr>
          <w:delText>have to</w:delText>
        </w:r>
      </w:del>
      <w:ins w:id="1288" w:author="Judson, Grant" w:date="2019-01-23T16:20:00Z">
        <w:r>
          <w:rPr>
            <w:lang w:val="en-IE" w:eastAsia="de-DE"/>
          </w:rPr>
          <w:t>should</w:t>
        </w:r>
      </w:ins>
      <w:r w:rsidR="00DC6AE6">
        <w:rPr>
          <w:lang w:val="en-IE" w:eastAsia="de-DE"/>
        </w:rPr>
        <w:t xml:space="preserve"> be </w:t>
      </w:r>
      <w:del w:id="1289" w:author="Judson, Grant" w:date="2019-01-23T16:20:00Z">
        <w:r w:rsidR="00DC6AE6" w:rsidDel="00485124">
          <w:rPr>
            <w:lang w:val="en-IE" w:eastAsia="de-DE"/>
          </w:rPr>
          <w:delText>taken into account</w:delText>
        </w:r>
      </w:del>
      <w:ins w:id="1290" w:author="Judson, Grant" w:date="2019-01-23T16:20:00Z">
        <w:r>
          <w:rPr>
            <w:lang w:val="en-IE" w:eastAsia="de-DE"/>
          </w:rPr>
          <w:t>given</w:t>
        </w:r>
      </w:ins>
      <w:r w:rsidR="00DC6AE6">
        <w:rPr>
          <w:lang w:val="en-IE" w:eastAsia="de-DE"/>
        </w:rPr>
        <w:t xml:space="preserve"> regarding the </w:t>
      </w:r>
      <w:del w:id="1291" w:author="Judson, Grant" w:date="2019-02-07T10:17:00Z">
        <w:r w:rsidR="00DC6AE6" w:rsidDel="00CE4550">
          <w:rPr>
            <w:lang w:val="en-IE" w:eastAsia="de-DE"/>
          </w:rPr>
          <w:delText xml:space="preserve">appropriate </w:delText>
        </w:r>
      </w:del>
      <w:r w:rsidR="00DC6AE6">
        <w:rPr>
          <w:lang w:val="en-IE" w:eastAsia="de-DE"/>
        </w:rPr>
        <w:t xml:space="preserve">intended use of the </w:t>
      </w:r>
      <w:proofErr w:type="spellStart"/>
      <w:r w:rsidR="00DC6AE6">
        <w:rPr>
          <w:lang w:val="en-IE" w:eastAsia="de-DE"/>
        </w:rPr>
        <w:t>MAtoN</w:t>
      </w:r>
      <w:proofErr w:type="spellEnd"/>
      <w:r w:rsidR="00DC6AE6">
        <w:rPr>
          <w:lang w:val="en-IE" w:eastAsia="de-DE"/>
        </w:rPr>
        <w:t xml:space="preserve"> to ensure it </w:t>
      </w:r>
      <w:del w:id="1292" w:author="Judson, Grant" w:date="2019-02-07T10:17:00Z">
        <w:r w:rsidR="00DC6AE6" w:rsidDel="00CE4550">
          <w:rPr>
            <w:lang w:val="en-IE" w:eastAsia="de-DE"/>
          </w:rPr>
          <w:delText xml:space="preserve">is </w:delText>
        </w:r>
      </w:del>
      <w:ins w:id="1293" w:author="Judson, Grant" w:date="2019-02-07T10:17:00Z">
        <w:r w:rsidR="00CE4550">
          <w:rPr>
            <w:lang w:val="en-IE" w:eastAsia="de-DE"/>
          </w:rPr>
          <w:t xml:space="preserve">is accurately </w:t>
        </w:r>
      </w:ins>
      <w:r w:rsidR="00DC6AE6">
        <w:rPr>
          <w:lang w:val="en-IE" w:eastAsia="de-DE"/>
        </w:rPr>
        <w:t>marked</w:t>
      </w:r>
      <w:del w:id="1294" w:author="Judson, Grant" w:date="2019-02-07T10:18:00Z">
        <w:r w:rsidR="00DC6AE6" w:rsidDel="00CE4550">
          <w:rPr>
            <w:lang w:val="en-IE" w:eastAsia="de-DE"/>
          </w:rPr>
          <w:delText xml:space="preserve"> adequately to a reliable standard</w:delText>
        </w:r>
      </w:del>
      <w:ins w:id="1295" w:author="Judson, Grant" w:date="2019-02-07T10:18:00Z">
        <w:r w:rsidR="00CE4550">
          <w:rPr>
            <w:lang w:eastAsia="de-DE"/>
          </w:rPr>
          <w:t>.</w:t>
        </w:r>
      </w:ins>
      <w:del w:id="1296" w:author="Judson, Grant" w:date="2019-02-07T10:18:00Z">
        <w:r w:rsidR="00DC6AE6" w:rsidRPr="00E3798E" w:rsidDel="00CE4550">
          <w:rPr>
            <w:lang w:eastAsia="de-DE"/>
          </w:rPr>
          <w:delText xml:space="preserve"> (</w:delText>
        </w:r>
        <w:r w:rsidR="00DC6AE6" w:rsidDel="00CE4550">
          <w:rPr>
            <w:lang w:eastAsia="de-DE"/>
          </w:rPr>
          <w:delText xml:space="preserve">i.e., datum markers for search and rescue, icebergs, </w:delText>
        </w:r>
        <w:r w:rsidR="00DC6AE6" w:rsidRPr="00E3798E" w:rsidDel="00CE4550">
          <w:rPr>
            <w:lang w:eastAsia="de-DE"/>
          </w:rPr>
          <w:delText>Oil slick</w:delText>
        </w:r>
        <w:r w:rsidR="00DC6AE6" w:rsidDel="00CE4550">
          <w:rPr>
            <w:lang w:eastAsia="de-DE"/>
          </w:rPr>
          <w:delText xml:space="preserve">, or </w:delText>
        </w:r>
        <w:r w:rsidR="00DC6AE6" w:rsidRPr="00E3798E" w:rsidDel="00CE4550">
          <w:rPr>
            <w:lang w:eastAsia="de-DE"/>
          </w:rPr>
          <w:delText>pollution</w:delText>
        </w:r>
        <w:r w:rsidR="00DC6AE6" w:rsidDel="00CE4550">
          <w:rPr>
            <w:lang w:eastAsia="de-DE"/>
          </w:rPr>
          <w:delText xml:space="preserve"> barriers, etc.</w:delText>
        </w:r>
        <w:r w:rsidR="00DC6AE6" w:rsidRPr="00E3798E" w:rsidDel="00CE4550">
          <w:rPr>
            <w:lang w:eastAsia="de-DE"/>
          </w:rPr>
          <w:delText>).</w:delText>
        </w:r>
        <w:r w:rsidR="006C3F4A" w:rsidDel="00CE4550">
          <w:rPr>
            <w:lang w:eastAsia="de-DE"/>
          </w:rPr>
          <w:delText xml:space="preserve"> </w:delText>
        </w:r>
      </w:del>
    </w:p>
    <w:p w14:paraId="697251D8" w14:textId="77777777" w:rsidR="00DC6AE6" w:rsidRDefault="00EB15E3">
      <w:pPr>
        <w:pStyle w:val="Heading2"/>
        <w:rPr>
          <w:lang w:val="en-IE"/>
        </w:rPr>
      </w:pPr>
      <w:bookmarkStart w:id="1297" w:name="_Toc528163926"/>
      <w:r>
        <w:rPr>
          <w:lang w:val="en-IE"/>
        </w:rPr>
        <w:t>Virtual Maton</w:t>
      </w:r>
      <w:bookmarkEnd w:id="1297"/>
    </w:p>
    <w:p w14:paraId="61BAB4D1" w14:textId="77777777" w:rsidR="00DC6AE6" w:rsidDel="003C5A8B" w:rsidRDefault="00DC6AE6" w:rsidP="00DC6AE6">
      <w:pPr>
        <w:pStyle w:val="BodyText"/>
        <w:rPr>
          <w:del w:id="1298" w:author="Peter Dam" w:date="2018-10-24T14:54:00Z"/>
          <w:lang w:eastAsia="de-DE"/>
        </w:rPr>
      </w:pPr>
      <w:del w:id="1299" w:author="Peter Dam" w:date="2018-10-24T14:54:00Z">
        <w:r w:rsidDel="003C5A8B">
          <w:rPr>
            <w:lang w:eastAsia="de-DE"/>
          </w:rPr>
          <w:delText xml:space="preserve">The National Authority should define the necessary circumstances in which a virtual MAtoN is required. Virtual MAtoN are used primarily where there is a time critical consideration. They may also be used in places where permanent physical MAtoN cannot be sited or maintained. A Virtual MAtoN is not intended to replace a physical MAtoN and it is the National Authorities jurisdiction to determine the appropriate circumstances that the virtual MAtoN may and should be used. </w:delText>
        </w:r>
      </w:del>
    </w:p>
    <w:p w14:paraId="52B79E9A" w14:textId="77777777" w:rsidR="00DC6AE6" w:rsidDel="003C5A8B" w:rsidRDefault="00DC6AE6" w:rsidP="00DC6AE6">
      <w:pPr>
        <w:pStyle w:val="BodyText"/>
        <w:rPr>
          <w:del w:id="1300" w:author="Peter Dam" w:date="2018-10-24T14:54:00Z"/>
          <w:lang w:eastAsia="de-DE"/>
        </w:rPr>
      </w:pPr>
      <w:del w:id="1301" w:author="Peter Dam" w:date="2018-10-24T14:54:00Z">
        <w:r w:rsidDel="003C5A8B">
          <w:rPr>
            <w:lang w:eastAsia="de-DE"/>
          </w:rPr>
          <w:delText>The National Authority should take into consideration that not all seafaring vessels will have access to technology that will identify virtual MAtoN.</w:delText>
        </w:r>
      </w:del>
    </w:p>
    <w:p w14:paraId="694C4A44" w14:textId="77777777" w:rsidR="00DC6AE6" w:rsidDel="00314A02" w:rsidRDefault="003C5A8B" w:rsidP="000D47AF">
      <w:pPr>
        <w:pStyle w:val="BodyText"/>
        <w:rPr>
          <w:del w:id="1302" w:author="Judson, Grant" w:date="2019-01-23T16:21:00Z"/>
        </w:rPr>
      </w:pPr>
      <w:ins w:id="1303" w:author="Peter Dam" w:date="2018-10-24T14:55:00Z">
        <w:r>
          <w:t xml:space="preserve">Deployment of </w:t>
        </w:r>
      </w:ins>
      <w:ins w:id="1304" w:author="Judson, Grant" w:date="2019-01-31T11:24:00Z">
        <w:r w:rsidR="00AE3B8B">
          <w:t>V</w:t>
        </w:r>
      </w:ins>
      <w:ins w:id="1305" w:author="Peter Dam" w:date="2018-10-24T14:55:00Z">
        <w:del w:id="1306" w:author="Judson, Grant" w:date="2019-01-31T11:24:00Z">
          <w:r w:rsidDel="00AE3B8B">
            <w:delText>v</w:delText>
          </w:r>
        </w:del>
        <w:r>
          <w:t xml:space="preserve">irtual </w:t>
        </w:r>
        <w:proofErr w:type="spellStart"/>
        <w:r>
          <w:t>MAtoN</w:t>
        </w:r>
        <w:proofErr w:type="spellEnd"/>
        <w:r>
          <w:t xml:space="preserve"> should conform to IALA </w:t>
        </w:r>
      </w:ins>
      <w:ins w:id="1307" w:author="Peter Dam" w:date="2018-10-24T14:56:00Z">
        <w:r>
          <w:t>Guidelin</w:t>
        </w:r>
      </w:ins>
      <w:ins w:id="1308" w:author="Peter Dam" w:date="2018-10-24T14:57:00Z">
        <w:r>
          <w:t>e</w:t>
        </w:r>
      </w:ins>
      <w:ins w:id="1309" w:author="Peter Dam" w:date="2018-10-24T14:56:00Z">
        <w:r>
          <w:t xml:space="preserve"> </w:t>
        </w:r>
        <w:commentRangeStart w:id="1310"/>
        <w:r>
          <w:t>1081</w:t>
        </w:r>
      </w:ins>
      <w:commentRangeEnd w:id="1310"/>
      <w:ins w:id="1311" w:author="Peter Dam" w:date="2018-10-24T14:57:00Z">
        <w:r>
          <w:rPr>
            <w:rStyle w:val="CommentReference"/>
          </w:rPr>
          <w:commentReference w:id="1310"/>
        </w:r>
      </w:ins>
      <w:ins w:id="1312" w:author="Peter Dam" w:date="2018-10-24T15:00:00Z">
        <w:r w:rsidR="00CB610E">
          <w:t xml:space="preserve"> on virtual </w:t>
        </w:r>
        <w:proofErr w:type="spellStart"/>
        <w:r w:rsidR="00CB610E">
          <w:t>AtoN</w:t>
        </w:r>
      </w:ins>
      <w:proofErr w:type="spellEnd"/>
      <w:ins w:id="1313" w:author="Judson, Grant" w:date="2019-01-23T16:13:00Z">
        <w:r w:rsidR="004C261F">
          <w:t xml:space="preserve">. The use of virtual </w:t>
        </w:r>
        <w:proofErr w:type="spellStart"/>
        <w:r w:rsidR="004C261F">
          <w:t>MAtoN</w:t>
        </w:r>
        <w:proofErr w:type="spellEnd"/>
        <w:r w:rsidR="004C261F">
          <w:t xml:space="preserve"> must be authorised by </w:t>
        </w:r>
      </w:ins>
      <w:ins w:id="1314" w:author="Judson, Grant" w:date="2019-01-31T11:45:00Z">
        <w:r w:rsidR="00245FBA">
          <w:t xml:space="preserve">a </w:t>
        </w:r>
        <w:r w:rsidR="00245FBA" w:rsidRPr="00EE543F">
          <w:rPr>
            <w:rFonts w:asciiTheme="majorHAnsi" w:hAnsiTheme="majorHAnsi" w:cstheme="majorHAnsi"/>
            <w:color w:val="252525"/>
            <w:shd w:val="clear" w:color="auto" w:fill="FFFFFF"/>
          </w:rPr>
          <w:t>Competent Authority (</w:t>
        </w:r>
        <w:proofErr w:type="spellStart"/>
        <w:r w:rsidR="00245FBA" w:rsidRPr="00EE543F">
          <w:rPr>
            <w:rStyle w:val="mw-lingo-tooltip-abbr"/>
            <w:rFonts w:asciiTheme="majorHAnsi" w:hAnsiTheme="majorHAnsi" w:cstheme="majorHAnsi"/>
            <w:color w:val="252525"/>
            <w:shd w:val="clear" w:color="auto" w:fill="FFFFFF"/>
          </w:rPr>
          <w:t>AtoN</w:t>
        </w:r>
        <w:proofErr w:type="spellEnd"/>
        <w:r w:rsidR="00245FBA" w:rsidRPr="00EE543F">
          <w:rPr>
            <w:rFonts w:asciiTheme="majorHAnsi" w:hAnsiTheme="majorHAnsi" w:cstheme="majorHAnsi"/>
            <w:color w:val="252525"/>
            <w:shd w:val="clear" w:color="auto" w:fill="FFFFFF"/>
          </w:rPr>
          <w:t>)</w:t>
        </w:r>
      </w:ins>
      <w:ins w:id="1315" w:author="Judson, Grant" w:date="2019-01-23T16:13:00Z">
        <w:r w:rsidR="004C261F">
          <w:t xml:space="preserve">. </w:t>
        </w:r>
      </w:ins>
      <w:ins w:id="1316" w:author="Peter Dam" w:date="2018-10-24T14:56:00Z">
        <w:del w:id="1317" w:author="Judson, Grant" w:date="2019-01-23T16:13:00Z">
          <w:r w:rsidDel="004C261F">
            <w:delText xml:space="preserve"> </w:delText>
          </w:r>
        </w:del>
      </w:ins>
      <w:ins w:id="1318" w:author="Judson, Grant" w:date="2019-01-23T16:14:00Z">
        <w:r w:rsidR="004C261F">
          <w:t xml:space="preserve">Virtual </w:t>
        </w:r>
        <w:proofErr w:type="spellStart"/>
        <w:r w:rsidR="004C261F">
          <w:t>MAtoN</w:t>
        </w:r>
        <w:proofErr w:type="spellEnd"/>
        <w:r w:rsidR="004C261F">
          <w:t xml:space="preserve"> should only be used where urgency requires, or where </w:t>
        </w:r>
      </w:ins>
      <w:ins w:id="1319" w:author="Judson, Grant" w:date="2019-01-23T16:21:00Z">
        <w:r w:rsidR="00485124">
          <w:t>it</w:t>
        </w:r>
      </w:ins>
      <w:ins w:id="1320" w:author="Judson, Grant" w:date="2019-01-23T16:14:00Z">
        <w:r w:rsidR="004C261F">
          <w:t xml:space="preserve"> is impractical to use a physical </w:t>
        </w:r>
        <w:proofErr w:type="spellStart"/>
        <w:r w:rsidR="004C261F">
          <w:t>MAtoN</w:t>
        </w:r>
        <w:proofErr w:type="spellEnd"/>
        <w:r w:rsidR="004C261F">
          <w:t xml:space="preserve">. </w:t>
        </w:r>
      </w:ins>
    </w:p>
    <w:p w14:paraId="2ECA081E" w14:textId="77777777" w:rsidR="00314A02" w:rsidRDefault="00314A02" w:rsidP="000D47AF">
      <w:pPr>
        <w:pStyle w:val="BodyText"/>
        <w:rPr>
          <w:ins w:id="1321" w:author="Judson, Grant" w:date="2019-01-24T10:17:00Z"/>
        </w:rPr>
      </w:pPr>
    </w:p>
    <w:p w14:paraId="17A63294" w14:textId="77777777" w:rsidR="00314A02" w:rsidRPr="00314A02" w:rsidRDefault="00A63AA6">
      <w:pPr>
        <w:pStyle w:val="Heading1"/>
        <w:pPrChange w:id="1322" w:author="Judson, Grant" w:date="2019-01-24T10:28:00Z">
          <w:pPr>
            <w:pStyle w:val="BodyText"/>
          </w:pPr>
        </w:pPrChange>
      </w:pPr>
      <w:ins w:id="1323" w:author="Judson, Grant" w:date="2019-01-24T10:23:00Z">
        <w:r>
          <w:t>Designed and constructed for</w:t>
        </w:r>
      </w:ins>
      <w:ins w:id="1324" w:author="Judson, Grant" w:date="2019-01-24T10:17:00Z">
        <w:r w:rsidR="00314A02">
          <w:t xml:space="preserve"> Deployment</w:t>
        </w:r>
      </w:ins>
    </w:p>
    <w:p w14:paraId="5DEF1CC6" w14:textId="77777777" w:rsidR="00A63AA6" w:rsidRDefault="00314A02">
      <w:pPr>
        <w:pStyle w:val="BodyText"/>
        <w:rPr>
          <w:ins w:id="1325" w:author="Judson, Grant" w:date="2019-01-24T10:20:00Z"/>
          <w:lang w:val="en-IE"/>
        </w:rPr>
        <w:pPrChange w:id="1326" w:author="Judson, Grant" w:date="2019-01-24T10:17:00Z">
          <w:pPr>
            <w:pStyle w:val="Heading2"/>
          </w:pPr>
        </w:pPrChange>
      </w:pPr>
      <w:bookmarkStart w:id="1327" w:name="_Toc496681984"/>
      <w:bookmarkStart w:id="1328" w:name="_Toc496682151"/>
      <w:bookmarkStart w:id="1329" w:name="_Toc496681985"/>
      <w:bookmarkStart w:id="1330" w:name="_Toc496682152"/>
      <w:bookmarkStart w:id="1331" w:name="_Toc528163927"/>
      <w:bookmarkEnd w:id="1274"/>
      <w:bookmarkEnd w:id="1327"/>
      <w:bookmarkEnd w:id="1328"/>
      <w:bookmarkEnd w:id="1329"/>
      <w:bookmarkEnd w:id="1330"/>
      <w:ins w:id="1332" w:author="Judson, Grant" w:date="2019-01-24T10:17:00Z">
        <w:r>
          <w:rPr>
            <w:lang w:val="en-IE"/>
          </w:rPr>
          <w:t xml:space="preserve">The concept of a </w:t>
        </w:r>
        <w:proofErr w:type="spellStart"/>
        <w:r>
          <w:rPr>
            <w:lang w:val="en-IE"/>
          </w:rPr>
          <w:t>MAtoN</w:t>
        </w:r>
        <w:proofErr w:type="spellEnd"/>
        <w:r>
          <w:rPr>
            <w:lang w:val="en-IE"/>
          </w:rPr>
          <w:t xml:space="preserve"> </w:t>
        </w:r>
      </w:ins>
      <w:ins w:id="1333" w:author="Judson, Grant" w:date="2019-01-24T10:18:00Z">
        <w:r>
          <w:rPr>
            <w:lang w:val="en-IE"/>
          </w:rPr>
          <w:t>ha</w:t>
        </w:r>
      </w:ins>
      <w:ins w:id="1334" w:author="Judson, Grant" w:date="2019-01-24T10:19:00Z">
        <w:r>
          <w:rPr>
            <w:lang w:val="en-IE"/>
          </w:rPr>
          <w:t>s</w:t>
        </w:r>
      </w:ins>
      <w:ins w:id="1335" w:author="Judson, Grant" w:date="2019-01-24T10:18:00Z">
        <w:r>
          <w:rPr>
            <w:lang w:val="en-IE"/>
          </w:rPr>
          <w:t xml:space="preserve"> </w:t>
        </w:r>
      </w:ins>
      <w:ins w:id="1336" w:author="Judson, Grant" w:date="2019-01-24T10:19:00Z">
        <w:r>
          <w:rPr>
            <w:lang w:val="en-IE"/>
          </w:rPr>
          <w:t>been</w:t>
        </w:r>
      </w:ins>
      <w:ins w:id="1337" w:author="Judson, Grant" w:date="2019-01-24T10:18:00Z">
        <w:r>
          <w:rPr>
            <w:lang w:val="en-IE"/>
          </w:rPr>
          <w:t xml:space="preserve"> implemented to be versatile in its </w:t>
        </w:r>
        <w:proofErr w:type="gramStart"/>
        <w:r>
          <w:rPr>
            <w:lang w:val="en-IE"/>
          </w:rPr>
          <w:t>use, and</w:t>
        </w:r>
        <w:proofErr w:type="gramEnd"/>
        <w:r>
          <w:rPr>
            <w:lang w:val="en-IE"/>
          </w:rPr>
          <w:t xml:space="preserve"> is intended to present</w:t>
        </w:r>
      </w:ins>
      <w:ins w:id="1338" w:author="Judson, Grant" w:date="2019-01-24T10:19:00Z">
        <w:r>
          <w:rPr>
            <w:lang w:val="en-IE"/>
          </w:rPr>
          <w:t xml:space="preserve"> </w:t>
        </w:r>
      </w:ins>
      <w:ins w:id="1339" w:author="Judson, Grant" w:date="2019-01-24T10:23:00Z">
        <w:r w:rsidR="00A63AA6">
          <w:rPr>
            <w:lang w:val="en-IE"/>
          </w:rPr>
          <w:t>a method</w:t>
        </w:r>
      </w:ins>
      <w:ins w:id="1340" w:author="Judson, Grant" w:date="2019-01-24T10:18:00Z">
        <w:r>
          <w:rPr>
            <w:lang w:val="en-IE"/>
          </w:rPr>
          <w:t xml:space="preserve"> of marking hazards to navigation that may be drifting, moving, mobile, and otherwise </w:t>
        </w:r>
      </w:ins>
      <w:ins w:id="1341" w:author="Judson, Grant" w:date="2019-01-24T10:19:00Z">
        <w:r>
          <w:rPr>
            <w:lang w:val="en-IE"/>
          </w:rPr>
          <w:t>difficult</w:t>
        </w:r>
      </w:ins>
      <w:ins w:id="1342" w:author="Judson, Grant" w:date="2019-01-24T10:18:00Z">
        <w:r>
          <w:rPr>
            <w:lang w:val="en-IE"/>
          </w:rPr>
          <w:t xml:space="preserve"> to secure and mark permanently. </w:t>
        </w:r>
      </w:ins>
      <w:ins w:id="1343" w:author="Judson, Grant" w:date="2019-01-24T10:19:00Z">
        <w:r>
          <w:rPr>
            <w:lang w:val="en-IE"/>
          </w:rPr>
          <w:t xml:space="preserve">In many cases, the </w:t>
        </w:r>
      </w:ins>
      <w:ins w:id="1344" w:author="Judson, Grant" w:date="2019-01-24T10:20:00Z">
        <w:r w:rsidR="00A63AA6">
          <w:rPr>
            <w:lang w:val="en-IE"/>
          </w:rPr>
          <w:t xml:space="preserve">decision to </w:t>
        </w:r>
      </w:ins>
      <w:ins w:id="1345" w:author="Judson, Grant" w:date="2019-01-24T10:19:00Z">
        <w:r>
          <w:rPr>
            <w:lang w:val="en-IE"/>
          </w:rPr>
          <w:t xml:space="preserve">deploy a </w:t>
        </w:r>
        <w:proofErr w:type="spellStart"/>
        <w:r>
          <w:rPr>
            <w:lang w:val="en-IE"/>
          </w:rPr>
          <w:t>MAtoN</w:t>
        </w:r>
        <w:proofErr w:type="spellEnd"/>
        <w:r>
          <w:rPr>
            <w:lang w:val="en-IE"/>
          </w:rPr>
          <w:t xml:space="preserve"> may </w:t>
        </w:r>
      </w:ins>
      <w:ins w:id="1346" w:author="Judson, Grant" w:date="2019-01-24T10:20:00Z">
        <w:r w:rsidR="00A63AA6">
          <w:rPr>
            <w:lang w:val="en-IE"/>
          </w:rPr>
          <w:t xml:space="preserve">be at short </w:t>
        </w:r>
        <w:proofErr w:type="gramStart"/>
        <w:r w:rsidR="00A63AA6">
          <w:rPr>
            <w:lang w:val="en-IE"/>
          </w:rPr>
          <w:t>notice, and</w:t>
        </w:r>
        <w:proofErr w:type="gramEnd"/>
        <w:r w:rsidR="00A63AA6">
          <w:rPr>
            <w:lang w:val="en-IE"/>
          </w:rPr>
          <w:t xml:space="preserve"> done so to prevent further incident</w:t>
        </w:r>
      </w:ins>
      <w:ins w:id="1347" w:author="Alimchandani, Mahesh" w:date="2019-01-30T15:17:00Z">
        <w:r w:rsidR="00C75650">
          <w:rPr>
            <w:lang w:val="en-IE"/>
          </w:rPr>
          <w:t>s</w:t>
        </w:r>
      </w:ins>
      <w:ins w:id="1348" w:author="Judson, Grant" w:date="2019-01-24T10:23:00Z">
        <w:r w:rsidR="00A63AA6">
          <w:rPr>
            <w:lang w:val="en-IE"/>
          </w:rPr>
          <w:t xml:space="preserve"> at sea</w:t>
        </w:r>
      </w:ins>
      <w:ins w:id="1349" w:author="Judson, Grant" w:date="2019-01-24T10:20:00Z">
        <w:r w:rsidR="00A63AA6">
          <w:rPr>
            <w:lang w:val="en-IE"/>
          </w:rPr>
          <w:t>.</w:t>
        </w:r>
      </w:ins>
      <w:ins w:id="1350" w:author="Judson, Grant" w:date="2019-02-07T10:19:00Z">
        <w:r w:rsidR="00CE4550">
          <w:rPr>
            <w:lang w:val="en-IE"/>
          </w:rPr>
          <w:t xml:space="preserve"> </w:t>
        </w:r>
        <w:proofErr w:type="spellStart"/>
        <w:r w:rsidR="00CE4550">
          <w:rPr>
            <w:lang w:val="en-IE"/>
          </w:rPr>
          <w:t>MAtoN</w:t>
        </w:r>
        <w:proofErr w:type="spellEnd"/>
        <w:r w:rsidR="00CE4550">
          <w:rPr>
            <w:lang w:val="en-IE"/>
          </w:rPr>
          <w:t xml:space="preserve"> </w:t>
        </w:r>
      </w:ins>
      <w:ins w:id="1351" w:author="Judson, Grant" w:date="2019-02-07T10:20:00Z">
        <w:r w:rsidR="00CE4550">
          <w:rPr>
            <w:lang w:val="en-IE"/>
          </w:rPr>
          <w:t>must</w:t>
        </w:r>
      </w:ins>
      <w:ins w:id="1352" w:author="Judson, Grant" w:date="2019-02-07T10:19:00Z">
        <w:r w:rsidR="00CE4550">
          <w:rPr>
            <w:lang w:val="en-IE"/>
          </w:rPr>
          <w:t xml:space="preserve"> never be used for extended periods or as a permanent solution. </w:t>
        </w:r>
      </w:ins>
    </w:p>
    <w:p w14:paraId="392FBCEF" w14:textId="77777777" w:rsidR="00A63AA6" w:rsidRDefault="00A63AA6">
      <w:pPr>
        <w:pStyle w:val="BodyText"/>
        <w:rPr>
          <w:ins w:id="1353" w:author="Judson, Grant" w:date="2019-01-24T10:24:00Z"/>
          <w:lang w:val="en-IE"/>
        </w:rPr>
        <w:pPrChange w:id="1354" w:author="Judson, Grant" w:date="2019-01-24T10:17:00Z">
          <w:pPr>
            <w:pStyle w:val="Heading2"/>
          </w:pPr>
        </w:pPrChange>
      </w:pPr>
      <w:proofErr w:type="spellStart"/>
      <w:ins w:id="1355" w:author="Judson, Grant" w:date="2019-01-24T10:20:00Z">
        <w:r>
          <w:rPr>
            <w:lang w:val="en-IE"/>
          </w:rPr>
          <w:t>MAtoN</w:t>
        </w:r>
        <w:proofErr w:type="spellEnd"/>
        <w:r>
          <w:rPr>
            <w:lang w:val="en-IE"/>
          </w:rPr>
          <w:t xml:space="preserve"> </w:t>
        </w:r>
      </w:ins>
      <w:ins w:id="1356" w:author="Judson, Grant" w:date="2019-01-24T10:21:00Z">
        <w:r>
          <w:rPr>
            <w:lang w:val="en-IE"/>
          </w:rPr>
          <w:t xml:space="preserve">should therefore be designed to be versatile and easily deployed by a range of different means including ships, boats, aircraft, or </w:t>
        </w:r>
      </w:ins>
      <w:ins w:id="1357" w:author="Judson, Grant" w:date="2019-01-24T10:22:00Z">
        <w:r>
          <w:rPr>
            <w:lang w:val="en-IE"/>
          </w:rPr>
          <w:t>potentially an unmanned surface or a</w:t>
        </w:r>
      </w:ins>
      <w:ins w:id="1358" w:author="Judson, Grant" w:date="2019-01-24T10:24:00Z">
        <w:r>
          <w:rPr>
            <w:lang w:val="en-IE"/>
          </w:rPr>
          <w:t>erial</w:t>
        </w:r>
      </w:ins>
      <w:ins w:id="1359" w:author="Judson, Grant" w:date="2019-01-24T10:22:00Z">
        <w:r>
          <w:rPr>
            <w:lang w:val="en-IE"/>
          </w:rPr>
          <w:t xml:space="preserve"> system. It is expected that </w:t>
        </w:r>
        <w:proofErr w:type="spellStart"/>
        <w:r>
          <w:rPr>
            <w:lang w:val="en-IE"/>
          </w:rPr>
          <w:t>MAtoN</w:t>
        </w:r>
        <w:proofErr w:type="spellEnd"/>
        <w:r>
          <w:rPr>
            <w:lang w:val="en-IE"/>
          </w:rPr>
          <w:t xml:space="preserve"> may be designed in a range of different shapes and sizes to make such deployment </w:t>
        </w:r>
      </w:ins>
      <w:ins w:id="1360" w:author="Judson, Grant" w:date="2019-01-24T10:23:00Z">
        <w:r>
          <w:rPr>
            <w:lang w:val="en-IE"/>
          </w:rPr>
          <w:t>achievable</w:t>
        </w:r>
      </w:ins>
      <w:ins w:id="1361" w:author="Judson, Grant" w:date="2019-01-24T10:22:00Z">
        <w:r>
          <w:rPr>
            <w:lang w:val="en-IE"/>
          </w:rPr>
          <w:t xml:space="preserve">. </w:t>
        </w:r>
      </w:ins>
    </w:p>
    <w:p w14:paraId="776FF0F7" w14:textId="77777777" w:rsidR="00314A02" w:rsidRDefault="00245FBA">
      <w:pPr>
        <w:pStyle w:val="BodyText"/>
        <w:rPr>
          <w:ins w:id="1362" w:author="Judson, Grant" w:date="2019-01-24T10:17:00Z"/>
          <w:lang w:val="en-IE"/>
        </w:rPr>
        <w:pPrChange w:id="1363" w:author="Judson, Grant" w:date="2019-01-24T10:17:00Z">
          <w:pPr>
            <w:pStyle w:val="Heading2"/>
          </w:pPr>
        </w:pPrChange>
      </w:pPr>
      <w:ins w:id="1364" w:author="Judson, Grant" w:date="2019-01-31T11:45:00Z">
        <w:r>
          <w:rPr>
            <w:rFonts w:asciiTheme="majorHAnsi" w:hAnsiTheme="majorHAnsi" w:cstheme="majorHAnsi"/>
            <w:color w:val="252525"/>
            <w:shd w:val="clear" w:color="auto" w:fill="FFFFFF"/>
          </w:rPr>
          <w:t>Competent Authorities</w:t>
        </w:r>
        <w:r w:rsidRPr="00EE543F">
          <w:rPr>
            <w:rFonts w:asciiTheme="majorHAnsi" w:hAnsiTheme="majorHAnsi" w:cstheme="majorHAnsi"/>
            <w:color w:val="252525"/>
            <w:shd w:val="clear" w:color="auto" w:fill="FFFFFF"/>
          </w:rPr>
          <w:t xml:space="preserve">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Theme="majorHAnsi" w:hAnsiTheme="majorHAnsi" w:cstheme="majorHAnsi"/>
            <w:color w:val="252525"/>
            <w:shd w:val="clear" w:color="auto" w:fill="FFFFFF"/>
          </w:rPr>
          <w:t xml:space="preserve"> </w:t>
        </w:r>
      </w:ins>
      <w:ins w:id="1365" w:author="Judson, Grant" w:date="2019-01-24T10:24:00Z">
        <w:r w:rsidR="00A63AA6">
          <w:rPr>
            <w:lang w:val="en-IE"/>
          </w:rPr>
          <w:t>should seek involvement in the design</w:t>
        </w:r>
      </w:ins>
      <w:ins w:id="1366" w:author="Judson, Grant" w:date="2019-01-24T10:25:00Z">
        <w:r w:rsidR="00A63AA6">
          <w:rPr>
            <w:lang w:val="en-IE"/>
          </w:rPr>
          <w:t>, construction</w:t>
        </w:r>
      </w:ins>
      <w:ins w:id="1367" w:author="Judson, Grant" w:date="2019-01-24T10:24:00Z">
        <w:r w:rsidR="00A63AA6">
          <w:rPr>
            <w:lang w:val="en-IE"/>
          </w:rPr>
          <w:t xml:space="preserve"> and approval of </w:t>
        </w:r>
        <w:proofErr w:type="spellStart"/>
        <w:r w:rsidR="00A63AA6">
          <w:rPr>
            <w:lang w:val="en-IE"/>
          </w:rPr>
          <w:t>MAtoN</w:t>
        </w:r>
        <w:proofErr w:type="spellEnd"/>
        <w:r w:rsidR="00A63AA6">
          <w:rPr>
            <w:lang w:val="en-IE"/>
          </w:rPr>
          <w:t xml:space="preserve"> </w:t>
        </w:r>
      </w:ins>
      <w:ins w:id="1368" w:author="Judson, Grant" w:date="2019-02-07T10:20:00Z">
        <w:r w:rsidR="00CE4550">
          <w:rPr>
            <w:lang w:val="en-IE"/>
          </w:rPr>
          <w:t>to</w:t>
        </w:r>
      </w:ins>
      <w:ins w:id="1369" w:author="Judson, Grant" w:date="2019-01-24T10:25:00Z">
        <w:r w:rsidR="00A63AA6">
          <w:rPr>
            <w:lang w:val="en-IE"/>
          </w:rPr>
          <w:t xml:space="preserve"> suit their </w:t>
        </w:r>
        <w:proofErr w:type="gramStart"/>
        <w:r w:rsidR="00A63AA6">
          <w:rPr>
            <w:lang w:val="en-IE"/>
          </w:rPr>
          <w:t>particular operational</w:t>
        </w:r>
        <w:proofErr w:type="gramEnd"/>
        <w:r w:rsidR="00A63AA6">
          <w:rPr>
            <w:lang w:val="en-IE"/>
          </w:rPr>
          <w:t xml:space="preserve"> requirements. </w:t>
        </w:r>
      </w:ins>
    </w:p>
    <w:p w14:paraId="1C7C3343" w14:textId="77777777" w:rsidR="00813134" w:rsidRPr="00813134" w:rsidRDefault="00EB15E3">
      <w:pPr>
        <w:pStyle w:val="Heading1"/>
        <w:rPr>
          <w:lang w:val="en-IE"/>
        </w:rPr>
        <w:pPrChange w:id="1370" w:author="Judson, Grant" w:date="2019-01-24T10:17:00Z">
          <w:pPr>
            <w:pStyle w:val="Heading2"/>
          </w:pPr>
        </w:pPrChange>
      </w:pPr>
      <w:r w:rsidRPr="00813134">
        <w:rPr>
          <w:lang w:val="en-IE"/>
        </w:rPr>
        <w:t>Promulgation</w:t>
      </w:r>
      <w:bookmarkEnd w:id="1331"/>
    </w:p>
    <w:p w14:paraId="63C74ACF" w14:textId="77777777" w:rsidR="00485124" w:rsidRDefault="00DC6AE6" w:rsidP="00DC6AE6">
      <w:pPr>
        <w:pStyle w:val="BodyText"/>
        <w:rPr>
          <w:ins w:id="1371" w:author="Judson, Grant" w:date="2019-01-23T16:24:00Z"/>
          <w:lang w:eastAsia="de-DE"/>
        </w:rPr>
      </w:pPr>
      <w:bookmarkStart w:id="1372" w:name="_Toc449013359"/>
      <w:del w:id="1373" w:author="Judson, Grant" w:date="2019-01-23T16:21:00Z">
        <w:r w:rsidDel="00485124">
          <w:rPr>
            <w:lang w:eastAsia="de-DE"/>
          </w:rPr>
          <w:delText>National</w:delText>
        </w:r>
        <w:r w:rsidRPr="00271923" w:rsidDel="00485124">
          <w:rPr>
            <w:lang w:eastAsia="de-DE"/>
          </w:rPr>
          <w:delText xml:space="preserve"> </w:delText>
        </w:r>
        <w:r w:rsidDel="00485124">
          <w:rPr>
            <w:lang w:eastAsia="de-DE"/>
          </w:rPr>
          <w:delText>Authorities or the appropriate</w:delText>
        </w:r>
      </w:del>
      <w:ins w:id="1374" w:author="Judson, Grant" w:date="2019-01-31T11:46:00Z">
        <w:r w:rsidR="00245FBA" w:rsidRPr="00245FBA">
          <w:rPr>
            <w:rFonts w:asciiTheme="majorHAnsi" w:hAnsiTheme="majorHAnsi" w:cstheme="majorHAnsi"/>
            <w:color w:val="252525"/>
            <w:shd w:val="clear" w:color="auto" w:fill="FFFFFF"/>
          </w:rPr>
          <w:t xml:space="preserve"> </w:t>
        </w:r>
        <w:r w:rsidR="00245FBA">
          <w:rPr>
            <w:rFonts w:asciiTheme="majorHAnsi" w:hAnsiTheme="majorHAnsi" w:cstheme="majorHAnsi"/>
            <w:color w:val="252525"/>
            <w:shd w:val="clear" w:color="auto" w:fill="FFFFFF"/>
          </w:rPr>
          <w:t>Competent Authorities</w:t>
        </w:r>
        <w:r w:rsidR="00245FBA" w:rsidRPr="00EE543F">
          <w:rPr>
            <w:rFonts w:asciiTheme="majorHAnsi" w:hAnsiTheme="majorHAnsi" w:cstheme="majorHAnsi"/>
            <w:color w:val="252525"/>
            <w:shd w:val="clear" w:color="auto" w:fill="FFFFFF"/>
          </w:rPr>
          <w:t xml:space="preserve"> (</w:t>
        </w:r>
        <w:proofErr w:type="spellStart"/>
        <w:r w:rsidR="00245FBA" w:rsidRPr="00EE543F">
          <w:rPr>
            <w:rStyle w:val="mw-lingo-tooltip-abbr"/>
            <w:rFonts w:asciiTheme="majorHAnsi" w:hAnsiTheme="majorHAnsi" w:cstheme="majorHAnsi"/>
            <w:color w:val="252525"/>
            <w:shd w:val="clear" w:color="auto" w:fill="FFFFFF"/>
          </w:rPr>
          <w:t>AtoN</w:t>
        </w:r>
        <w:proofErr w:type="spellEnd"/>
        <w:r w:rsidR="00245FBA" w:rsidRPr="00EE543F">
          <w:rPr>
            <w:rFonts w:asciiTheme="majorHAnsi" w:hAnsiTheme="majorHAnsi" w:cstheme="majorHAnsi"/>
            <w:color w:val="252525"/>
            <w:shd w:val="clear" w:color="auto" w:fill="FFFFFF"/>
          </w:rPr>
          <w:t>)</w:t>
        </w:r>
      </w:ins>
      <w:ins w:id="1375" w:author="Judson, Grant" w:date="2019-02-07T10:20:00Z">
        <w:r w:rsidR="00CE4550">
          <w:rPr>
            <w:rFonts w:asciiTheme="majorHAnsi" w:hAnsiTheme="majorHAnsi" w:cstheme="majorHAnsi"/>
            <w:color w:val="252525"/>
            <w:shd w:val="clear" w:color="auto" w:fill="FFFFFF"/>
          </w:rPr>
          <w:t xml:space="preserve"> </w:t>
        </w:r>
      </w:ins>
      <w:del w:id="1376" w:author="Judson, Grant" w:date="2019-01-23T16:22:00Z">
        <w:r w:rsidDel="00485124">
          <w:rPr>
            <w:lang w:eastAsia="de-DE"/>
          </w:rPr>
          <w:delText xml:space="preserve"> jurisdiction</w:delText>
        </w:r>
        <w:r w:rsidRPr="00271923" w:rsidDel="00485124">
          <w:rPr>
            <w:lang w:eastAsia="de-DE"/>
          </w:rPr>
          <w:delText xml:space="preserve"> </w:delText>
        </w:r>
      </w:del>
      <w:r w:rsidR="00462450">
        <w:rPr>
          <w:lang w:eastAsia="de-DE"/>
        </w:rPr>
        <w:t>should</w:t>
      </w:r>
      <w:r w:rsidRPr="00271923">
        <w:rPr>
          <w:lang w:eastAsia="de-DE"/>
        </w:rPr>
        <w:t xml:space="preserve"> </w:t>
      </w:r>
      <w:ins w:id="1377" w:author="Judson, Grant" w:date="2019-01-23T16:22:00Z">
        <w:r w:rsidR="00485124">
          <w:rPr>
            <w:lang w:eastAsia="de-DE"/>
          </w:rPr>
          <w:t xml:space="preserve">ensure that the deployment of a </w:t>
        </w:r>
        <w:proofErr w:type="spellStart"/>
        <w:r w:rsidR="00485124">
          <w:rPr>
            <w:lang w:eastAsia="de-DE"/>
          </w:rPr>
          <w:t>MAtoN</w:t>
        </w:r>
        <w:proofErr w:type="spellEnd"/>
        <w:r w:rsidR="00485124">
          <w:rPr>
            <w:lang w:eastAsia="de-DE"/>
          </w:rPr>
          <w:t xml:space="preserve"> is appropriately </w:t>
        </w:r>
      </w:ins>
      <w:r w:rsidRPr="00271923">
        <w:rPr>
          <w:lang w:eastAsia="de-DE"/>
        </w:rPr>
        <w:t>promulgate</w:t>
      </w:r>
      <w:ins w:id="1378" w:author="Judson, Grant" w:date="2019-01-23T16:23:00Z">
        <w:r w:rsidR="00485124">
          <w:rPr>
            <w:lang w:eastAsia="de-DE"/>
          </w:rPr>
          <w:t>d</w:t>
        </w:r>
      </w:ins>
      <w:r>
        <w:rPr>
          <w:lang w:eastAsia="de-DE"/>
        </w:rPr>
        <w:t xml:space="preserve"> </w:t>
      </w:r>
      <w:del w:id="1379" w:author="Judson, Grant" w:date="2019-01-23T16:23:00Z">
        <w:r w:rsidRPr="00271923" w:rsidDel="00485124">
          <w:rPr>
            <w:lang w:eastAsia="de-DE"/>
          </w:rPr>
          <w:delText>the particulars of the MAtoN by use of all appropriate</w:delText>
        </w:r>
      </w:del>
      <w:ins w:id="1380" w:author="Judson, Grant" w:date="2019-01-23T16:23:00Z">
        <w:r w:rsidR="00485124">
          <w:rPr>
            <w:lang w:eastAsia="de-DE"/>
          </w:rPr>
          <w:t xml:space="preserve">by all </w:t>
        </w:r>
      </w:ins>
      <w:ins w:id="1381" w:author="Judson, Grant" w:date="2019-01-24T09:09:00Z">
        <w:r w:rsidR="004A5EC6">
          <w:rPr>
            <w:lang w:eastAsia="de-DE"/>
          </w:rPr>
          <w:t>possible</w:t>
        </w:r>
      </w:ins>
      <w:r w:rsidRPr="00271923">
        <w:rPr>
          <w:lang w:eastAsia="de-DE"/>
        </w:rPr>
        <w:t xml:space="preserve"> means</w:t>
      </w:r>
      <w:r w:rsidR="00895CCE">
        <w:rPr>
          <w:lang w:eastAsia="de-DE"/>
        </w:rPr>
        <w:t xml:space="preserve">. </w:t>
      </w:r>
    </w:p>
    <w:p w14:paraId="6F8DCD40" w14:textId="77777777" w:rsidR="00DC6AE6" w:rsidRDefault="00895CCE" w:rsidP="00DC6AE6">
      <w:pPr>
        <w:pStyle w:val="BodyText"/>
        <w:rPr>
          <w:lang w:eastAsia="de-DE"/>
        </w:rPr>
      </w:pPr>
      <w:r>
        <w:rPr>
          <w:lang w:eastAsia="de-DE"/>
        </w:rPr>
        <w:t>T</w:t>
      </w:r>
      <w:r w:rsidR="00DC6AE6">
        <w:rPr>
          <w:lang w:eastAsia="de-DE"/>
        </w:rPr>
        <w:t xml:space="preserve">his </w:t>
      </w:r>
      <w:del w:id="1382" w:author="Judson, Grant" w:date="2019-01-23T16:23:00Z">
        <w:r w:rsidR="00DC6AE6" w:rsidDel="00485124">
          <w:rPr>
            <w:lang w:eastAsia="de-DE"/>
          </w:rPr>
          <w:delText xml:space="preserve">can </w:delText>
        </w:r>
      </w:del>
      <w:ins w:id="1383" w:author="Judson, Grant" w:date="2019-01-23T16:23:00Z">
        <w:r w:rsidR="00485124">
          <w:rPr>
            <w:lang w:eastAsia="de-DE"/>
          </w:rPr>
          <w:t xml:space="preserve">should </w:t>
        </w:r>
      </w:ins>
      <w:r w:rsidR="00DC6AE6">
        <w:rPr>
          <w:lang w:eastAsia="de-DE"/>
        </w:rPr>
        <w:t>be done through the appropriate recognised marine publications</w:t>
      </w:r>
      <w:del w:id="1384" w:author="Judson, Grant" w:date="2019-01-23T16:24:00Z">
        <w:r w:rsidR="00DC6AE6" w:rsidDel="00485124">
          <w:rPr>
            <w:lang w:eastAsia="de-DE"/>
          </w:rPr>
          <w:delText xml:space="preserve"> to notify the mariner the official situation that a MAtoN is deployed and therefore in use</w:delText>
        </w:r>
        <w:r w:rsidR="00E44A85" w:rsidDel="00485124">
          <w:rPr>
            <w:lang w:eastAsia="de-DE"/>
          </w:rPr>
          <w:delText>, as well as other</w:delText>
        </w:r>
        <w:r w:rsidR="00DC6AE6" w:rsidDel="00485124">
          <w:rPr>
            <w:lang w:eastAsia="de-DE"/>
          </w:rPr>
          <w:delText xml:space="preserve"> </w:delText>
        </w:r>
        <w:r w:rsidR="00DC6AE6" w:rsidRPr="00271923" w:rsidDel="00485124">
          <w:rPr>
            <w:lang w:eastAsia="de-DE"/>
          </w:rPr>
          <w:delText xml:space="preserve">appropriate </w:delText>
        </w:r>
        <w:r w:rsidR="00DC6AE6" w:rsidDel="00485124">
          <w:rPr>
            <w:lang w:eastAsia="de-DE"/>
          </w:rPr>
          <w:delText>methods of</w:delText>
        </w:r>
      </w:del>
      <w:ins w:id="1385" w:author="Judson, Grant" w:date="2019-01-23T16:24:00Z">
        <w:r w:rsidR="00485124">
          <w:rPr>
            <w:lang w:eastAsia="de-DE"/>
          </w:rPr>
          <w:t xml:space="preserve"> and through the promulgation of </w:t>
        </w:r>
      </w:ins>
      <w:del w:id="1386" w:author="Judson, Grant" w:date="2019-01-23T16:25:00Z">
        <w:r w:rsidR="00DC6AE6" w:rsidDel="00485124">
          <w:rPr>
            <w:lang w:eastAsia="de-DE"/>
          </w:rPr>
          <w:delText xml:space="preserve"> promulgating</w:delText>
        </w:r>
      </w:del>
      <w:r w:rsidR="00DC6AE6">
        <w:rPr>
          <w:lang w:eastAsia="de-DE"/>
        </w:rPr>
        <w:t xml:space="preserve"> Maritime Safety Information (MSI).</w:t>
      </w:r>
    </w:p>
    <w:p w14:paraId="2E07F93A" w14:textId="77777777" w:rsidR="000D47AF" w:rsidRPr="000D47AF" w:rsidRDefault="00CE4550" w:rsidP="00DC6AE6">
      <w:pPr>
        <w:pStyle w:val="BodyText"/>
        <w:rPr>
          <w:rFonts w:eastAsia="Times New Roman" w:cstheme="minorHAnsi"/>
          <w:lang w:eastAsia="de-DE"/>
        </w:rPr>
      </w:pPr>
      <w:ins w:id="1387" w:author="Judson, Grant" w:date="2019-02-07T10:21:00Z">
        <w:r>
          <w:rPr>
            <w:rFonts w:eastAsia="Times New Roman" w:cstheme="minorHAnsi"/>
            <w:lang w:eastAsia="de-DE"/>
          </w:rPr>
          <w:t xml:space="preserve">Drifting </w:t>
        </w:r>
      </w:ins>
      <w:del w:id="1388" w:author="Judson, Grant" w:date="2019-02-07T10:21:00Z">
        <w:r w:rsidR="000D47AF" w:rsidRPr="000D47AF" w:rsidDel="00CE4550">
          <w:rPr>
            <w:rFonts w:eastAsia="Times New Roman" w:cstheme="minorHAnsi"/>
            <w:lang w:eastAsia="de-DE"/>
          </w:rPr>
          <w:delText xml:space="preserve">Hazardous wrecks </w:delText>
        </w:r>
      </w:del>
      <w:ins w:id="1389" w:author="Judson, Grant" w:date="2019-02-07T10:21:00Z">
        <w:r>
          <w:rPr>
            <w:rFonts w:eastAsia="Times New Roman" w:cstheme="minorHAnsi"/>
            <w:lang w:eastAsia="de-DE"/>
          </w:rPr>
          <w:t xml:space="preserve">hazards </w:t>
        </w:r>
      </w:ins>
      <w:r w:rsidR="000D47AF" w:rsidRPr="000D47AF">
        <w:rPr>
          <w:rFonts w:eastAsia="Times New Roman" w:cstheme="minorHAnsi"/>
          <w:lang w:eastAsia="de-DE"/>
        </w:rPr>
        <w:t>should remain appropriately marked until the competent authority has assessed that information concerning the new danger has been sufficiently promulgated, or there is no longer a risk to safety of navigation.</w:t>
      </w:r>
    </w:p>
    <w:p w14:paraId="02F0EBFC" w14:textId="77777777" w:rsidR="00DC6AE6" w:rsidRDefault="00DC6AE6" w:rsidP="00DC6AE6">
      <w:pPr>
        <w:pStyle w:val="BodyText"/>
        <w:rPr>
          <w:lang w:eastAsia="de-DE"/>
        </w:rPr>
      </w:pPr>
      <w:r>
        <w:rPr>
          <w:lang w:eastAsia="de-DE"/>
        </w:rPr>
        <w:t xml:space="preserve">Promulgation </w:t>
      </w:r>
      <w:del w:id="1390" w:author="Judson, Grant" w:date="2019-01-31T11:46:00Z">
        <w:r w:rsidDel="00245FBA">
          <w:rPr>
            <w:lang w:eastAsia="de-DE"/>
          </w:rPr>
          <w:delText xml:space="preserve">should include details </w:delText>
        </w:r>
      </w:del>
      <w:r>
        <w:rPr>
          <w:lang w:eastAsia="de-DE"/>
        </w:rPr>
        <w:t xml:space="preserve">of the </w:t>
      </w:r>
      <w:proofErr w:type="spellStart"/>
      <w:r>
        <w:rPr>
          <w:lang w:eastAsia="de-DE"/>
        </w:rPr>
        <w:t>MAtoN</w:t>
      </w:r>
      <w:proofErr w:type="spellEnd"/>
      <w:ins w:id="1391" w:author="Judson, Grant" w:date="2019-01-31T11:46:00Z">
        <w:r w:rsidR="00245FBA">
          <w:rPr>
            <w:lang w:eastAsia="de-DE"/>
          </w:rPr>
          <w:t xml:space="preserve"> should, as a minimum, </w:t>
        </w:r>
      </w:ins>
      <w:del w:id="1392" w:author="Judson, Grant" w:date="2019-01-31T11:46:00Z">
        <w:r w:rsidDel="00245FBA">
          <w:rPr>
            <w:lang w:eastAsia="de-DE"/>
          </w:rPr>
          <w:delText>, including</w:delText>
        </w:r>
      </w:del>
      <w:ins w:id="1393" w:author="Judson, Grant" w:date="2019-01-31T11:46:00Z">
        <w:r w:rsidR="00245FBA">
          <w:rPr>
            <w:lang w:eastAsia="de-DE"/>
          </w:rPr>
          <w:t>include</w:t>
        </w:r>
      </w:ins>
      <w:r w:rsidR="00E44A85">
        <w:rPr>
          <w:lang w:eastAsia="de-DE"/>
        </w:rPr>
        <w:t>:</w:t>
      </w:r>
      <w:r>
        <w:rPr>
          <w:lang w:eastAsia="de-DE"/>
        </w:rPr>
        <w:t xml:space="preserve"> </w:t>
      </w:r>
    </w:p>
    <w:p w14:paraId="6F99C1B7" w14:textId="77777777" w:rsidR="00DC6AE6" w:rsidRDefault="00DC6AE6" w:rsidP="00DC6AE6">
      <w:pPr>
        <w:pStyle w:val="BodyText"/>
        <w:numPr>
          <w:ilvl w:val="0"/>
          <w:numId w:val="49"/>
        </w:numPr>
        <w:rPr>
          <w:lang w:eastAsia="de-DE"/>
        </w:rPr>
      </w:pPr>
      <w:r>
        <w:rPr>
          <w:lang w:eastAsia="de-DE"/>
        </w:rPr>
        <w:t xml:space="preserve">Type of </w:t>
      </w:r>
      <w:proofErr w:type="spellStart"/>
      <w:r>
        <w:rPr>
          <w:lang w:eastAsia="de-DE"/>
        </w:rPr>
        <w:t>MAtoN</w:t>
      </w:r>
      <w:proofErr w:type="spellEnd"/>
      <w:r>
        <w:rPr>
          <w:lang w:eastAsia="de-DE"/>
        </w:rPr>
        <w:t xml:space="preserve"> provided</w:t>
      </w:r>
      <w:ins w:id="1394" w:author="Judson, Grant" w:date="2019-01-24T09:01:00Z">
        <w:r w:rsidR="004A5EC6">
          <w:rPr>
            <w:lang w:eastAsia="de-DE"/>
          </w:rPr>
          <w:t xml:space="preserve"> (Physical or Virtual)</w:t>
        </w:r>
      </w:ins>
      <w:r w:rsidR="00E44A85">
        <w:rPr>
          <w:lang w:eastAsia="de-DE"/>
        </w:rPr>
        <w:t>;</w:t>
      </w:r>
    </w:p>
    <w:p w14:paraId="78A978E6" w14:textId="77777777" w:rsidR="00DC6AE6" w:rsidRDefault="00DC6AE6" w:rsidP="00DC6AE6">
      <w:pPr>
        <w:pStyle w:val="BodyText"/>
        <w:numPr>
          <w:ilvl w:val="0"/>
          <w:numId w:val="49"/>
        </w:numPr>
        <w:rPr>
          <w:lang w:eastAsia="de-DE"/>
        </w:rPr>
      </w:pPr>
      <w:r>
        <w:rPr>
          <w:lang w:eastAsia="de-DE"/>
        </w:rPr>
        <w:t>Light</w:t>
      </w:r>
    </w:p>
    <w:p w14:paraId="18900439" w14:textId="77777777" w:rsidR="00DC6AE6" w:rsidRDefault="00DC6AE6" w:rsidP="000D47AF">
      <w:pPr>
        <w:pStyle w:val="BodyText"/>
        <w:numPr>
          <w:ilvl w:val="1"/>
          <w:numId w:val="50"/>
        </w:numPr>
        <w:rPr>
          <w:lang w:eastAsia="de-DE"/>
        </w:rPr>
      </w:pPr>
      <w:r>
        <w:rPr>
          <w:lang w:eastAsia="de-DE"/>
        </w:rPr>
        <w:t>Colour</w:t>
      </w:r>
    </w:p>
    <w:p w14:paraId="67FEAB23" w14:textId="77777777" w:rsidR="00DC6AE6" w:rsidRDefault="00DC6AE6" w:rsidP="000D47AF">
      <w:pPr>
        <w:pStyle w:val="BodyText"/>
        <w:numPr>
          <w:ilvl w:val="1"/>
          <w:numId w:val="50"/>
        </w:numPr>
        <w:rPr>
          <w:lang w:eastAsia="de-DE"/>
        </w:rPr>
      </w:pPr>
      <w:r>
        <w:rPr>
          <w:lang w:eastAsia="de-DE"/>
        </w:rPr>
        <w:t>Flash Character</w:t>
      </w:r>
    </w:p>
    <w:p w14:paraId="2FF852E7" w14:textId="77777777" w:rsidR="00DC6AE6" w:rsidRDefault="00DC6AE6" w:rsidP="000D47AF">
      <w:pPr>
        <w:pStyle w:val="BodyText"/>
        <w:numPr>
          <w:ilvl w:val="1"/>
          <w:numId w:val="50"/>
        </w:numPr>
        <w:rPr>
          <w:lang w:eastAsia="de-DE"/>
        </w:rPr>
      </w:pPr>
      <w:del w:id="1395" w:author="Judson, Grant" w:date="2019-01-24T09:02:00Z">
        <w:r w:rsidDel="004A5EC6">
          <w:rPr>
            <w:lang w:eastAsia="de-DE"/>
          </w:rPr>
          <w:delText xml:space="preserve">Nautical </w:delText>
        </w:r>
      </w:del>
      <w:ins w:id="1396" w:author="Judson, Grant" w:date="2019-01-24T09:02:00Z">
        <w:r w:rsidR="004A5EC6">
          <w:rPr>
            <w:lang w:eastAsia="de-DE"/>
          </w:rPr>
          <w:t xml:space="preserve">Nominal </w:t>
        </w:r>
      </w:ins>
      <w:r>
        <w:rPr>
          <w:lang w:eastAsia="de-DE"/>
        </w:rPr>
        <w:t>Range</w:t>
      </w:r>
    </w:p>
    <w:p w14:paraId="6491450D" w14:textId="77777777" w:rsidR="00DC6AE6" w:rsidRDefault="004A5EC6" w:rsidP="00DC6AE6">
      <w:pPr>
        <w:pStyle w:val="BodyText"/>
        <w:numPr>
          <w:ilvl w:val="0"/>
          <w:numId w:val="49"/>
        </w:numPr>
        <w:rPr>
          <w:lang w:eastAsia="de-DE"/>
        </w:rPr>
      </w:pPr>
      <w:ins w:id="1397" w:author="Judson, Grant" w:date="2019-01-24T09:02:00Z">
        <w:r>
          <w:rPr>
            <w:lang w:eastAsia="de-DE"/>
          </w:rPr>
          <w:t xml:space="preserve">Predicted movement </w:t>
        </w:r>
      </w:ins>
      <w:ins w:id="1398" w:author="Judson, Grant" w:date="2019-01-24T09:03:00Z">
        <w:r>
          <w:rPr>
            <w:lang w:eastAsia="de-DE"/>
          </w:rPr>
          <w:t>–</w:t>
        </w:r>
      </w:ins>
      <w:ins w:id="1399" w:author="Judson, Grant" w:date="2019-01-24T09:02:00Z">
        <w:r>
          <w:rPr>
            <w:lang w:eastAsia="de-DE"/>
          </w:rPr>
          <w:t xml:space="preserve"> </w:t>
        </w:r>
      </w:ins>
      <w:ins w:id="1400" w:author="Judson, Grant" w:date="2019-01-24T09:03:00Z">
        <w:r>
          <w:rPr>
            <w:lang w:eastAsia="de-DE"/>
          </w:rPr>
          <w:t xml:space="preserve">the predicted movement of the </w:t>
        </w:r>
        <w:proofErr w:type="spellStart"/>
        <w:r>
          <w:rPr>
            <w:lang w:eastAsia="de-DE"/>
          </w:rPr>
          <w:t>MAtoN</w:t>
        </w:r>
        <w:proofErr w:type="spellEnd"/>
        <w:r>
          <w:rPr>
            <w:lang w:eastAsia="de-DE"/>
          </w:rPr>
          <w:t xml:space="preserve"> and associated hazard should be promulgated. </w:t>
        </w:r>
      </w:ins>
      <w:ins w:id="1401" w:author="Judson, Grant" w:date="2019-01-24T09:06:00Z">
        <w:r>
          <w:rPr>
            <w:lang w:eastAsia="de-DE"/>
          </w:rPr>
          <w:t>The following information should be considered:</w:t>
        </w:r>
      </w:ins>
      <w:del w:id="1402" w:author="Judson, Grant" w:date="2019-01-24T09:06:00Z">
        <w:r w:rsidR="00DC6AE6" w:rsidDel="004A5EC6">
          <w:rPr>
            <w:lang w:eastAsia="de-DE"/>
          </w:rPr>
          <w:delText>A virtual geographic boundary of movement activity to determine predicted mobility of position change taking into consideration the following parameters;</w:delText>
        </w:r>
      </w:del>
    </w:p>
    <w:p w14:paraId="3412FB76" w14:textId="77777777" w:rsidR="00DC6AE6" w:rsidRDefault="00DC6AE6" w:rsidP="000D47AF">
      <w:pPr>
        <w:pStyle w:val="BodyText"/>
        <w:numPr>
          <w:ilvl w:val="1"/>
          <w:numId w:val="51"/>
        </w:numPr>
        <w:rPr>
          <w:lang w:eastAsia="de-DE"/>
        </w:rPr>
      </w:pPr>
      <w:r>
        <w:rPr>
          <w:lang w:eastAsia="de-DE"/>
        </w:rPr>
        <w:t xml:space="preserve">Heading </w:t>
      </w:r>
    </w:p>
    <w:p w14:paraId="57459B62" w14:textId="77777777" w:rsidR="00DC6AE6" w:rsidRDefault="00DC6AE6" w:rsidP="000D47AF">
      <w:pPr>
        <w:pStyle w:val="BodyText"/>
        <w:numPr>
          <w:ilvl w:val="1"/>
          <w:numId w:val="51"/>
        </w:numPr>
        <w:rPr>
          <w:lang w:eastAsia="de-DE"/>
        </w:rPr>
      </w:pPr>
      <w:r>
        <w:rPr>
          <w:lang w:eastAsia="de-DE"/>
        </w:rPr>
        <w:t xml:space="preserve">Speed </w:t>
      </w:r>
    </w:p>
    <w:p w14:paraId="2466DD50" w14:textId="77777777" w:rsidR="00DC6AE6" w:rsidRDefault="00DC6AE6" w:rsidP="000D47AF">
      <w:pPr>
        <w:pStyle w:val="BodyText"/>
        <w:numPr>
          <w:ilvl w:val="1"/>
          <w:numId w:val="51"/>
        </w:numPr>
        <w:rPr>
          <w:lang w:eastAsia="de-DE"/>
        </w:rPr>
      </w:pPr>
      <w:r>
        <w:rPr>
          <w:lang w:eastAsia="de-DE"/>
        </w:rPr>
        <w:t xml:space="preserve">Predicted </w:t>
      </w:r>
      <w:ins w:id="1403" w:author="Alimchandani, Mahesh" w:date="2019-01-30T15:18:00Z">
        <w:r w:rsidR="00C75650">
          <w:rPr>
            <w:lang w:eastAsia="de-DE"/>
          </w:rPr>
          <w:t xml:space="preserve">rate and direction of drift </w:t>
        </w:r>
      </w:ins>
      <w:del w:id="1404" w:author="Alimchandani, Mahesh" w:date="2019-01-30T15:18:00Z">
        <w:r w:rsidDel="00C75650">
          <w:rPr>
            <w:lang w:eastAsia="de-DE"/>
          </w:rPr>
          <w:delText>current</w:delText>
        </w:r>
      </w:del>
    </w:p>
    <w:p w14:paraId="19451052" w14:textId="77777777" w:rsidR="00DC6AE6" w:rsidDel="00C75650" w:rsidRDefault="00DC6AE6" w:rsidP="000D47AF">
      <w:pPr>
        <w:pStyle w:val="BodyText"/>
        <w:numPr>
          <w:ilvl w:val="1"/>
          <w:numId w:val="51"/>
        </w:numPr>
        <w:rPr>
          <w:del w:id="1405" w:author="Alimchandani, Mahesh" w:date="2019-01-30T15:18:00Z"/>
          <w:lang w:eastAsia="de-DE"/>
        </w:rPr>
      </w:pPr>
      <w:del w:id="1406" w:author="Alimchandani, Mahesh" w:date="2019-01-30T15:18:00Z">
        <w:r w:rsidDel="00C75650">
          <w:rPr>
            <w:lang w:eastAsia="de-DE"/>
          </w:rPr>
          <w:delText>Predicted wind</w:delText>
        </w:r>
      </w:del>
    </w:p>
    <w:p w14:paraId="098FCD7E" w14:textId="77777777" w:rsidR="00DC6AE6" w:rsidRDefault="00DC6AE6" w:rsidP="00DC6AE6">
      <w:pPr>
        <w:pStyle w:val="BodyText"/>
        <w:numPr>
          <w:ilvl w:val="1"/>
          <w:numId w:val="49"/>
        </w:numPr>
        <w:rPr>
          <w:lang w:eastAsia="de-DE"/>
        </w:rPr>
      </w:pPr>
      <w:proofErr w:type="gramStart"/>
      <w:r>
        <w:rPr>
          <w:lang w:eastAsia="de-DE"/>
        </w:rPr>
        <w:t>Other</w:t>
      </w:r>
      <w:proofErr w:type="gramEnd"/>
      <w:r>
        <w:rPr>
          <w:lang w:eastAsia="de-DE"/>
        </w:rPr>
        <w:t xml:space="preserve"> characteristic which would help determine the predicted path of the hazard being marked by the </w:t>
      </w:r>
      <w:proofErr w:type="spellStart"/>
      <w:r>
        <w:rPr>
          <w:lang w:eastAsia="de-DE"/>
        </w:rPr>
        <w:t>MAtoN</w:t>
      </w:r>
      <w:proofErr w:type="spellEnd"/>
    </w:p>
    <w:p w14:paraId="6CCB1AFC" w14:textId="77777777" w:rsidR="00DC6AE6" w:rsidRDefault="00DC6AE6" w:rsidP="00DC6AE6">
      <w:pPr>
        <w:pStyle w:val="BodyText"/>
        <w:numPr>
          <w:ilvl w:val="0"/>
          <w:numId w:val="49"/>
        </w:numPr>
        <w:rPr>
          <w:lang w:eastAsia="de-DE"/>
        </w:rPr>
      </w:pPr>
      <w:r>
        <w:rPr>
          <w:lang w:eastAsia="de-DE"/>
        </w:rPr>
        <w:t>Day Mark.</w:t>
      </w:r>
    </w:p>
    <w:p w14:paraId="46D728F0" w14:textId="77777777" w:rsidR="00DC6AE6" w:rsidRDefault="00DC6AE6" w:rsidP="00DC6AE6">
      <w:pPr>
        <w:pStyle w:val="BodyText"/>
        <w:numPr>
          <w:ilvl w:val="0"/>
          <w:numId w:val="49"/>
        </w:numPr>
        <w:rPr>
          <w:lang w:eastAsia="de-DE"/>
        </w:rPr>
      </w:pPr>
      <w:r>
        <w:rPr>
          <w:lang w:eastAsia="de-DE"/>
        </w:rPr>
        <w:t xml:space="preserve">Rules, regulations, requirements, and procedures. </w:t>
      </w:r>
    </w:p>
    <w:p w14:paraId="474A4E89" w14:textId="77777777" w:rsidR="00DC6AE6" w:rsidRDefault="00DC6AE6" w:rsidP="00DC6AE6">
      <w:pPr>
        <w:pStyle w:val="BodyText"/>
        <w:numPr>
          <w:ilvl w:val="0"/>
          <w:numId w:val="49"/>
        </w:numPr>
        <w:rPr>
          <w:lang w:eastAsia="de-DE"/>
        </w:rPr>
      </w:pPr>
      <w:r>
        <w:rPr>
          <w:lang w:eastAsia="de-DE"/>
        </w:rPr>
        <w:lastRenderedPageBreak/>
        <w:t xml:space="preserve">Size, Shape, and </w:t>
      </w:r>
      <w:del w:id="1407" w:author="Judson, Grant" w:date="2019-02-07T10:22:00Z">
        <w:r w:rsidDel="00CE4550">
          <w:rPr>
            <w:lang w:eastAsia="de-DE"/>
          </w:rPr>
          <w:delText xml:space="preserve">intended </w:delText>
        </w:r>
      </w:del>
      <w:r>
        <w:rPr>
          <w:lang w:eastAsia="de-DE"/>
        </w:rPr>
        <w:t xml:space="preserve">identification of the hazard that is being marked with a </w:t>
      </w:r>
      <w:proofErr w:type="spellStart"/>
      <w:r>
        <w:rPr>
          <w:lang w:eastAsia="de-DE"/>
        </w:rPr>
        <w:t>MAtoN</w:t>
      </w:r>
      <w:proofErr w:type="spellEnd"/>
      <w:r>
        <w:rPr>
          <w:lang w:eastAsia="de-DE"/>
        </w:rPr>
        <w:t>.</w:t>
      </w:r>
    </w:p>
    <w:p w14:paraId="08B3C553" w14:textId="77777777" w:rsidR="00DC6AE6" w:rsidRDefault="00DC6AE6" w:rsidP="00DC6AE6">
      <w:pPr>
        <w:pStyle w:val="BodyText"/>
        <w:numPr>
          <w:ilvl w:val="0"/>
          <w:numId w:val="49"/>
        </w:numPr>
        <w:rPr>
          <w:lang w:eastAsia="de-DE"/>
        </w:rPr>
      </w:pPr>
      <w:r>
        <w:rPr>
          <w:lang w:eastAsia="de-DE"/>
        </w:rPr>
        <w:t xml:space="preserve">Duration the </w:t>
      </w:r>
      <w:proofErr w:type="spellStart"/>
      <w:r>
        <w:rPr>
          <w:lang w:eastAsia="de-DE"/>
        </w:rPr>
        <w:t>MAtoN</w:t>
      </w:r>
      <w:proofErr w:type="spellEnd"/>
      <w:r>
        <w:rPr>
          <w:lang w:eastAsia="de-DE"/>
        </w:rPr>
        <w:t xml:space="preserve"> is in effect (</w:t>
      </w:r>
      <w:proofErr w:type="spellStart"/>
      <w:r>
        <w:rPr>
          <w:lang w:eastAsia="de-DE"/>
        </w:rPr>
        <w:t>eg.</w:t>
      </w:r>
      <w:proofErr w:type="spellEnd"/>
      <w:r>
        <w:rPr>
          <w:lang w:eastAsia="de-DE"/>
        </w:rPr>
        <w:t xml:space="preserve"> Start and End timings).</w:t>
      </w:r>
    </w:p>
    <w:p w14:paraId="73A5B5AD" w14:textId="77777777" w:rsidR="004A5EC6" w:rsidRDefault="00DC6AE6" w:rsidP="004A5EC6">
      <w:pPr>
        <w:pStyle w:val="BodyText"/>
        <w:numPr>
          <w:ilvl w:val="0"/>
          <w:numId w:val="49"/>
        </w:numPr>
        <w:rPr>
          <w:lang w:eastAsia="de-DE"/>
        </w:rPr>
      </w:pPr>
      <w:r>
        <w:rPr>
          <w:lang w:eastAsia="de-DE"/>
        </w:rPr>
        <w:t xml:space="preserve">Appropriate Nautical Chart/s number in which </w:t>
      </w:r>
      <w:proofErr w:type="spellStart"/>
      <w:r>
        <w:rPr>
          <w:lang w:eastAsia="de-DE"/>
        </w:rPr>
        <w:t>MAtoN</w:t>
      </w:r>
      <w:proofErr w:type="spellEnd"/>
      <w:r>
        <w:rPr>
          <w:lang w:eastAsia="de-DE"/>
        </w:rPr>
        <w:t xml:space="preserve"> is to be deployed, as a reference point only.</w:t>
      </w:r>
    </w:p>
    <w:p w14:paraId="3737945A" w14:textId="77777777" w:rsidR="00813134" w:rsidDel="00245FBA" w:rsidRDefault="00813134" w:rsidP="00813134">
      <w:pPr>
        <w:pStyle w:val="BodyText"/>
        <w:rPr>
          <w:del w:id="1408" w:author="Judson, Grant" w:date="2019-01-31T11:47:00Z"/>
          <w:lang w:eastAsia="de-DE"/>
        </w:rPr>
      </w:pPr>
    </w:p>
    <w:p w14:paraId="6A4306C0" w14:textId="77777777" w:rsidR="00245FBA" w:rsidRDefault="00245FBA" w:rsidP="00813134">
      <w:pPr>
        <w:pStyle w:val="BodyText"/>
        <w:rPr>
          <w:ins w:id="1409" w:author="Judson, Grant" w:date="2019-01-31T11:47:00Z"/>
          <w:lang w:eastAsia="de-DE"/>
        </w:rPr>
      </w:pPr>
    </w:p>
    <w:p w14:paraId="2866ED96" w14:textId="77777777" w:rsidR="00813134" w:rsidRDefault="00813134" w:rsidP="00813134">
      <w:pPr>
        <w:pStyle w:val="BodyText"/>
        <w:rPr>
          <w:lang w:eastAsia="de-DE"/>
        </w:rPr>
      </w:pPr>
      <w:commentRangeStart w:id="1410"/>
      <w:r>
        <w:rPr>
          <w:lang w:eastAsia="de-DE"/>
        </w:rPr>
        <w:t xml:space="preserve">One of the main tasks for a VTS is to provide information to the mariners </w:t>
      </w:r>
      <w:ins w:id="1411" w:author="Alimchandani, Mahesh" w:date="2019-01-30T15:18:00Z">
        <w:r w:rsidR="00C75650">
          <w:rPr>
            <w:lang w:eastAsia="de-DE"/>
          </w:rPr>
          <w:t xml:space="preserve">within </w:t>
        </w:r>
      </w:ins>
      <w:del w:id="1412" w:author="Alimchandani, Mahesh" w:date="2019-01-30T15:18:00Z">
        <w:r w:rsidDel="00C75650">
          <w:rPr>
            <w:lang w:eastAsia="de-DE"/>
          </w:rPr>
          <w:delText xml:space="preserve">passing in </w:delText>
        </w:r>
      </w:del>
      <w:r>
        <w:rPr>
          <w:lang w:eastAsia="de-DE"/>
        </w:rPr>
        <w:t xml:space="preserve">the VTS area. Therefore, when a </w:t>
      </w:r>
      <w:proofErr w:type="spellStart"/>
      <w:r>
        <w:rPr>
          <w:lang w:eastAsia="de-DE"/>
        </w:rPr>
        <w:t>MAtoN</w:t>
      </w:r>
      <w:proofErr w:type="spellEnd"/>
      <w:r>
        <w:rPr>
          <w:lang w:eastAsia="de-DE"/>
        </w:rPr>
        <w:t xml:space="preserve"> is planned to be deployed in a VTS area, it is important to </w:t>
      </w:r>
      <w:r w:rsidRPr="003C3260">
        <w:rPr>
          <w:lang w:eastAsia="de-DE"/>
        </w:rPr>
        <w:t xml:space="preserve">liaise and cooperate with </w:t>
      </w:r>
      <w:r>
        <w:rPr>
          <w:lang w:eastAsia="de-DE"/>
        </w:rPr>
        <w:t>the VTS Authority at an early stage</w:t>
      </w:r>
      <w:r w:rsidRPr="00B81859">
        <w:rPr>
          <w:lang w:eastAsia="de-DE"/>
        </w:rPr>
        <w:t xml:space="preserve"> </w:t>
      </w:r>
      <w:proofErr w:type="gramStart"/>
      <w:r>
        <w:rPr>
          <w:lang w:eastAsia="de-DE"/>
        </w:rPr>
        <w:t>in order for</w:t>
      </w:r>
      <w:proofErr w:type="gramEnd"/>
      <w:r>
        <w:rPr>
          <w:lang w:eastAsia="de-DE"/>
        </w:rPr>
        <w:t xml:space="preserve"> the </w:t>
      </w:r>
      <w:r w:rsidRPr="003C3260">
        <w:rPr>
          <w:lang w:eastAsia="de-DE"/>
        </w:rPr>
        <w:t xml:space="preserve">VTS </w:t>
      </w:r>
      <w:r>
        <w:rPr>
          <w:lang w:eastAsia="de-DE"/>
        </w:rPr>
        <w:t xml:space="preserve">to have </w:t>
      </w:r>
      <w:r w:rsidRPr="003C3260">
        <w:rPr>
          <w:lang w:eastAsia="de-DE"/>
        </w:rPr>
        <w:t>correct information to give to the traffic in the VTS area</w:t>
      </w:r>
      <w:r>
        <w:rPr>
          <w:lang w:eastAsia="de-DE"/>
        </w:rPr>
        <w:t>. Such information may include, but not be limited to:</w:t>
      </w:r>
    </w:p>
    <w:p w14:paraId="0FB5544F" w14:textId="77777777" w:rsidR="00813134" w:rsidRDefault="005B4E29" w:rsidP="001F099F">
      <w:pPr>
        <w:pStyle w:val="BodyText"/>
        <w:numPr>
          <w:ilvl w:val="0"/>
          <w:numId w:val="49"/>
        </w:numPr>
        <w:rPr>
          <w:lang w:eastAsia="de-DE"/>
        </w:rPr>
      </w:pPr>
      <w:r>
        <w:rPr>
          <w:lang w:eastAsia="de-DE"/>
        </w:rPr>
        <w:t>A</w:t>
      </w:r>
      <w:r w:rsidR="00813134" w:rsidRPr="003D650C">
        <w:rPr>
          <w:lang w:eastAsia="de-DE"/>
        </w:rPr>
        <w:t xml:space="preserve">vailability of </w:t>
      </w:r>
      <w:ins w:id="1413" w:author="Judson, Grant" w:date="2019-02-07T10:22:00Z">
        <w:r w:rsidR="00CE4550">
          <w:rPr>
            <w:lang w:eastAsia="de-DE"/>
          </w:rPr>
          <w:t xml:space="preserve">aids to navigation </w:t>
        </w:r>
      </w:ins>
      <w:del w:id="1414" w:author="Judson, Grant" w:date="2019-02-07T10:22:00Z">
        <w:r w:rsidR="00813134" w:rsidRPr="003D650C" w:rsidDel="00CE4550">
          <w:rPr>
            <w:lang w:eastAsia="de-DE"/>
          </w:rPr>
          <w:delText>navigational aids</w:delText>
        </w:r>
        <w:r w:rsidR="00813134" w:rsidDel="00CE4550">
          <w:rPr>
            <w:lang w:eastAsia="de-DE"/>
          </w:rPr>
          <w:delText xml:space="preserve"> </w:delText>
        </w:r>
      </w:del>
      <w:r w:rsidR="00813134">
        <w:rPr>
          <w:lang w:eastAsia="de-DE"/>
        </w:rPr>
        <w:t xml:space="preserve">(including </w:t>
      </w:r>
      <w:proofErr w:type="spellStart"/>
      <w:r w:rsidR="00813134">
        <w:rPr>
          <w:lang w:eastAsia="de-DE"/>
        </w:rPr>
        <w:t>MAtoNs</w:t>
      </w:r>
      <w:proofErr w:type="spellEnd"/>
      <w:r w:rsidR="00813134">
        <w:rPr>
          <w:lang w:eastAsia="de-DE"/>
        </w:rPr>
        <w:t>);</w:t>
      </w:r>
    </w:p>
    <w:p w14:paraId="3A7012BF" w14:textId="77777777" w:rsidR="00813134" w:rsidRDefault="005B4E29" w:rsidP="001F099F">
      <w:pPr>
        <w:pStyle w:val="BodyText"/>
        <w:numPr>
          <w:ilvl w:val="0"/>
          <w:numId w:val="49"/>
        </w:numPr>
        <w:rPr>
          <w:lang w:eastAsia="de-DE"/>
        </w:rPr>
      </w:pPr>
      <w:r>
        <w:rPr>
          <w:lang w:eastAsia="de-DE"/>
        </w:rPr>
        <w:t>Li</w:t>
      </w:r>
      <w:r w:rsidR="00813134">
        <w:rPr>
          <w:lang w:eastAsia="de-DE"/>
        </w:rPr>
        <w:t xml:space="preserve">mited </w:t>
      </w:r>
      <w:r>
        <w:rPr>
          <w:lang w:eastAsia="de-DE"/>
        </w:rPr>
        <w:t>manoeuvrability</w:t>
      </w:r>
      <w:r w:rsidR="00813134">
        <w:rPr>
          <w:lang w:eastAsia="de-DE"/>
        </w:rPr>
        <w:t xml:space="preserve"> in the fairway, due to deficiencies of </w:t>
      </w:r>
      <w:del w:id="1415" w:author="Judson, Grant" w:date="2019-02-07T10:22:00Z">
        <w:r w:rsidR="00813134" w:rsidDel="00CE4550">
          <w:rPr>
            <w:lang w:eastAsia="de-DE"/>
          </w:rPr>
          <w:delText>navigational aids</w:delText>
        </w:r>
      </w:del>
      <w:ins w:id="1416" w:author="Judson, Grant" w:date="2019-02-07T10:22:00Z">
        <w:r w:rsidR="00CE4550">
          <w:rPr>
            <w:lang w:eastAsia="de-DE"/>
          </w:rPr>
          <w:t>aids to navigation</w:t>
        </w:r>
      </w:ins>
      <w:r w:rsidR="00813134">
        <w:rPr>
          <w:lang w:eastAsia="de-DE"/>
        </w:rPr>
        <w:t>;</w:t>
      </w:r>
    </w:p>
    <w:p w14:paraId="788BFE21" w14:textId="77777777" w:rsidR="00813134" w:rsidRDefault="005B4E29" w:rsidP="001F099F">
      <w:pPr>
        <w:pStyle w:val="BodyText"/>
        <w:numPr>
          <w:ilvl w:val="0"/>
          <w:numId w:val="49"/>
        </w:numPr>
        <w:rPr>
          <w:lang w:eastAsia="de-DE"/>
        </w:rPr>
      </w:pPr>
      <w:r>
        <w:rPr>
          <w:lang w:eastAsia="de-DE"/>
        </w:rPr>
        <w:t>Any</w:t>
      </w:r>
      <w:r w:rsidR="00813134">
        <w:rPr>
          <w:lang w:eastAsia="de-DE"/>
        </w:rPr>
        <w:t xml:space="preserve"> other potential hindrances that may impose restrictions on the </w:t>
      </w:r>
      <w:ins w:id="1417" w:author="Judson, Grant" w:date="2019-02-07T10:23:00Z">
        <w:r w:rsidR="00CE4550">
          <w:rPr>
            <w:lang w:eastAsia="de-DE"/>
          </w:rPr>
          <w:t xml:space="preserve">safe </w:t>
        </w:r>
      </w:ins>
      <w:r w:rsidR="00813134">
        <w:rPr>
          <w:lang w:eastAsia="de-DE"/>
        </w:rPr>
        <w:t xml:space="preserve">navigation of the vessels. </w:t>
      </w:r>
    </w:p>
    <w:p w14:paraId="2DA1228A" w14:textId="77777777" w:rsidR="00813134" w:rsidDel="004A5EC6" w:rsidRDefault="00813134" w:rsidP="00813134">
      <w:pPr>
        <w:pStyle w:val="BodyText"/>
        <w:rPr>
          <w:del w:id="1418" w:author="Judson, Grant" w:date="2019-01-24T09:10:00Z"/>
          <w:lang w:eastAsia="de-DE"/>
        </w:rPr>
      </w:pPr>
      <w:del w:id="1419" w:author="Judson, Grant" w:date="2019-02-07T10:23:00Z">
        <w:r w:rsidDel="00CE4550">
          <w:rPr>
            <w:lang w:eastAsia="de-DE"/>
          </w:rPr>
          <w:delText xml:space="preserve">It should be noted that a </w:delText>
        </w:r>
        <w:r w:rsidRPr="00B81859" w:rsidDel="00CE4550">
          <w:rPr>
            <w:lang w:eastAsia="de-DE"/>
          </w:rPr>
          <w:delText xml:space="preserve">VTS </w:delText>
        </w:r>
        <w:r w:rsidDel="00CE4550">
          <w:rPr>
            <w:lang w:eastAsia="de-DE"/>
          </w:rPr>
          <w:delText>also may be</w:delText>
        </w:r>
        <w:r w:rsidRPr="00B81859" w:rsidDel="00CE4550">
          <w:rPr>
            <w:lang w:eastAsia="de-DE"/>
          </w:rPr>
          <w:delText xml:space="preserve"> tasked </w:delText>
        </w:r>
        <w:r w:rsidDel="00CE4550">
          <w:rPr>
            <w:lang w:eastAsia="de-DE"/>
          </w:rPr>
          <w:delText>to provide</w:delText>
        </w:r>
        <w:r w:rsidRPr="00B81859" w:rsidDel="00CE4550">
          <w:rPr>
            <w:lang w:eastAsia="de-DE"/>
          </w:rPr>
          <w:delText xml:space="preserve"> MSI</w:delText>
        </w:r>
        <w:r w:rsidDel="00CE4550">
          <w:rPr>
            <w:lang w:eastAsia="de-DE"/>
          </w:rPr>
          <w:delText>.</w:delText>
        </w:r>
        <w:commentRangeEnd w:id="1410"/>
        <w:r w:rsidR="004A5EC6" w:rsidDel="00CE4550">
          <w:rPr>
            <w:rStyle w:val="CommentReference"/>
          </w:rPr>
          <w:commentReference w:id="1410"/>
        </w:r>
      </w:del>
    </w:p>
    <w:p w14:paraId="19B6C700" w14:textId="77777777" w:rsidR="00845A44" w:rsidRPr="00993B7D" w:rsidRDefault="00845A44" w:rsidP="00845A44">
      <w:pPr>
        <w:pStyle w:val="Heading1"/>
        <w:keepLines w:val="0"/>
        <w:tabs>
          <w:tab w:val="clear" w:pos="0"/>
          <w:tab w:val="left" w:pos="567"/>
        </w:tabs>
        <w:spacing w:after="240" w:line="240" w:lineRule="auto"/>
        <w:ind w:left="567" w:hanging="567"/>
      </w:pPr>
      <w:bookmarkStart w:id="1420" w:name="_Toc216489709"/>
      <w:bookmarkStart w:id="1421" w:name="_Toc449013361"/>
      <w:bookmarkStart w:id="1422" w:name="_Toc528163928"/>
      <w:bookmarkEnd w:id="1372"/>
      <w:r w:rsidRPr="00993B7D">
        <w:t>Monitoring and reporting</w:t>
      </w:r>
      <w:bookmarkEnd w:id="1420"/>
      <w:bookmarkEnd w:id="1421"/>
      <w:bookmarkEnd w:id="1422"/>
    </w:p>
    <w:p w14:paraId="13FD0DB0" w14:textId="77777777" w:rsidR="00DC6AE6" w:rsidRDefault="00EB15E3">
      <w:pPr>
        <w:pStyle w:val="Heading2"/>
      </w:pPr>
      <w:bookmarkStart w:id="1423" w:name="_Toc528163929"/>
      <w:bookmarkStart w:id="1424" w:name="_Toc449013364"/>
      <w:r>
        <w:t>Maritime Safety Information</w:t>
      </w:r>
      <w:bookmarkEnd w:id="1423"/>
    </w:p>
    <w:p w14:paraId="6E02E5BD" w14:textId="77777777" w:rsidR="00DC6AE6" w:rsidRDefault="00672E91" w:rsidP="000D47AF">
      <w:pPr>
        <w:pStyle w:val="BodyText"/>
        <w:rPr>
          <w:ins w:id="1425" w:author="Judson, Grant" w:date="2019-01-24T09:15:00Z"/>
        </w:rPr>
      </w:pPr>
      <w:ins w:id="1426" w:author="Judson, Grant" w:date="2019-01-24T09:12:00Z">
        <w:r>
          <w:t xml:space="preserve">The use of a </w:t>
        </w:r>
        <w:proofErr w:type="spellStart"/>
        <w:r>
          <w:t>MAtoN</w:t>
        </w:r>
        <w:proofErr w:type="spellEnd"/>
        <w:r>
          <w:t xml:space="preserve"> does not negate the requirement to promulgate MSI to ensure mariners are aware of the </w:t>
        </w:r>
      </w:ins>
      <w:ins w:id="1427" w:author="Judson, Grant" w:date="2019-01-24T09:15:00Z">
        <w:r>
          <w:t>hazard</w:t>
        </w:r>
      </w:ins>
      <w:ins w:id="1428" w:author="Judson, Grant" w:date="2019-01-24T09:12:00Z">
        <w:r>
          <w:t xml:space="preserve"> to navigation. </w:t>
        </w:r>
      </w:ins>
      <w:r w:rsidR="00DC6AE6">
        <w:t xml:space="preserve">The promulgation of MSI is considered fundamental </w:t>
      </w:r>
      <w:del w:id="1429" w:author="Judson, Grant" w:date="2019-01-24T09:14:00Z">
        <w:r w:rsidR="00DC6AE6" w:rsidDel="00672E91">
          <w:delText xml:space="preserve">in </w:delText>
        </w:r>
      </w:del>
      <w:ins w:id="1430" w:author="Judson, Grant" w:date="2019-01-24T09:14:00Z">
        <w:r>
          <w:t xml:space="preserve">to </w:t>
        </w:r>
      </w:ins>
      <w:r w:rsidR="00DC6AE6">
        <w:t xml:space="preserve">the </w:t>
      </w:r>
      <w:del w:id="1431" w:author="Judson, Grant" w:date="2019-01-24T09:15:00Z">
        <w:r w:rsidR="00DC6AE6" w:rsidDel="00672E91">
          <w:delText>use and reporting</w:delText>
        </w:r>
      </w:del>
      <w:ins w:id="1432" w:author="Judson, Grant" w:date="2019-01-24T09:15:00Z">
        <w:r>
          <w:t>effectiveness</w:t>
        </w:r>
      </w:ins>
      <w:r w:rsidR="00DC6AE6">
        <w:t xml:space="preserve"> of </w:t>
      </w:r>
      <w:ins w:id="1433" w:author="Judson, Grant" w:date="2019-01-24T09:15:00Z">
        <w:r>
          <w:t xml:space="preserve">a </w:t>
        </w:r>
      </w:ins>
      <w:proofErr w:type="spellStart"/>
      <w:r w:rsidR="00DC6AE6">
        <w:t>MAtoN</w:t>
      </w:r>
      <w:proofErr w:type="spellEnd"/>
      <w:del w:id="1434" w:author="Judson, Grant" w:date="2019-01-24T09:14:00Z">
        <w:r w:rsidR="00DC6AE6" w:rsidDel="00672E91">
          <w:delText>, and it is not superseded by the marking of the drifting wrecks.</w:delText>
        </w:r>
      </w:del>
      <w:ins w:id="1435" w:author="Judson, Grant" w:date="2019-01-24T09:14:00Z">
        <w:r>
          <w:t>.</w:t>
        </w:r>
      </w:ins>
      <w:r w:rsidR="00DC6AE6">
        <w:t xml:space="preserve"> </w:t>
      </w:r>
    </w:p>
    <w:p w14:paraId="00346479" w14:textId="77777777" w:rsidR="00672E91" w:rsidRDefault="00672E91" w:rsidP="000D47AF">
      <w:pPr>
        <w:pStyle w:val="BodyText"/>
        <w:rPr>
          <w:ins w:id="1436" w:author="Judson, Grant" w:date="2019-01-24T09:11:00Z"/>
        </w:rPr>
      </w:pPr>
      <w:ins w:id="1437" w:author="Judson, Grant" w:date="2019-01-24T09:16:00Z">
        <w:r>
          <w:t>Competent Authorities</w:t>
        </w:r>
      </w:ins>
      <w:ins w:id="1438" w:author="Judson, Grant" w:date="2019-01-31T11:47:00Z">
        <w:r w:rsidR="00245FBA" w:rsidRPr="00EE543F">
          <w:rPr>
            <w:rFonts w:asciiTheme="majorHAnsi" w:hAnsiTheme="majorHAnsi" w:cstheme="majorHAnsi"/>
            <w:color w:val="252525"/>
            <w:shd w:val="clear" w:color="auto" w:fill="FFFFFF"/>
          </w:rPr>
          <w:t xml:space="preserve"> (</w:t>
        </w:r>
        <w:proofErr w:type="spellStart"/>
        <w:r w:rsidR="00245FBA" w:rsidRPr="00EE543F">
          <w:rPr>
            <w:rStyle w:val="mw-lingo-tooltip-abbr"/>
            <w:rFonts w:asciiTheme="majorHAnsi" w:hAnsiTheme="majorHAnsi" w:cstheme="majorHAnsi"/>
            <w:color w:val="252525"/>
            <w:shd w:val="clear" w:color="auto" w:fill="FFFFFF"/>
          </w:rPr>
          <w:t>AtoN</w:t>
        </w:r>
        <w:proofErr w:type="spellEnd"/>
        <w:r w:rsidR="00245FBA" w:rsidRPr="00EE543F">
          <w:rPr>
            <w:rFonts w:asciiTheme="majorHAnsi" w:hAnsiTheme="majorHAnsi" w:cstheme="majorHAnsi"/>
            <w:color w:val="252525"/>
            <w:shd w:val="clear" w:color="auto" w:fill="FFFFFF"/>
          </w:rPr>
          <w:t>)</w:t>
        </w:r>
      </w:ins>
      <w:ins w:id="1439" w:author="Judson, Grant" w:date="2019-01-24T09:16:00Z">
        <w:r>
          <w:t xml:space="preserve"> should ensure MSI is promulgated when </w:t>
        </w:r>
        <w:proofErr w:type="spellStart"/>
        <w:r>
          <w:t>MAtoN</w:t>
        </w:r>
        <w:proofErr w:type="spellEnd"/>
        <w:r>
          <w:t xml:space="preserve"> are used to mark hazards to navigation. </w:t>
        </w:r>
      </w:ins>
    </w:p>
    <w:p w14:paraId="74FF1D24" w14:textId="77777777" w:rsidR="00672E91" w:rsidRPr="000D47AF" w:rsidDel="00672E91" w:rsidRDefault="00672E91">
      <w:pPr>
        <w:pStyle w:val="Heading2"/>
        <w:rPr>
          <w:del w:id="1440" w:author="Judson, Grant" w:date="2019-01-24T09:16:00Z"/>
        </w:rPr>
        <w:pPrChange w:id="1441" w:author="Judson, Grant" w:date="2019-01-24T10:29:00Z">
          <w:pPr>
            <w:pStyle w:val="BodyText"/>
          </w:pPr>
        </w:pPrChange>
      </w:pPr>
    </w:p>
    <w:p w14:paraId="7A0DEE34" w14:textId="77777777" w:rsidR="00DC6AE6" w:rsidRDefault="00EB15E3">
      <w:pPr>
        <w:pStyle w:val="Heading2"/>
      </w:pPr>
      <w:bookmarkStart w:id="1442" w:name="_Toc528163930"/>
      <w:r>
        <w:t>Monitoring</w:t>
      </w:r>
      <w:bookmarkEnd w:id="1442"/>
    </w:p>
    <w:bookmarkEnd w:id="1424"/>
    <w:p w14:paraId="03784059" w14:textId="77777777" w:rsidR="00845A44" w:rsidRDefault="00845A44" w:rsidP="00845A44">
      <w:pPr>
        <w:pStyle w:val="BodyText"/>
        <w:rPr>
          <w:lang w:eastAsia="de-DE"/>
        </w:rPr>
      </w:pPr>
      <w:del w:id="1443" w:author="Judson, Grant" w:date="2019-01-24T09:17:00Z">
        <w:r w:rsidDel="00672E91">
          <w:rPr>
            <w:lang w:eastAsia="de-DE"/>
          </w:rPr>
          <w:delText xml:space="preserve">The </w:delText>
        </w:r>
      </w:del>
      <w:ins w:id="1444" w:author="Judson, Grant" w:date="2019-01-24T09:17:00Z">
        <w:r w:rsidR="00672E91">
          <w:rPr>
            <w:lang w:eastAsia="de-DE"/>
          </w:rPr>
          <w:t>Competent Authorities</w:t>
        </w:r>
      </w:ins>
      <w:ins w:id="1445" w:author="Judson, Grant" w:date="2019-01-31T11:47:00Z">
        <w:r w:rsidR="00245FBA">
          <w:rPr>
            <w:lang w:eastAsia="de-DE"/>
          </w:rPr>
          <w:t xml:space="preserve"> (</w:t>
        </w:r>
        <w:proofErr w:type="spellStart"/>
        <w:r w:rsidR="00245FBA">
          <w:rPr>
            <w:lang w:eastAsia="de-DE"/>
          </w:rPr>
          <w:t>AtoN</w:t>
        </w:r>
        <w:proofErr w:type="spellEnd"/>
        <w:r w:rsidR="00245FBA">
          <w:rPr>
            <w:lang w:eastAsia="de-DE"/>
          </w:rPr>
          <w:t>)</w:t>
        </w:r>
      </w:ins>
      <w:ins w:id="1446" w:author="Judson, Grant" w:date="2019-01-24T09:17:00Z">
        <w:r w:rsidR="00672E91">
          <w:rPr>
            <w:lang w:eastAsia="de-DE"/>
          </w:rPr>
          <w:t xml:space="preserve"> must ensure </w:t>
        </w:r>
      </w:ins>
      <w:proofErr w:type="spellStart"/>
      <w:r w:rsidR="00D42FB9">
        <w:t>M</w:t>
      </w:r>
      <w:r>
        <w:t>AtoN</w:t>
      </w:r>
      <w:proofErr w:type="spellEnd"/>
      <w:r>
        <w:rPr>
          <w:lang w:eastAsia="de-DE"/>
        </w:rPr>
        <w:t xml:space="preserve"> </w:t>
      </w:r>
      <w:del w:id="1447" w:author="Judson, Grant" w:date="2019-01-24T09:17:00Z">
        <w:r w:rsidR="00E20AF6" w:rsidDel="00672E91">
          <w:rPr>
            <w:lang w:eastAsia="de-DE"/>
          </w:rPr>
          <w:delText>should</w:delText>
        </w:r>
        <w:r w:rsidDel="00672E91">
          <w:rPr>
            <w:lang w:eastAsia="de-DE"/>
          </w:rPr>
          <w:delText xml:space="preserve"> be</w:delText>
        </w:r>
      </w:del>
      <w:ins w:id="1448" w:author="Judson, Grant" w:date="2019-01-24T09:17:00Z">
        <w:r w:rsidR="00672E91">
          <w:rPr>
            <w:lang w:eastAsia="de-DE"/>
          </w:rPr>
          <w:t>are</w:t>
        </w:r>
      </w:ins>
      <w:r>
        <w:rPr>
          <w:lang w:eastAsia="de-DE"/>
        </w:rPr>
        <w:t xml:space="preserve"> monitored</w:t>
      </w:r>
      <w:del w:id="1449" w:author="Judson, Grant" w:date="2019-01-24T09:39:00Z">
        <w:r w:rsidDel="00883F2E">
          <w:rPr>
            <w:lang w:eastAsia="de-DE"/>
          </w:rPr>
          <w:delText xml:space="preserve"> </w:delText>
        </w:r>
      </w:del>
      <w:ins w:id="1450" w:author="Judson, Grant" w:date="2019-01-24T09:39:00Z">
        <w:r w:rsidR="00883F2E">
          <w:rPr>
            <w:lang w:eastAsia="de-DE"/>
          </w:rPr>
          <w:t xml:space="preserve"> in order to update their positional information. Some considerations for monitoring include</w:t>
        </w:r>
      </w:ins>
      <w:del w:id="1451" w:author="Judson, Grant" w:date="2019-01-24T09:39:00Z">
        <w:r w:rsidDel="00883F2E">
          <w:rPr>
            <w:lang w:eastAsia="de-DE"/>
          </w:rPr>
          <w:delText>by</w:delText>
        </w:r>
      </w:del>
      <w:r>
        <w:rPr>
          <w:lang w:eastAsia="de-DE"/>
        </w:rPr>
        <w:t>:</w:t>
      </w:r>
    </w:p>
    <w:p w14:paraId="374948C2" w14:textId="77777777" w:rsidR="00DC6AE6" w:rsidRDefault="00DC6AE6" w:rsidP="00DC6AE6">
      <w:pPr>
        <w:pStyle w:val="Bullet1"/>
        <w:numPr>
          <w:ilvl w:val="0"/>
          <w:numId w:val="43"/>
        </w:numPr>
        <w:spacing w:line="240" w:lineRule="auto"/>
        <w:jc w:val="both"/>
        <w:outlineLvl w:val="0"/>
      </w:pPr>
      <w:r>
        <w:t>Physical inspection;</w:t>
      </w:r>
    </w:p>
    <w:p w14:paraId="11791DAF" w14:textId="77777777" w:rsidR="00883F2E" w:rsidRDefault="00DC6AE6" w:rsidP="00DC6AE6">
      <w:pPr>
        <w:pStyle w:val="Bullet1"/>
        <w:numPr>
          <w:ilvl w:val="0"/>
          <w:numId w:val="43"/>
        </w:numPr>
        <w:spacing w:line="240" w:lineRule="auto"/>
        <w:jc w:val="both"/>
        <w:outlineLvl w:val="0"/>
        <w:rPr>
          <w:ins w:id="1452" w:author="Judson, Grant" w:date="2019-01-24T09:40:00Z"/>
          <w:lang w:val="pt-PT"/>
        </w:rPr>
      </w:pPr>
      <w:r>
        <w:rPr>
          <w:lang w:val="pt-PT"/>
        </w:rPr>
        <w:t>Remote</w:t>
      </w:r>
      <w:ins w:id="1453" w:author="Judson, Grant" w:date="2019-01-24T09:45:00Z">
        <w:r w:rsidR="00883F2E">
          <w:rPr>
            <w:lang w:val="pt-PT"/>
          </w:rPr>
          <w:t xml:space="preserve"> and/ or automatic</w:t>
        </w:r>
      </w:ins>
      <w:r>
        <w:rPr>
          <w:lang w:val="pt-PT"/>
        </w:rPr>
        <w:t xml:space="preserve"> </w:t>
      </w:r>
      <w:del w:id="1454" w:author="Judson, Grant" w:date="2019-02-07T10:24:00Z">
        <w:r w:rsidDel="00CE4550">
          <w:rPr>
            <w:lang w:val="pt-PT"/>
          </w:rPr>
          <w:delText>monitoring</w:delText>
        </w:r>
        <w:r w:rsidRPr="00BE25DE" w:rsidDel="00CE4550">
          <w:rPr>
            <w:lang w:val="pt-PT"/>
          </w:rPr>
          <w:delText xml:space="preserve"> </w:delText>
        </w:r>
      </w:del>
      <w:ins w:id="1455" w:author="Judson, Grant" w:date="2019-02-07T10:24:00Z">
        <w:r w:rsidR="00CE4550">
          <w:rPr>
            <w:lang w:val="pt-PT"/>
          </w:rPr>
          <w:t>tracking</w:t>
        </w:r>
        <w:r w:rsidR="00CE4550" w:rsidRPr="00BE25DE">
          <w:rPr>
            <w:lang w:val="pt-PT"/>
          </w:rPr>
          <w:t xml:space="preserve"> </w:t>
        </w:r>
      </w:ins>
      <w:r w:rsidRPr="00BE25DE">
        <w:rPr>
          <w:lang w:val="pt-PT"/>
        </w:rPr>
        <w:t>(i.e., radar,</w:t>
      </w:r>
      <w:r>
        <w:rPr>
          <w:lang w:val="pt-PT"/>
        </w:rPr>
        <w:t xml:space="preserve"> satellite, </w:t>
      </w:r>
      <w:del w:id="1456" w:author="Judson, Grant" w:date="2019-02-07T10:24:00Z">
        <w:r w:rsidDel="00CE4550">
          <w:rPr>
            <w:lang w:val="pt-PT"/>
          </w:rPr>
          <w:delText>GSM</w:delText>
        </w:r>
      </w:del>
      <w:ins w:id="1457" w:author="Judson, Grant" w:date="2019-02-07T10:24:00Z">
        <w:r w:rsidR="00CE4550">
          <w:rPr>
            <w:lang w:val="pt-PT"/>
          </w:rPr>
          <w:t>cellular networks</w:t>
        </w:r>
      </w:ins>
      <w:r>
        <w:rPr>
          <w:lang w:val="pt-PT"/>
        </w:rPr>
        <w:t xml:space="preserve">, </w:t>
      </w:r>
      <w:ins w:id="1458" w:author="Judson, Grant" w:date="2019-01-24T09:46:00Z">
        <w:r w:rsidR="00883F2E">
          <w:rPr>
            <w:lang w:val="pt-PT"/>
          </w:rPr>
          <w:t>AIS</w:t>
        </w:r>
      </w:ins>
      <w:del w:id="1459" w:author="Judson, Grant" w:date="2019-01-24T09:45:00Z">
        <w:r w:rsidRPr="00BE25DE" w:rsidDel="00883F2E">
          <w:rPr>
            <w:lang w:val="pt-PT"/>
          </w:rPr>
          <w:delText>AIS</w:delText>
        </w:r>
      </w:del>
      <w:r w:rsidRPr="00BE25DE">
        <w:rPr>
          <w:lang w:val="pt-PT"/>
        </w:rPr>
        <w:t>, etc.)</w:t>
      </w:r>
    </w:p>
    <w:p w14:paraId="6E7488EE" w14:textId="77777777" w:rsidR="00DC6AE6" w:rsidRPr="00BE25DE" w:rsidDel="00883F2E" w:rsidRDefault="00CE4550" w:rsidP="00DC6AE6">
      <w:pPr>
        <w:pStyle w:val="Bullet1"/>
        <w:numPr>
          <w:ilvl w:val="0"/>
          <w:numId w:val="43"/>
        </w:numPr>
        <w:spacing w:line="240" w:lineRule="auto"/>
        <w:jc w:val="both"/>
        <w:outlineLvl w:val="0"/>
        <w:rPr>
          <w:del w:id="1460" w:author="Judson, Grant" w:date="2019-01-24T09:46:00Z"/>
          <w:lang w:val="pt-PT"/>
        </w:rPr>
      </w:pPr>
      <w:ins w:id="1461" w:author="Judson, Grant" w:date="2019-02-07T10:25:00Z">
        <w:r>
          <w:rPr>
            <w:lang w:val="pt-PT"/>
          </w:rPr>
          <w:t xml:space="preserve">Surface and air </w:t>
        </w:r>
      </w:ins>
      <w:del w:id="1462" w:author="Judson, Grant" w:date="2019-01-24T09:46:00Z">
        <w:r w:rsidR="00DC6AE6" w:rsidRPr="00BE25DE" w:rsidDel="00883F2E">
          <w:rPr>
            <w:lang w:val="pt-PT"/>
          </w:rPr>
          <w:delText xml:space="preserve">; </w:delText>
        </w:r>
      </w:del>
    </w:p>
    <w:p w14:paraId="07B601CF" w14:textId="77777777" w:rsidR="00DC6AE6" w:rsidRPr="000D47AF" w:rsidRDefault="00DC6AE6" w:rsidP="00DC6AE6">
      <w:pPr>
        <w:pStyle w:val="Bullet1"/>
        <w:numPr>
          <w:ilvl w:val="0"/>
          <w:numId w:val="43"/>
        </w:numPr>
        <w:spacing w:line="240" w:lineRule="auto"/>
        <w:jc w:val="both"/>
        <w:outlineLvl w:val="0"/>
      </w:pPr>
      <w:del w:id="1463" w:author="Judson, Grant" w:date="2019-02-07T10:25:00Z">
        <w:r w:rsidRPr="000D47AF" w:rsidDel="00CE4550">
          <w:delText>A</w:delText>
        </w:r>
      </w:del>
      <w:ins w:id="1464" w:author="Judson, Grant" w:date="2019-02-07T10:25:00Z">
        <w:r w:rsidR="00CE4550">
          <w:t>a</w:t>
        </w:r>
      </w:ins>
      <w:r w:rsidRPr="000D47AF">
        <w:t xml:space="preserve">ssets in the vicinity of the </w:t>
      </w:r>
      <w:proofErr w:type="spellStart"/>
      <w:r w:rsidRPr="000D47AF">
        <w:t>MAtoN</w:t>
      </w:r>
      <w:proofErr w:type="spellEnd"/>
      <w:r w:rsidRPr="000D47AF">
        <w:t xml:space="preserve">, that can provide visual verification to </w:t>
      </w:r>
      <w:r>
        <w:t xml:space="preserve">the </w:t>
      </w:r>
      <w:proofErr w:type="spellStart"/>
      <w:r>
        <w:t>MAtoNs</w:t>
      </w:r>
      <w:proofErr w:type="spellEnd"/>
      <w:r>
        <w:t xml:space="preserve"> position</w:t>
      </w:r>
      <w:ins w:id="1465" w:author="Judson, Grant" w:date="2019-02-07T10:25:00Z">
        <w:r w:rsidR="00CE4550">
          <w:t xml:space="preserve"> relative to the hazard</w:t>
        </w:r>
      </w:ins>
      <w:r>
        <w:t>;</w:t>
      </w:r>
    </w:p>
    <w:p w14:paraId="6C7012AD" w14:textId="77777777" w:rsidR="00DC6AE6" w:rsidRDefault="00DC6AE6" w:rsidP="00DC6AE6">
      <w:pPr>
        <w:pStyle w:val="Bullet1"/>
        <w:numPr>
          <w:ilvl w:val="0"/>
          <w:numId w:val="43"/>
        </w:numPr>
        <w:spacing w:line="240" w:lineRule="auto"/>
        <w:jc w:val="both"/>
        <w:outlineLvl w:val="0"/>
      </w:pPr>
      <w:commentRangeStart w:id="1466"/>
      <w:commentRangeEnd w:id="1466"/>
      <w:r>
        <w:rPr>
          <w:rStyle w:val="CommentReference"/>
          <w:color w:val="auto"/>
        </w:rPr>
        <w:commentReference w:id="1466"/>
      </w:r>
      <w:r>
        <w:t xml:space="preserve">If applicable </w:t>
      </w:r>
      <w:del w:id="1467" w:author="Judson, Grant" w:date="2019-01-24T09:47:00Z">
        <w:r w:rsidDel="00883F2E">
          <w:delText xml:space="preserve">National </w:delText>
        </w:r>
      </w:del>
      <w:ins w:id="1468" w:author="Judson, Grant" w:date="2019-01-24T09:47:00Z">
        <w:r w:rsidR="00883F2E">
          <w:t xml:space="preserve">Competent </w:t>
        </w:r>
      </w:ins>
      <w:r>
        <w:t xml:space="preserve">Authorities </w:t>
      </w:r>
      <w:ins w:id="1469" w:author="Judson, Grant" w:date="2019-01-31T11:48:00Z">
        <w:r w:rsidR="00245FBA">
          <w:t>(</w:t>
        </w:r>
        <w:proofErr w:type="spellStart"/>
        <w:r w:rsidR="00245FBA">
          <w:t>AtoN</w:t>
        </w:r>
        <w:proofErr w:type="spellEnd"/>
        <w:r w:rsidR="00245FBA">
          <w:t xml:space="preserve">) </w:t>
        </w:r>
      </w:ins>
      <w:r>
        <w:t xml:space="preserve">may request vessels to report visual sightings of the </w:t>
      </w:r>
      <w:proofErr w:type="spellStart"/>
      <w:r>
        <w:t>MAtoN</w:t>
      </w:r>
      <w:proofErr w:type="spellEnd"/>
      <w:r>
        <w:t xml:space="preserve"> to verify its true position</w:t>
      </w:r>
      <w:del w:id="1470" w:author="Judson, Grant" w:date="2019-02-07T10:26:00Z">
        <w:r w:rsidDel="00E972F7">
          <w:delText xml:space="preserve"> in the event that </w:delText>
        </w:r>
      </w:del>
      <w:del w:id="1471" w:author="Judson, Grant" w:date="2019-01-24T09:47:00Z">
        <w:r w:rsidDel="00883F2E">
          <w:delText xml:space="preserve">National </w:delText>
        </w:r>
      </w:del>
      <w:del w:id="1472" w:author="Judson, Grant" w:date="2019-02-07T10:26:00Z">
        <w:r w:rsidDel="00E972F7">
          <w:delText>Authorities lose the relative and accurate position of the MAtoN</w:delText>
        </w:r>
      </w:del>
      <w:r>
        <w:t>;</w:t>
      </w:r>
    </w:p>
    <w:p w14:paraId="228964B2" w14:textId="77777777" w:rsidR="00DC6AE6" w:rsidRDefault="00DC6AE6" w:rsidP="00DC6AE6">
      <w:pPr>
        <w:pStyle w:val="Bullet1"/>
        <w:numPr>
          <w:ilvl w:val="0"/>
          <w:numId w:val="43"/>
        </w:numPr>
        <w:spacing w:line="240" w:lineRule="auto"/>
        <w:jc w:val="both"/>
        <w:outlineLvl w:val="0"/>
      </w:pPr>
      <w:r>
        <w:t>Radar</w:t>
      </w:r>
      <w:ins w:id="1473" w:author="Judson, Grant" w:date="2019-02-07T10:27:00Z">
        <w:r w:rsidR="00E972F7">
          <w:t xml:space="preserve"> reflectors may be used to enhance the </w:t>
        </w:r>
        <w:proofErr w:type="spellStart"/>
        <w:r w:rsidR="00E972F7">
          <w:t>MAtoN’s</w:t>
        </w:r>
        <w:proofErr w:type="spellEnd"/>
        <w:r w:rsidR="00E972F7">
          <w:t xml:space="preserve"> position</w:t>
        </w:r>
      </w:ins>
      <w:del w:id="1474" w:author="Judson, Grant" w:date="2019-02-07T10:27:00Z">
        <w:r w:rsidDel="00E972F7">
          <w:delText>/Racon</w:delText>
        </w:r>
      </w:del>
      <w:r>
        <w:t>;</w:t>
      </w:r>
    </w:p>
    <w:p w14:paraId="0BE8BF3C" w14:textId="77777777" w:rsidR="00DC6AE6" w:rsidRDefault="00DC6AE6" w:rsidP="00DC6AE6">
      <w:pPr>
        <w:pStyle w:val="BodyText"/>
        <w:numPr>
          <w:ilvl w:val="0"/>
          <w:numId w:val="43"/>
        </w:numPr>
      </w:pPr>
      <w:del w:id="1475" w:author="Judson, Grant" w:date="2019-01-24T09:46:00Z">
        <w:r w:rsidDel="00883F2E">
          <w:rPr>
            <w:lang w:eastAsia="de-DE"/>
          </w:rPr>
          <w:delText xml:space="preserve">National </w:delText>
        </w:r>
      </w:del>
      <w:ins w:id="1476" w:author="Judson, Grant" w:date="2019-02-07T10:30:00Z">
        <w:r w:rsidR="00E972F7">
          <w:rPr>
            <w:lang w:eastAsia="de-DE"/>
          </w:rPr>
          <w:t>Monitoring and updating the</w:t>
        </w:r>
      </w:ins>
      <w:ins w:id="1477" w:author="Judson, Grant" w:date="2019-02-07T10:29:00Z">
        <w:r w:rsidR="00E972F7">
          <w:rPr>
            <w:lang w:eastAsia="de-DE"/>
          </w:rPr>
          <w:t xml:space="preserve"> </w:t>
        </w:r>
      </w:ins>
      <w:ins w:id="1478" w:author="Judson, Grant" w:date="2019-02-07T10:30:00Z">
        <w:r w:rsidR="00E972F7">
          <w:rPr>
            <w:lang w:eastAsia="de-DE"/>
          </w:rPr>
          <w:t>position</w:t>
        </w:r>
      </w:ins>
      <w:ins w:id="1479" w:author="Judson, Grant" w:date="2019-02-07T10:29:00Z">
        <w:r w:rsidR="00E972F7">
          <w:rPr>
            <w:lang w:eastAsia="de-DE"/>
          </w:rPr>
          <w:t xml:space="preserve"> of</w:t>
        </w:r>
      </w:ins>
      <w:del w:id="1480" w:author="Judson, Grant" w:date="2019-01-31T11:47:00Z">
        <w:r w:rsidDel="00245FBA">
          <w:rPr>
            <w:lang w:eastAsia="de-DE"/>
          </w:rPr>
          <w:delText xml:space="preserve">Authorities </w:delText>
        </w:r>
      </w:del>
      <w:del w:id="1481" w:author="Judson, Grant" w:date="2019-02-07T10:29:00Z">
        <w:r w:rsidDel="00E972F7">
          <w:delText>need to take special care with</w:delText>
        </w:r>
      </w:del>
      <w:r>
        <w:t xml:space="preserve"> </w:t>
      </w:r>
      <w:ins w:id="1482" w:author="Judson, Grant" w:date="2019-02-07T10:30:00Z">
        <w:r w:rsidR="00E972F7">
          <w:t>a</w:t>
        </w:r>
      </w:ins>
      <w:del w:id="1483" w:author="Judson, Grant" w:date="2019-02-07T10:30:00Z">
        <w:r w:rsidDel="00E972F7">
          <w:delText xml:space="preserve">position </w:delText>
        </w:r>
      </w:del>
      <w:ins w:id="1484" w:author="Judson, Grant" w:date="2019-02-07T10:29:00Z">
        <w:r w:rsidR="00E972F7">
          <w:t xml:space="preserve"> Virtual </w:t>
        </w:r>
        <w:proofErr w:type="spellStart"/>
        <w:r w:rsidR="00E972F7">
          <w:t>MAtoN</w:t>
        </w:r>
        <w:proofErr w:type="spellEnd"/>
        <w:r w:rsidR="00E972F7">
          <w:t xml:space="preserve"> </w:t>
        </w:r>
      </w:ins>
      <w:ins w:id="1485" w:author="Judson, Grant" w:date="2019-02-07T10:30:00Z">
        <w:r w:rsidR="00E972F7">
          <w:t xml:space="preserve">position </w:t>
        </w:r>
      </w:ins>
      <w:ins w:id="1486" w:author="Judson, Grant" w:date="2019-02-07T10:29:00Z">
        <w:r w:rsidR="00E972F7">
          <w:t>is important</w:t>
        </w:r>
      </w:ins>
      <w:del w:id="1487" w:author="Judson, Grant" w:date="2019-02-07T10:29:00Z">
        <w:r w:rsidDel="00E972F7">
          <w:delText>monitoring and integrity</w:delText>
        </w:r>
      </w:del>
      <w:r>
        <w:t>, as it pertains to drifting hazards and obstructions</w:t>
      </w:r>
      <w:ins w:id="1488" w:author="Judson, Grant" w:date="2019-02-07T10:31:00Z">
        <w:r w:rsidR="00E972F7">
          <w:t>.</w:t>
        </w:r>
      </w:ins>
      <w:del w:id="1489" w:author="Judson, Grant" w:date="2019-02-07T10:31:00Z">
        <w:r w:rsidDel="00E972F7">
          <w:delText>, especially when marking them with a virtual MAtoN.</w:delText>
        </w:r>
      </w:del>
      <w:r>
        <w:t xml:space="preserve"> </w:t>
      </w:r>
    </w:p>
    <w:p w14:paraId="7AFD079B" w14:textId="77777777" w:rsidR="00845A44" w:rsidRPr="00F50B1C" w:rsidRDefault="00EB15E3">
      <w:pPr>
        <w:pStyle w:val="Heading2"/>
      </w:pPr>
      <w:bookmarkStart w:id="1490" w:name="_Toc496681990"/>
      <w:bookmarkStart w:id="1491" w:name="_Toc496682157"/>
      <w:bookmarkStart w:id="1492" w:name="_Toc496681991"/>
      <w:bookmarkStart w:id="1493" w:name="_Toc496682158"/>
      <w:bookmarkStart w:id="1494" w:name="_Toc496681992"/>
      <w:bookmarkStart w:id="1495" w:name="_Toc496682159"/>
      <w:bookmarkStart w:id="1496" w:name="_Toc496681993"/>
      <w:bookmarkStart w:id="1497" w:name="_Toc496682160"/>
      <w:bookmarkStart w:id="1498" w:name="_Toc496681994"/>
      <w:bookmarkStart w:id="1499" w:name="_Toc496682161"/>
      <w:bookmarkStart w:id="1500" w:name="_Toc528163931"/>
      <w:bookmarkEnd w:id="1490"/>
      <w:bookmarkEnd w:id="1491"/>
      <w:bookmarkEnd w:id="1492"/>
      <w:bookmarkEnd w:id="1493"/>
      <w:bookmarkEnd w:id="1494"/>
      <w:bookmarkEnd w:id="1495"/>
      <w:bookmarkEnd w:id="1496"/>
      <w:bookmarkEnd w:id="1497"/>
      <w:bookmarkEnd w:id="1498"/>
      <w:bookmarkEnd w:id="1499"/>
      <w:r>
        <w:lastRenderedPageBreak/>
        <w:t>Reporting</w:t>
      </w:r>
      <w:bookmarkEnd w:id="1500"/>
    </w:p>
    <w:p w14:paraId="5819C8F5" w14:textId="77777777" w:rsidR="00DC6AE6" w:rsidRDefault="00DC6AE6" w:rsidP="00DC6AE6">
      <w:pPr>
        <w:pStyle w:val="BodyText"/>
        <w:rPr>
          <w:lang w:eastAsia="de-DE"/>
        </w:rPr>
      </w:pPr>
      <w:r>
        <w:rPr>
          <w:lang w:eastAsia="de-DE"/>
        </w:rPr>
        <w:t xml:space="preserve">The </w:t>
      </w:r>
      <w:proofErr w:type="spellStart"/>
      <w:r>
        <w:t>MAtoN</w:t>
      </w:r>
      <w:proofErr w:type="spellEnd"/>
      <w:r>
        <w:rPr>
          <w:lang w:eastAsia="de-DE"/>
        </w:rPr>
        <w:t xml:space="preserve"> should be reported when it:</w:t>
      </w:r>
    </w:p>
    <w:p w14:paraId="703F3E63" w14:textId="77777777" w:rsidR="00DC6AE6" w:rsidRDefault="00DC6AE6" w:rsidP="00DC6AE6">
      <w:pPr>
        <w:pStyle w:val="Bullet1"/>
        <w:numPr>
          <w:ilvl w:val="0"/>
          <w:numId w:val="43"/>
        </w:numPr>
        <w:spacing w:line="240" w:lineRule="auto"/>
        <w:jc w:val="both"/>
        <w:outlineLvl w:val="0"/>
      </w:pPr>
      <w:r>
        <w:t>Is deployed;</w:t>
      </w:r>
    </w:p>
    <w:p w14:paraId="45493E92" w14:textId="77777777" w:rsidR="00DC6AE6" w:rsidRPr="00371BEF" w:rsidRDefault="00DC6AE6" w:rsidP="00DC6AE6">
      <w:pPr>
        <w:pStyle w:val="Bullet1"/>
        <w:numPr>
          <w:ilvl w:val="0"/>
          <w:numId w:val="43"/>
        </w:numPr>
        <w:spacing w:line="240" w:lineRule="auto"/>
        <w:jc w:val="both"/>
        <w:outlineLvl w:val="0"/>
      </w:pPr>
      <w:r>
        <w:t>Is amended;</w:t>
      </w:r>
    </w:p>
    <w:p w14:paraId="25F24261" w14:textId="77777777" w:rsidR="00DC6AE6" w:rsidRPr="00DC6AE6" w:rsidRDefault="00DC6AE6" w:rsidP="00DC6AE6">
      <w:pPr>
        <w:pStyle w:val="Bullet1"/>
        <w:numPr>
          <w:ilvl w:val="0"/>
          <w:numId w:val="43"/>
        </w:numPr>
        <w:spacing w:line="240" w:lineRule="auto"/>
        <w:jc w:val="both"/>
        <w:outlineLvl w:val="0"/>
      </w:pPr>
      <w:r w:rsidRPr="00DC6AE6">
        <w:t xml:space="preserve">Leaves its promulgated coverage or drifts into the waters of an adjacent responsible </w:t>
      </w:r>
      <w:del w:id="1501" w:author="Judson, Grant" w:date="2019-01-24T10:30:00Z">
        <w:r w:rsidRPr="00DC6AE6" w:rsidDel="00A63AA6">
          <w:delText xml:space="preserve">National </w:delText>
        </w:r>
      </w:del>
      <w:ins w:id="1502" w:author="Judson, Grant" w:date="2019-01-31T11:48:00Z">
        <w:r w:rsidR="00245FBA" w:rsidRPr="00EE543F">
          <w:rPr>
            <w:rFonts w:asciiTheme="majorHAnsi" w:hAnsiTheme="majorHAnsi" w:cstheme="majorHAnsi"/>
            <w:color w:val="252525"/>
            <w:shd w:val="clear" w:color="auto" w:fill="FFFFFF"/>
          </w:rPr>
          <w:t>Competent Authority (</w:t>
        </w:r>
        <w:proofErr w:type="spellStart"/>
        <w:r w:rsidR="00245FBA" w:rsidRPr="00EE543F">
          <w:rPr>
            <w:rStyle w:val="mw-lingo-tooltip-abbr"/>
            <w:rFonts w:asciiTheme="majorHAnsi" w:hAnsiTheme="majorHAnsi" w:cstheme="majorHAnsi"/>
            <w:color w:val="252525"/>
            <w:shd w:val="clear" w:color="auto" w:fill="FFFFFF"/>
          </w:rPr>
          <w:t>AtoN</w:t>
        </w:r>
        <w:proofErr w:type="spellEnd"/>
        <w:r w:rsidR="00245FBA" w:rsidRPr="00EE543F">
          <w:rPr>
            <w:rFonts w:asciiTheme="majorHAnsi" w:hAnsiTheme="majorHAnsi" w:cstheme="majorHAnsi"/>
            <w:color w:val="252525"/>
            <w:shd w:val="clear" w:color="auto" w:fill="FFFFFF"/>
          </w:rPr>
          <w:t>)</w:t>
        </w:r>
        <w:r w:rsidR="00245FBA">
          <w:rPr>
            <w:rFonts w:asciiTheme="majorHAnsi" w:hAnsiTheme="majorHAnsi" w:cstheme="majorHAnsi"/>
            <w:color w:val="252525"/>
            <w:shd w:val="clear" w:color="auto" w:fill="FFFFFF"/>
          </w:rPr>
          <w:t xml:space="preserve"> </w:t>
        </w:r>
      </w:ins>
      <w:del w:id="1503" w:author="Judson, Grant" w:date="2019-01-31T11:48:00Z">
        <w:r w:rsidRPr="00DC6AE6" w:rsidDel="00245FBA">
          <w:delText xml:space="preserve">Authority </w:delText>
        </w:r>
      </w:del>
      <w:r w:rsidRPr="000D47AF">
        <w:t>(Political consideration MOU);</w:t>
      </w:r>
    </w:p>
    <w:p w14:paraId="59E946D3" w14:textId="77777777" w:rsidR="00DC6AE6" w:rsidRDefault="00DC6AE6" w:rsidP="00DC6AE6">
      <w:pPr>
        <w:pStyle w:val="Bullet1"/>
        <w:numPr>
          <w:ilvl w:val="0"/>
          <w:numId w:val="43"/>
        </w:numPr>
        <w:spacing w:line="240" w:lineRule="auto"/>
        <w:jc w:val="both"/>
        <w:outlineLvl w:val="0"/>
      </w:pPr>
      <w:r>
        <w:t xml:space="preserve">Is considered by the </w:t>
      </w:r>
      <w:del w:id="1504" w:author="Judson, Grant" w:date="2019-01-24T10:30:00Z">
        <w:r w:rsidDel="00A63AA6">
          <w:delText xml:space="preserve">National </w:delText>
        </w:r>
      </w:del>
      <w:ins w:id="1505" w:author="Judson, Grant" w:date="2019-01-31T11:48:00Z">
        <w:r w:rsidR="00245FBA" w:rsidRPr="00EE543F">
          <w:rPr>
            <w:rFonts w:asciiTheme="majorHAnsi" w:hAnsiTheme="majorHAnsi" w:cstheme="majorHAnsi"/>
            <w:color w:val="252525"/>
            <w:shd w:val="clear" w:color="auto" w:fill="FFFFFF"/>
          </w:rPr>
          <w:t>Competent Authority (</w:t>
        </w:r>
        <w:proofErr w:type="spellStart"/>
        <w:r w:rsidR="00245FBA" w:rsidRPr="00EE543F">
          <w:rPr>
            <w:rStyle w:val="mw-lingo-tooltip-abbr"/>
            <w:rFonts w:asciiTheme="majorHAnsi" w:hAnsiTheme="majorHAnsi" w:cstheme="majorHAnsi"/>
            <w:color w:val="252525"/>
            <w:shd w:val="clear" w:color="auto" w:fill="FFFFFF"/>
          </w:rPr>
          <w:t>AtoN</w:t>
        </w:r>
        <w:proofErr w:type="spellEnd"/>
        <w:r w:rsidR="00245FBA" w:rsidRPr="00EE543F">
          <w:rPr>
            <w:rFonts w:asciiTheme="majorHAnsi" w:hAnsiTheme="majorHAnsi" w:cstheme="majorHAnsi"/>
            <w:color w:val="252525"/>
            <w:shd w:val="clear" w:color="auto" w:fill="FFFFFF"/>
          </w:rPr>
          <w:t>)</w:t>
        </w:r>
        <w:r w:rsidR="00245FBA">
          <w:rPr>
            <w:rFonts w:asciiTheme="majorHAnsi" w:hAnsiTheme="majorHAnsi" w:cstheme="majorHAnsi"/>
            <w:color w:val="252525"/>
            <w:shd w:val="clear" w:color="auto" w:fill="FFFFFF"/>
          </w:rPr>
          <w:t xml:space="preserve"> </w:t>
        </w:r>
      </w:ins>
      <w:del w:id="1506" w:author="Judson, Grant" w:date="2019-01-31T11:48:00Z">
        <w:r w:rsidDel="00245FBA">
          <w:delText xml:space="preserve">Authority </w:delText>
        </w:r>
      </w:del>
      <w:r>
        <w:t>that positional information requires updating;</w:t>
      </w:r>
    </w:p>
    <w:p w14:paraId="654EE058" w14:textId="77777777" w:rsidR="00DC6AE6" w:rsidRDefault="00DC6AE6" w:rsidP="00DC6AE6">
      <w:pPr>
        <w:pStyle w:val="Bullet1"/>
        <w:numPr>
          <w:ilvl w:val="0"/>
          <w:numId w:val="43"/>
        </w:numPr>
        <w:spacing w:line="240" w:lineRule="auto"/>
        <w:jc w:val="both"/>
        <w:outlineLvl w:val="0"/>
      </w:pPr>
      <w:r>
        <w:t>Where at all possible it should be self-reporting</w:t>
      </w:r>
      <w:del w:id="1507" w:author="Judson, Grant" w:date="2019-02-07T10:31:00Z">
        <w:r w:rsidDel="00E972F7">
          <w:delText xml:space="preserve"> </w:delText>
        </w:r>
      </w:del>
      <w:ins w:id="1508" w:author="Judson, Grant" w:date="2019-02-07T10:31:00Z">
        <w:r w:rsidR="00E972F7">
          <w:t xml:space="preserve"> and updating </w:t>
        </w:r>
      </w:ins>
      <w:r>
        <w:t xml:space="preserve">to all vessels in the vicinity (light/racon/AIS, etc.); </w:t>
      </w:r>
    </w:p>
    <w:p w14:paraId="1E018C0D" w14:textId="77777777" w:rsidR="00DC6AE6" w:rsidRDefault="00DC6AE6" w:rsidP="00DC6AE6">
      <w:pPr>
        <w:pStyle w:val="Bullet1"/>
        <w:numPr>
          <w:ilvl w:val="0"/>
          <w:numId w:val="43"/>
        </w:numPr>
        <w:spacing w:line="240" w:lineRule="auto"/>
        <w:jc w:val="both"/>
        <w:outlineLvl w:val="0"/>
        <w:rPr>
          <w:ins w:id="1509" w:author="Judson, Grant" w:date="2019-01-24T10:25:00Z"/>
        </w:rPr>
      </w:pPr>
      <w:r>
        <w:t>Is removed / discontinued/damaged.</w:t>
      </w:r>
    </w:p>
    <w:p w14:paraId="3C66A0C5" w14:textId="77777777" w:rsidR="00A63AA6" w:rsidRPr="00A63AA6" w:rsidDel="00A63AA6" w:rsidRDefault="00A63AA6">
      <w:pPr>
        <w:pStyle w:val="BodyText"/>
        <w:rPr>
          <w:del w:id="1510" w:author="Judson, Grant" w:date="2019-01-24T10:29:00Z"/>
        </w:rPr>
        <w:pPrChange w:id="1511" w:author="Judson, Grant" w:date="2019-01-24T10:26:00Z">
          <w:pPr>
            <w:pStyle w:val="Bullet1"/>
            <w:numPr>
              <w:numId w:val="43"/>
            </w:numPr>
            <w:tabs>
              <w:tab w:val="num" w:pos="1134"/>
            </w:tabs>
            <w:spacing w:line="240" w:lineRule="auto"/>
            <w:ind w:left="1134" w:hanging="567"/>
            <w:jc w:val="both"/>
            <w:outlineLvl w:val="0"/>
          </w:pPr>
        </w:pPrChange>
      </w:pPr>
    </w:p>
    <w:p w14:paraId="48327B6F" w14:textId="77777777" w:rsidR="00845A44" w:rsidRDefault="00845A44" w:rsidP="00845A44">
      <w:pPr>
        <w:pStyle w:val="Heading1"/>
        <w:keepLines w:val="0"/>
        <w:tabs>
          <w:tab w:val="clear" w:pos="0"/>
          <w:tab w:val="left" w:pos="567"/>
        </w:tabs>
        <w:spacing w:after="240" w:line="240" w:lineRule="auto"/>
        <w:ind w:left="567" w:hanging="567"/>
      </w:pPr>
      <w:bookmarkStart w:id="1512" w:name="_Toc496681996"/>
      <w:bookmarkStart w:id="1513" w:name="_Toc496682163"/>
      <w:bookmarkStart w:id="1514" w:name="_Toc496681997"/>
      <w:bookmarkStart w:id="1515" w:name="_Toc496682164"/>
      <w:bookmarkStart w:id="1516" w:name="_Toc496681998"/>
      <w:bookmarkStart w:id="1517" w:name="_Toc496682165"/>
      <w:bookmarkStart w:id="1518" w:name="_Toc496681999"/>
      <w:bookmarkStart w:id="1519" w:name="_Toc496682166"/>
      <w:bookmarkStart w:id="1520" w:name="_Toc496682000"/>
      <w:bookmarkStart w:id="1521" w:name="_Toc496682167"/>
      <w:bookmarkStart w:id="1522" w:name="_Toc496682001"/>
      <w:bookmarkStart w:id="1523" w:name="_Toc496682168"/>
      <w:bookmarkStart w:id="1524" w:name="_Toc216489712"/>
      <w:bookmarkStart w:id="1525" w:name="_Toc449013365"/>
      <w:bookmarkStart w:id="1526" w:name="_Toc528163932"/>
      <w:bookmarkEnd w:id="1512"/>
      <w:bookmarkEnd w:id="1513"/>
      <w:bookmarkEnd w:id="1514"/>
      <w:bookmarkEnd w:id="1515"/>
      <w:bookmarkEnd w:id="1516"/>
      <w:bookmarkEnd w:id="1517"/>
      <w:bookmarkEnd w:id="1518"/>
      <w:bookmarkEnd w:id="1519"/>
      <w:bookmarkEnd w:id="1520"/>
      <w:bookmarkEnd w:id="1521"/>
      <w:bookmarkEnd w:id="1522"/>
      <w:bookmarkEnd w:id="1523"/>
      <w:r>
        <w:t>Issues</w:t>
      </w:r>
      <w:bookmarkEnd w:id="1524"/>
      <w:r>
        <w:t xml:space="preserve"> of responsibility</w:t>
      </w:r>
      <w:bookmarkEnd w:id="1525"/>
      <w:bookmarkEnd w:id="1526"/>
    </w:p>
    <w:p w14:paraId="53B6314E" w14:textId="77777777" w:rsidR="00DC6AE6" w:rsidRDefault="00EB15E3">
      <w:pPr>
        <w:pStyle w:val="Heading2"/>
      </w:pPr>
      <w:bookmarkStart w:id="1527" w:name="_Toc528163933"/>
      <w:bookmarkStart w:id="1528" w:name="_Toc449013366"/>
      <w:r>
        <w:t>Designated Responsibility</w:t>
      </w:r>
      <w:bookmarkEnd w:id="1527"/>
    </w:p>
    <w:p w14:paraId="0F8E7154" w14:textId="77777777" w:rsidR="00DC6AE6" w:rsidRPr="000D47AF" w:rsidRDefault="00DC6AE6" w:rsidP="000D47AF">
      <w:pPr>
        <w:pStyle w:val="Bullet1"/>
        <w:numPr>
          <w:ilvl w:val="0"/>
          <w:numId w:val="0"/>
        </w:numPr>
      </w:pPr>
      <w:del w:id="1529" w:author="Judson, Grant" w:date="2019-01-24T09:49:00Z">
        <w:r w:rsidRPr="000D47AF" w:rsidDel="00883F2E">
          <w:delText xml:space="preserve">Movable </w:delText>
        </w:r>
      </w:del>
      <w:ins w:id="1530" w:author="Judson, Grant" w:date="2019-01-24T09:49:00Z">
        <w:r w:rsidR="00883F2E">
          <w:t>Mobile</w:t>
        </w:r>
      </w:ins>
      <w:del w:id="1531" w:author="Judson, Grant" w:date="2019-01-24T09:49:00Z">
        <w:r w:rsidRPr="000D47AF" w:rsidDel="00883F2E">
          <w:delText>H</w:delText>
        </w:r>
      </w:del>
      <w:ins w:id="1532" w:author="Judson, Grant" w:date="2019-01-24T09:49:00Z">
        <w:r w:rsidR="00883F2E">
          <w:t xml:space="preserve"> h</w:t>
        </w:r>
      </w:ins>
      <w:r w:rsidRPr="000D47AF">
        <w:t>azards pose a risk to safe navigation. Therefore</w:t>
      </w:r>
      <w:r w:rsidR="00D6635B">
        <w:t>,</w:t>
      </w:r>
      <w:r w:rsidRPr="000D47AF">
        <w:t xml:space="preserve"> the person, organisation, or governmental body </w:t>
      </w:r>
      <w:r>
        <w:t xml:space="preserve">of a </w:t>
      </w:r>
      <w:r w:rsidRPr="000D47AF">
        <w:t>moving hazard</w:t>
      </w:r>
      <w:ins w:id="1533" w:author="Judson, Grant" w:date="2019-01-31T11:26:00Z">
        <w:r w:rsidR="00AE3B8B">
          <w:t xml:space="preserve"> should take steps to ensure it is appropriately marked as a moving hazard.</w:t>
        </w:r>
      </w:ins>
      <w:del w:id="1534" w:author="Judson, Grant" w:date="2019-01-31T11:26:00Z">
        <w:r w:rsidRPr="000D47AF" w:rsidDel="00AE3B8B">
          <w:delText xml:space="preserve"> being towed, or the person, organisation, or governmental body responsible for causing a independent moving hazard is responsible to identify the hazard with an appropriate MAtoN</w:delText>
        </w:r>
      </w:del>
      <w:ins w:id="1535" w:author="Alimchandani, Mahesh" w:date="2019-01-30T15:19:00Z">
        <w:del w:id="1536" w:author="Judson, Grant" w:date="2019-01-31T11:26:00Z">
          <w:r w:rsidR="00C75650" w:rsidDel="00AE3B8B">
            <w:delText xml:space="preserve"> (poorly worded)</w:delText>
          </w:r>
        </w:del>
      </w:ins>
      <w:del w:id="1537" w:author="Judson, Grant" w:date="2019-01-31T11:48:00Z">
        <w:r w:rsidRPr="000D47AF" w:rsidDel="00245FBA">
          <w:delText>.</w:delText>
        </w:r>
      </w:del>
      <w:r w:rsidRPr="000D47AF">
        <w:t xml:space="preserve"> If the moving hazard is caused by a natural phenomenon then it is the responsibility of the </w:t>
      </w:r>
      <w:del w:id="1538" w:author="Judson, Grant" w:date="2019-01-24T09:50:00Z">
        <w:r w:rsidRPr="000D47AF" w:rsidDel="008B784F">
          <w:delText xml:space="preserve">National or </w:delText>
        </w:r>
      </w:del>
      <w:r w:rsidRPr="000D47AF">
        <w:t xml:space="preserve">Competent Authority </w:t>
      </w:r>
      <w:ins w:id="1539" w:author="Judson, Grant" w:date="2019-01-31T11:49:00Z">
        <w:r w:rsidR="00245FBA">
          <w:t>(</w:t>
        </w:r>
        <w:proofErr w:type="spellStart"/>
        <w:r w:rsidR="00245FBA">
          <w:t>AtoN</w:t>
        </w:r>
        <w:proofErr w:type="spellEnd"/>
        <w:r w:rsidR="00245FBA">
          <w:t xml:space="preserve">) </w:t>
        </w:r>
      </w:ins>
      <w:del w:id="1540" w:author="Judson, Grant" w:date="2019-01-31T11:27:00Z">
        <w:r w:rsidRPr="000D47AF" w:rsidDel="00AE3B8B">
          <w:delText xml:space="preserve">responsible </w:delText>
        </w:r>
      </w:del>
      <w:ins w:id="1541" w:author="Judson, Grant" w:date="2019-01-31T11:27:00Z">
        <w:r w:rsidR="00AE3B8B">
          <w:t xml:space="preserve">with </w:t>
        </w:r>
      </w:ins>
      <w:del w:id="1542" w:author="Judson, Grant" w:date="2019-01-31T11:27:00Z">
        <w:r w:rsidRPr="000D47AF" w:rsidDel="00AE3B8B">
          <w:delText xml:space="preserve">for that </w:delText>
        </w:r>
      </w:del>
      <w:r w:rsidRPr="000D47AF">
        <w:t xml:space="preserve">jurisdiction of </w:t>
      </w:r>
      <w:ins w:id="1543" w:author="Judson, Grant" w:date="2019-01-31T11:27:00Z">
        <w:r w:rsidR="00AE3B8B">
          <w:t xml:space="preserve">the </w:t>
        </w:r>
      </w:ins>
      <w:r w:rsidRPr="000D47AF">
        <w:t xml:space="preserve">waterway to identify the hazard. </w:t>
      </w:r>
    </w:p>
    <w:p w14:paraId="669E5DE2" w14:textId="77777777" w:rsidR="00DC6AE6" w:rsidRPr="000D47AF" w:rsidRDefault="00DC6AE6" w:rsidP="000D47AF">
      <w:pPr>
        <w:pStyle w:val="BodyText"/>
      </w:pPr>
      <w:r w:rsidRPr="000D47AF">
        <w:t xml:space="preserve">The </w:t>
      </w:r>
      <w:del w:id="1544" w:author="Judson, Grant" w:date="2019-01-24T09:50:00Z">
        <w:r w:rsidRPr="000D47AF" w:rsidDel="008B784F">
          <w:delText xml:space="preserve">National </w:delText>
        </w:r>
      </w:del>
      <w:ins w:id="1545" w:author="Judson, Grant" w:date="2019-01-24T09:50:00Z">
        <w:r w:rsidR="008B784F">
          <w:t>Competent</w:t>
        </w:r>
        <w:r w:rsidR="008B784F" w:rsidRPr="000D47AF">
          <w:t xml:space="preserve"> </w:t>
        </w:r>
      </w:ins>
      <w:r w:rsidRPr="000D47AF">
        <w:t xml:space="preserve">Authority </w:t>
      </w:r>
      <w:ins w:id="1546" w:author="Judson, Grant" w:date="2019-01-31T11:49:00Z">
        <w:r w:rsidR="00245FBA">
          <w:t>(</w:t>
        </w:r>
        <w:proofErr w:type="spellStart"/>
        <w:r w:rsidR="00245FBA">
          <w:t>AtoN</w:t>
        </w:r>
        <w:proofErr w:type="spellEnd"/>
        <w:r w:rsidR="00245FBA">
          <w:t xml:space="preserve">) </w:t>
        </w:r>
      </w:ins>
      <w:r w:rsidRPr="000D47AF">
        <w:t xml:space="preserve">should advise the person, organisation, or governmental body who is responsible for marking their moveable hazard the correct standards and methods to identify the hazard </w:t>
      </w:r>
      <w:r w:rsidR="00E44A85">
        <w:t>with</w:t>
      </w:r>
      <w:r w:rsidRPr="000D47AF">
        <w:t xml:space="preserve"> a </w:t>
      </w:r>
      <w:proofErr w:type="spellStart"/>
      <w:r w:rsidRPr="000D47AF">
        <w:t>MAtoN</w:t>
      </w:r>
      <w:proofErr w:type="spellEnd"/>
      <w:r w:rsidR="006C3F4A">
        <w:t>.</w:t>
      </w:r>
    </w:p>
    <w:p w14:paraId="6484940C" w14:textId="77777777" w:rsidR="00845A44" w:rsidRPr="00855820" w:rsidRDefault="00EB15E3">
      <w:pPr>
        <w:pStyle w:val="Heading2"/>
      </w:pPr>
      <w:bookmarkStart w:id="1547" w:name="_Toc528163934"/>
      <w:bookmarkEnd w:id="1528"/>
      <w:r>
        <w:t>Inability to Monitor</w:t>
      </w:r>
      <w:bookmarkEnd w:id="1547"/>
    </w:p>
    <w:p w14:paraId="4D306E3E" w14:textId="77777777" w:rsidR="00DC6AE6" w:rsidRPr="000D47AF" w:rsidRDefault="00DC6AE6" w:rsidP="00DC6AE6">
      <w:pPr>
        <w:pStyle w:val="BodyText"/>
      </w:pPr>
      <w:r w:rsidRPr="000D47AF">
        <w:t xml:space="preserve">A </w:t>
      </w:r>
      <w:del w:id="1548" w:author="Judson, Grant" w:date="2019-01-24T10:30:00Z">
        <w:r w:rsidRPr="000D47AF" w:rsidDel="006F3572">
          <w:delText xml:space="preserve">National </w:delText>
        </w:r>
      </w:del>
      <w:ins w:id="1549" w:author="Judson, Grant" w:date="2019-01-24T10:30:00Z">
        <w:r w:rsidR="006F3572">
          <w:t>Competent</w:t>
        </w:r>
        <w:r w:rsidR="006F3572" w:rsidRPr="000D47AF">
          <w:t xml:space="preserve"> </w:t>
        </w:r>
      </w:ins>
      <w:r w:rsidRPr="000D47AF">
        <w:t xml:space="preserve">Authority </w:t>
      </w:r>
      <w:ins w:id="1550" w:author="Judson, Grant" w:date="2019-01-31T11:49:00Z">
        <w:r w:rsidR="00245FBA">
          <w:t>(</w:t>
        </w:r>
        <w:proofErr w:type="spellStart"/>
        <w:r w:rsidR="00245FBA">
          <w:t>AtoN</w:t>
        </w:r>
        <w:proofErr w:type="spellEnd"/>
        <w:r w:rsidR="00245FBA">
          <w:t xml:space="preserve">) </w:t>
        </w:r>
      </w:ins>
      <w:r w:rsidRPr="000D47AF">
        <w:t xml:space="preserve">or owner losing the ability to monitor </w:t>
      </w:r>
      <w:del w:id="1551" w:author="Judson, Grant" w:date="2019-01-24T10:14:00Z">
        <w:r w:rsidRPr="000D47AF" w:rsidDel="00314A02">
          <w:delText xml:space="preserve">the </w:delText>
        </w:r>
      </w:del>
      <w:ins w:id="1552" w:author="Judson, Grant" w:date="2019-01-24T10:14:00Z">
        <w:r w:rsidR="00E972F7">
          <w:t>a</w:t>
        </w:r>
        <w:r w:rsidR="00314A02" w:rsidRPr="000D47AF">
          <w:t xml:space="preserve"> </w:t>
        </w:r>
      </w:ins>
      <w:proofErr w:type="spellStart"/>
      <w:r w:rsidR="00AF30C9" w:rsidRPr="00DC6AE6">
        <w:t>MAtoN</w:t>
      </w:r>
      <w:proofErr w:type="spellEnd"/>
      <w:r w:rsidR="00AF30C9" w:rsidRPr="00DC6AE6">
        <w:t xml:space="preserve"> </w:t>
      </w:r>
      <w:ins w:id="1553" w:author="Judson, Grant" w:date="2019-01-24T10:14:00Z">
        <w:r w:rsidR="00314A02">
          <w:t xml:space="preserve">that </w:t>
        </w:r>
      </w:ins>
      <w:r w:rsidR="00AF30C9" w:rsidRPr="00DC6AE6">
        <w:t>it</w:t>
      </w:r>
      <w:r w:rsidRPr="000D47AF">
        <w:t xml:space="preserve"> has deployed retains responsibility until either:</w:t>
      </w:r>
    </w:p>
    <w:p w14:paraId="56023137" w14:textId="77777777" w:rsidR="00DC6AE6" w:rsidRPr="000D47AF" w:rsidRDefault="00DC6AE6" w:rsidP="00DC6AE6">
      <w:pPr>
        <w:pStyle w:val="Bullet1"/>
        <w:numPr>
          <w:ilvl w:val="0"/>
          <w:numId w:val="43"/>
        </w:numPr>
        <w:spacing w:line="240" w:lineRule="auto"/>
        <w:jc w:val="both"/>
        <w:outlineLvl w:val="0"/>
      </w:pPr>
      <w:r w:rsidRPr="000D47AF">
        <w:t xml:space="preserve">The </w:t>
      </w:r>
      <w:proofErr w:type="spellStart"/>
      <w:r w:rsidRPr="000D47AF">
        <w:t>MAtoN</w:t>
      </w:r>
      <w:proofErr w:type="spellEnd"/>
      <w:r w:rsidRPr="000D47AF">
        <w:t xml:space="preserve"> is retrieved, sinks, or is placed at no danger to mariners;  </w:t>
      </w:r>
    </w:p>
    <w:p w14:paraId="2D26EC04" w14:textId="77777777" w:rsidR="00DC6AE6" w:rsidRPr="000D47AF" w:rsidRDefault="00DC6AE6" w:rsidP="00DC6AE6">
      <w:pPr>
        <w:pStyle w:val="Bullet1"/>
        <w:numPr>
          <w:ilvl w:val="0"/>
          <w:numId w:val="43"/>
        </w:numPr>
        <w:spacing w:line="240" w:lineRule="auto"/>
        <w:jc w:val="both"/>
        <w:outlineLvl w:val="0"/>
      </w:pPr>
      <w:r w:rsidRPr="000D47AF">
        <w:t xml:space="preserve">The responsibility is assumed by another </w:t>
      </w:r>
      <w:del w:id="1554" w:author="Judson, Grant" w:date="2019-02-07T10:33:00Z">
        <w:r w:rsidRPr="000D47AF" w:rsidDel="00E972F7">
          <w:delText xml:space="preserve">operator or </w:delText>
        </w:r>
      </w:del>
      <w:del w:id="1555" w:author="Judson, Grant" w:date="2019-01-24T10:15:00Z">
        <w:r w:rsidRPr="000D47AF" w:rsidDel="00314A02">
          <w:delText xml:space="preserve">National </w:delText>
        </w:r>
      </w:del>
      <w:ins w:id="1556" w:author="Judson, Grant" w:date="2019-01-24T10:15:00Z">
        <w:r w:rsidR="00314A02">
          <w:t>Competent</w:t>
        </w:r>
        <w:r w:rsidR="00314A02" w:rsidRPr="000D47AF">
          <w:t xml:space="preserve"> </w:t>
        </w:r>
      </w:ins>
      <w:r w:rsidRPr="000D47AF">
        <w:t>Authority</w:t>
      </w:r>
      <w:ins w:id="1557" w:author="Judson, Grant" w:date="2019-01-31T11:49:00Z">
        <w:r w:rsidR="00245FBA">
          <w:t xml:space="preserve"> (</w:t>
        </w:r>
        <w:proofErr w:type="spellStart"/>
        <w:r w:rsidR="00245FBA">
          <w:t>AtoN</w:t>
        </w:r>
        <w:proofErr w:type="spellEnd"/>
        <w:r w:rsidR="00245FBA">
          <w:t>)</w:t>
        </w:r>
      </w:ins>
      <w:r w:rsidRPr="000D47AF">
        <w:t>.</w:t>
      </w:r>
    </w:p>
    <w:p w14:paraId="4939118C" w14:textId="77777777" w:rsidR="00A63AA6" w:rsidRDefault="00A63AA6" w:rsidP="00A63AA6">
      <w:pPr>
        <w:pStyle w:val="Heading2"/>
        <w:rPr>
          <w:ins w:id="1558" w:author="Judson, Grant" w:date="2019-01-24T10:29:00Z"/>
        </w:rPr>
      </w:pPr>
      <w:bookmarkStart w:id="1559" w:name="_Toc496682005"/>
      <w:bookmarkStart w:id="1560" w:name="_Toc496682172"/>
      <w:bookmarkStart w:id="1561" w:name="_Toc496682006"/>
      <w:bookmarkStart w:id="1562" w:name="_Toc496682173"/>
      <w:bookmarkStart w:id="1563" w:name="_Toc496682007"/>
      <w:bookmarkStart w:id="1564" w:name="_Toc496682174"/>
      <w:bookmarkStart w:id="1565" w:name="_Toc528163935"/>
      <w:bookmarkEnd w:id="1559"/>
      <w:bookmarkEnd w:id="1560"/>
      <w:bookmarkEnd w:id="1561"/>
      <w:bookmarkEnd w:id="1562"/>
      <w:bookmarkEnd w:id="1563"/>
      <w:bookmarkEnd w:id="1564"/>
      <w:ins w:id="1566" w:author="Judson, Grant" w:date="2019-01-24T10:29:00Z">
        <w:r>
          <w:t>Recovery</w:t>
        </w:r>
      </w:ins>
    </w:p>
    <w:p w14:paraId="2D62F543" w14:textId="77777777" w:rsidR="00A63AA6" w:rsidRPr="00A63AA6" w:rsidRDefault="00A63AA6" w:rsidP="00A63AA6">
      <w:pPr>
        <w:pStyle w:val="BodyText"/>
        <w:rPr>
          <w:ins w:id="1567" w:author="Judson, Grant" w:date="2019-01-24T10:29:00Z"/>
        </w:rPr>
      </w:pPr>
      <w:ins w:id="1568" w:author="Judson, Grant" w:date="2019-01-24T10:29:00Z">
        <w:r>
          <w:t xml:space="preserve">It remains the responsibility of the </w:t>
        </w:r>
      </w:ins>
      <w:ins w:id="1569" w:author="Judson, Grant" w:date="2019-01-31T11:49:00Z">
        <w:r w:rsidR="00245FBA" w:rsidRPr="00EE543F">
          <w:rPr>
            <w:rFonts w:asciiTheme="majorHAnsi" w:hAnsiTheme="majorHAnsi" w:cstheme="majorHAnsi"/>
            <w:color w:val="252525"/>
            <w:shd w:val="clear" w:color="auto" w:fill="FFFFFF"/>
          </w:rPr>
          <w:t>Competent Authority (</w:t>
        </w:r>
        <w:proofErr w:type="spellStart"/>
        <w:r w:rsidR="00245FBA" w:rsidRPr="00EE543F">
          <w:rPr>
            <w:rStyle w:val="mw-lingo-tooltip-abbr"/>
            <w:rFonts w:asciiTheme="majorHAnsi" w:hAnsiTheme="majorHAnsi" w:cstheme="majorHAnsi"/>
            <w:color w:val="252525"/>
            <w:shd w:val="clear" w:color="auto" w:fill="FFFFFF"/>
          </w:rPr>
          <w:t>AtoN</w:t>
        </w:r>
        <w:proofErr w:type="spellEnd"/>
        <w:r w:rsidR="00245FBA" w:rsidRPr="00EE543F">
          <w:rPr>
            <w:rFonts w:asciiTheme="majorHAnsi" w:hAnsiTheme="majorHAnsi" w:cstheme="majorHAnsi"/>
            <w:color w:val="252525"/>
            <w:shd w:val="clear" w:color="auto" w:fill="FFFFFF"/>
          </w:rPr>
          <w:t>)</w:t>
        </w:r>
        <w:r w:rsidR="00245FBA">
          <w:rPr>
            <w:rFonts w:asciiTheme="majorHAnsi" w:hAnsiTheme="majorHAnsi" w:cstheme="majorHAnsi"/>
            <w:color w:val="252525"/>
            <w:shd w:val="clear" w:color="auto" w:fill="FFFFFF"/>
          </w:rPr>
          <w:t xml:space="preserve"> </w:t>
        </w:r>
      </w:ins>
      <w:ins w:id="1570" w:author="Judson, Grant" w:date="2019-01-24T10:29:00Z">
        <w:r>
          <w:t xml:space="preserve">approving the use of a </w:t>
        </w:r>
        <w:proofErr w:type="spellStart"/>
        <w:r>
          <w:t>MAtoN</w:t>
        </w:r>
        <w:proofErr w:type="spellEnd"/>
        <w:r>
          <w:t xml:space="preserve"> to ensure that the </w:t>
        </w:r>
      </w:ins>
      <w:ins w:id="1571" w:author="Judson, Grant" w:date="2019-01-31T11:28:00Z">
        <w:r w:rsidR="00AE3B8B">
          <w:t xml:space="preserve">user recovers the </w:t>
        </w:r>
        <w:proofErr w:type="spellStart"/>
        <w:r w:rsidR="00AE3B8B">
          <w:t>MAtoN</w:t>
        </w:r>
      </w:ins>
      <w:proofErr w:type="spellEnd"/>
      <w:ins w:id="1572" w:author="Judson, Grant" w:date="2019-01-24T10:29:00Z">
        <w:r>
          <w:t xml:space="preserve"> once the hazard no longer presents a risk to safe navigation. </w:t>
        </w:r>
      </w:ins>
    </w:p>
    <w:p w14:paraId="4867D72B" w14:textId="77777777" w:rsidR="00845A44" w:rsidRDefault="000D47AF">
      <w:pPr>
        <w:pStyle w:val="Heading2"/>
      </w:pPr>
      <w:r>
        <w:t>Costs of Wreck Ma</w:t>
      </w:r>
      <w:r w:rsidR="00EB15E3">
        <w:t>rking</w:t>
      </w:r>
      <w:bookmarkEnd w:id="1565"/>
    </w:p>
    <w:p w14:paraId="52B65F91" w14:textId="77777777" w:rsidR="00845A44" w:rsidRDefault="00845A44" w:rsidP="00845A44">
      <w:pPr>
        <w:pStyle w:val="BodyText"/>
      </w:pPr>
      <w:r w:rsidRPr="009653BC">
        <w:t xml:space="preserve">In accordance with article 10 of the Wreck Removal Convention (IMO document </w:t>
      </w:r>
      <w:r w:rsidRPr="009653BC">
        <w:rPr>
          <w:rFonts w:eastAsia="Times New Roman" w:cs="Times New Roman"/>
          <w:lang w:val="en-US"/>
        </w:rPr>
        <w:t>LEG/CONF.16/19 dated 23 May 2007</w:t>
      </w:r>
      <w:r w:rsidRPr="009653BC">
        <w:t>), the registered owner of the ship responsible for the wreck shall be liable for the costs of marking it.</w:t>
      </w:r>
    </w:p>
    <w:p w14:paraId="397D1A70" w14:textId="77777777" w:rsidR="00845A44" w:rsidRPr="00845A44" w:rsidDel="00245FBA" w:rsidRDefault="00845A44" w:rsidP="00845A44">
      <w:pPr>
        <w:pStyle w:val="BodyText"/>
        <w:spacing w:line="240" w:lineRule="auto"/>
        <w:jc w:val="both"/>
        <w:rPr>
          <w:del w:id="1573" w:author="Judson, Grant" w:date="2019-01-31T11:49:00Z"/>
          <w:lang w:val="en-US"/>
        </w:rPr>
      </w:pPr>
    </w:p>
    <w:p w14:paraId="0F6C0F96" w14:textId="77777777" w:rsidR="0042565E" w:rsidRDefault="00AD68C5" w:rsidP="000D47AF">
      <w:pPr>
        <w:pStyle w:val="Heading1"/>
      </w:pPr>
      <w:bookmarkStart w:id="1574" w:name="_Toc528163936"/>
      <w:r>
        <w:lastRenderedPageBreak/>
        <w:t>References</w:t>
      </w:r>
      <w:bookmarkEnd w:id="1574"/>
    </w:p>
    <w:p w14:paraId="3F9E9940" w14:textId="77777777" w:rsidR="00AD68C5" w:rsidRDefault="00AD68C5" w:rsidP="000D47AF">
      <w:pPr>
        <w:pStyle w:val="Heading1separatationline"/>
      </w:pPr>
    </w:p>
    <w:p w14:paraId="426A0916" w14:textId="77777777" w:rsidR="00AD68C5" w:rsidRDefault="00AD68C5" w:rsidP="000D47AF">
      <w:pPr>
        <w:pStyle w:val="BodyText"/>
        <w:numPr>
          <w:ilvl w:val="1"/>
          <w:numId w:val="43"/>
        </w:numPr>
      </w:pPr>
      <w:r>
        <w:t>IALA Recommendation O-139 on The Marking of Man-Made Offshore Structures</w:t>
      </w:r>
    </w:p>
    <w:p w14:paraId="78EB6CDA" w14:textId="77777777" w:rsidR="00AD68C5" w:rsidRDefault="00AD68C5" w:rsidP="000D47AF">
      <w:pPr>
        <w:pStyle w:val="BodyText"/>
        <w:numPr>
          <w:ilvl w:val="1"/>
          <w:numId w:val="43"/>
        </w:numPr>
      </w:pPr>
      <w:r>
        <w:t>IALA Recommendation E‐</w:t>
      </w:r>
      <w:proofErr w:type="gramStart"/>
      <w:r>
        <w:t xml:space="preserve">110  </w:t>
      </w:r>
      <w:r w:rsidR="00314A02">
        <w:t>Rhythmic</w:t>
      </w:r>
      <w:proofErr w:type="gramEnd"/>
      <w:r w:rsidR="00314A02">
        <w:t> Characters </w:t>
      </w:r>
      <w:del w:id="1575" w:author="Judson, Grant" w:date="2019-01-24T10:16:00Z">
        <w:r w:rsidR="00314A02" w:rsidDel="00314A02">
          <w:delText>O</w:delText>
        </w:r>
      </w:del>
      <w:ins w:id="1576" w:author="Judson, Grant" w:date="2019-01-24T10:16:00Z">
        <w:r w:rsidR="00314A02">
          <w:t>o</w:t>
        </w:r>
      </w:ins>
      <w:r w:rsidR="00314A02">
        <w:t>f Lights </w:t>
      </w:r>
      <w:del w:id="1577" w:author="Judson, Grant" w:date="2019-01-24T10:16:00Z">
        <w:r w:rsidR="00314A02" w:rsidDel="00314A02">
          <w:delText>O</w:delText>
        </w:r>
      </w:del>
      <w:ins w:id="1578" w:author="Judson, Grant" w:date="2019-01-24T10:16:00Z">
        <w:r w:rsidR="00314A02">
          <w:t>o</w:t>
        </w:r>
      </w:ins>
      <w:r w:rsidR="00314A02">
        <w:t xml:space="preserve">n Aids  </w:t>
      </w:r>
      <w:del w:id="1579" w:author="Judson, Grant" w:date="2019-01-24T10:16:00Z">
        <w:r w:rsidR="00314A02" w:rsidDel="00314A02">
          <w:delText>T</w:delText>
        </w:r>
      </w:del>
      <w:ins w:id="1580" w:author="Judson, Grant" w:date="2019-01-24T10:16:00Z">
        <w:r w:rsidR="00314A02">
          <w:t>t</w:t>
        </w:r>
      </w:ins>
      <w:r w:rsidR="00314A02">
        <w:t>o Navigation</w:t>
      </w:r>
    </w:p>
    <w:p w14:paraId="7ABBDB8E" w14:textId="77777777" w:rsidR="00AD68C5" w:rsidRDefault="00AD68C5" w:rsidP="000D47AF">
      <w:pPr>
        <w:pStyle w:val="BodyText"/>
        <w:numPr>
          <w:ilvl w:val="1"/>
          <w:numId w:val="43"/>
        </w:numPr>
      </w:pPr>
      <w:r>
        <w:t>IALA Recommendation O-143 Virtual Aids to Navigation</w:t>
      </w:r>
    </w:p>
    <w:p w14:paraId="13E2DA3D" w14:textId="77777777" w:rsidR="00AD68C5" w:rsidRDefault="00AF30C9" w:rsidP="000D47AF">
      <w:pPr>
        <w:pStyle w:val="BodyText"/>
        <w:numPr>
          <w:ilvl w:val="1"/>
          <w:numId w:val="43"/>
        </w:numPr>
      </w:pPr>
      <w:r>
        <w:t xml:space="preserve">IALA Recommendation </w:t>
      </w:r>
      <w:del w:id="1581" w:author="Judson, Grant" w:date="2019-01-24T10:15:00Z">
        <w:r w:rsidDel="00314A02">
          <w:delText xml:space="preserve">##### </w:delText>
        </w:r>
      </w:del>
      <w:ins w:id="1582" w:author="Judson, Grant" w:date="2019-01-24T10:15:00Z">
        <w:r w:rsidR="00314A02">
          <w:t xml:space="preserve">R 1016 </w:t>
        </w:r>
      </w:ins>
      <w:r>
        <w:t>Mobile Aids to Navigation</w:t>
      </w:r>
    </w:p>
    <w:p w14:paraId="00DB0F2F" w14:textId="77777777" w:rsidR="00AF30C9" w:rsidRPr="000D47AF" w:rsidRDefault="00AF30C9" w:rsidP="000D47AF">
      <w:pPr>
        <w:pStyle w:val="BodyText"/>
        <w:numPr>
          <w:ilvl w:val="1"/>
          <w:numId w:val="43"/>
        </w:numPr>
      </w:pPr>
      <w:r w:rsidRPr="009653BC">
        <w:t xml:space="preserve">IMO document </w:t>
      </w:r>
      <w:r w:rsidRPr="009653BC">
        <w:rPr>
          <w:rFonts w:eastAsia="Times New Roman" w:cs="Times New Roman"/>
          <w:lang w:val="en-US"/>
        </w:rPr>
        <w:t>LEG/CONF.16/19 dated 23 May 2007</w:t>
      </w:r>
    </w:p>
    <w:p w14:paraId="6EE23A50" w14:textId="77777777" w:rsidR="00AF30C9" w:rsidRDefault="00D576F8" w:rsidP="000D47AF">
      <w:pPr>
        <w:pStyle w:val="BodyText"/>
        <w:numPr>
          <w:ilvl w:val="1"/>
          <w:numId w:val="43"/>
        </w:numPr>
        <w:rPr>
          <w:ins w:id="1583" w:author="Peter Dam" w:date="2018-10-24T16:06:00Z"/>
        </w:rPr>
      </w:pPr>
      <w:r>
        <w:t>IALA Guideline on Marking of Drifting Wrecks</w:t>
      </w:r>
    </w:p>
    <w:p w14:paraId="77E410C3" w14:textId="77777777" w:rsidR="0039234D" w:rsidRDefault="0039234D" w:rsidP="000D47AF">
      <w:pPr>
        <w:pStyle w:val="BodyText"/>
        <w:numPr>
          <w:ilvl w:val="1"/>
          <w:numId w:val="43"/>
        </w:numPr>
      </w:pPr>
      <w:ins w:id="1584" w:author="Peter Dam" w:date="2018-10-24T16:06:00Z">
        <w:r w:rsidRPr="00924306">
          <w:rPr>
            <w:i/>
            <w:iCs/>
          </w:rPr>
          <w:t>ITU document 5B/411-E November 2017</w:t>
        </w:r>
      </w:ins>
    </w:p>
    <w:p w14:paraId="0363FE68" w14:textId="77777777" w:rsidR="0015643E" w:rsidRDefault="0015643E" w:rsidP="000D47AF">
      <w:pPr>
        <w:pStyle w:val="Heading1"/>
      </w:pPr>
      <w:bookmarkStart w:id="1585" w:name="_Toc528163937"/>
      <w:r>
        <w:t>Acronyms</w:t>
      </w:r>
      <w:bookmarkEnd w:id="1585"/>
    </w:p>
    <w:p w14:paraId="2E238F1C" w14:textId="77777777" w:rsidR="0015643E" w:rsidRDefault="0015643E" w:rsidP="000D47AF">
      <w:pPr>
        <w:pStyle w:val="Heading1separatationline"/>
      </w:pPr>
    </w:p>
    <w:p w14:paraId="2535E8E9" w14:textId="77777777" w:rsidR="0015643E" w:rsidRDefault="0015643E">
      <w:pPr>
        <w:pStyle w:val="BodyText"/>
        <w:rPr>
          <w:ins w:id="1586" w:author="Trevor Harris" w:date="2019-02-14T08:39:00Z"/>
        </w:rPr>
      </w:pPr>
      <w:r>
        <w:t>AIS</w:t>
      </w:r>
      <w:r>
        <w:tab/>
      </w:r>
      <w:r>
        <w:tab/>
        <w:t>Automatic Identification System</w:t>
      </w:r>
    </w:p>
    <w:p w14:paraId="2034EDEA" w14:textId="77777777" w:rsidR="0003226E" w:rsidRDefault="0003226E">
      <w:pPr>
        <w:pStyle w:val="BodyText"/>
      </w:pPr>
      <w:ins w:id="1587" w:author="Trevor Harris" w:date="2019-02-14T08:39:00Z">
        <w:r>
          <w:t>COLREGS</w:t>
        </w:r>
        <w:r>
          <w:tab/>
          <w:t xml:space="preserve">The International Regulations for Preventing Collisions at Sea (1972) as </w:t>
        </w:r>
      </w:ins>
      <w:ins w:id="1588" w:author="Trevor Harris" w:date="2019-02-14T08:40:00Z">
        <w:r>
          <w:t>amended</w:t>
        </w:r>
      </w:ins>
      <w:ins w:id="1589" w:author="Trevor Harris" w:date="2019-02-14T08:39:00Z">
        <w:r>
          <w:t>.</w:t>
        </w:r>
      </w:ins>
    </w:p>
    <w:p w14:paraId="2997F77C" w14:textId="77777777" w:rsidR="0015643E" w:rsidRDefault="0015643E">
      <w:pPr>
        <w:pStyle w:val="BodyText"/>
      </w:pPr>
      <w:proofErr w:type="spellStart"/>
      <w:r>
        <w:t>MAtoN</w:t>
      </w:r>
      <w:proofErr w:type="spellEnd"/>
      <w:r>
        <w:tab/>
      </w:r>
      <w:r>
        <w:tab/>
        <w:t>Mobile Aid(s) to Navigation</w:t>
      </w:r>
    </w:p>
    <w:p w14:paraId="45FE22D8" w14:textId="77777777" w:rsidR="0015643E" w:rsidRDefault="0015643E">
      <w:pPr>
        <w:pStyle w:val="BodyText"/>
      </w:pPr>
      <w:r>
        <w:t>MSI</w:t>
      </w:r>
      <w:r>
        <w:tab/>
      </w:r>
      <w:r>
        <w:tab/>
        <w:t>Maritime Safety Information</w:t>
      </w:r>
    </w:p>
    <w:p w14:paraId="418B874B" w14:textId="77777777" w:rsidR="0015643E" w:rsidRDefault="0015643E">
      <w:pPr>
        <w:pStyle w:val="BodyText"/>
      </w:pPr>
      <w:r>
        <w:t>VHF</w:t>
      </w:r>
      <w:r>
        <w:tab/>
      </w:r>
      <w:r>
        <w:tab/>
        <w:t>Very High Frequency</w:t>
      </w:r>
    </w:p>
    <w:p w14:paraId="20D22562" w14:textId="77777777" w:rsidR="0015643E" w:rsidRDefault="0015643E">
      <w:pPr>
        <w:pStyle w:val="BodyText"/>
      </w:pPr>
      <w:r>
        <w:t xml:space="preserve">MBS </w:t>
      </w:r>
      <w:r>
        <w:tab/>
      </w:r>
      <w:r>
        <w:tab/>
        <w:t>Maritime Buoyage System</w:t>
      </w:r>
    </w:p>
    <w:p w14:paraId="38F0F1F9" w14:textId="77777777" w:rsidR="0015643E" w:rsidRDefault="0015643E">
      <w:pPr>
        <w:pStyle w:val="BodyText"/>
      </w:pPr>
      <w:del w:id="1590" w:author="Alimchandani, Mahesh" w:date="2019-01-30T15:16:00Z">
        <w:r w:rsidDel="00D07B9B">
          <w:delText>MOU</w:delText>
        </w:r>
      </w:del>
      <w:ins w:id="1591" w:author="Alimchandani, Mahesh" w:date="2019-01-30T15:16:00Z">
        <w:r w:rsidR="00D07B9B">
          <w:t>MoU</w:t>
        </w:r>
      </w:ins>
      <w:r>
        <w:tab/>
      </w:r>
      <w:r>
        <w:tab/>
        <w:t>Memorandum of Understanding</w:t>
      </w:r>
    </w:p>
    <w:p w14:paraId="0E7FC157" w14:textId="77777777" w:rsidR="0015643E" w:rsidRDefault="0015643E">
      <w:pPr>
        <w:pStyle w:val="BodyText"/>
      </w:pPr>
      <w:r>
        <w:t>ODAS</w:t>
      </w:r>
      <w:r>
        <w:tab/>
      </w:r>
      <w:r>
        <w:tab/>
        <w:t>Ocean Data Acquisition System</w:t>
      </w:r>
    </w:p>
    <w:p w14:paraId="5628DEF3" w14:textId="77777777" w:rsidR="0015643E" w:rsidRPr="0015643E" w:rsidRDefault="00245FBA">
      <w:pPr>
        <w:pStyle w:val="BodyText"/>
      </w:pPr>
      <w:ins w:id="1592" w:author="Judson, Grant" w:date="2019-01-31T11:50:00Z">
        <w:r w:rsidRPr="00EE543F">
          <w:rPr>
            <w:rFonts w:asciiTheme="majorHAnsi" w:hAnsiTheme="majorHAnsi" w:cstheme="majorHAnsi"/>
            <w:color w:val="252525"/>
            <w:shd w:val="clear" w:color="auto" w:fill="FFFFFF"/>
          </w:rPr>
          <w:t>Competent Authority (</w:t>
        </w:r>
        <w:proofErr w:type="spellStart"/>
        <w:r w:rsidRPr="00EE543F">
          <w:rPr>
            <w:rStyle w:val="mw-lingo-tooltip-abbr"/>
            <w:rFonts w:asciiTheme="majorHAnsi" w:hAnsiTheme="majorHAnsi" w:cstheme="majorHAnsi"/>
            <w:color w:val="252525"/>
            <w:shd w:val="clear" w:color="auto" w:fill="FFFFFF"/>
          </w:rPr>
          <w:t>AtoN</w:t>
        </w:r>
        <w:proofErr w:type="spellEnd"/>
        <w:r w:rsidRPr="00EE543F">
          <w:rPr>
            <w:rFonts w:asciiTheme="majorHAnsi" w:hAnsiTheme="majorHAnsi" w:cstheme="majorHAnsi"/>
            <w:color w:val="252525"/>
            <w:shd w:val="clear" w:color="auto" w:fill="FFFFFF"/>
          </w:rPr>
          <w:t>)</w:t>
        </w:r>
        <w:r>
          <w:rPr>
            <w:rFonts w:ascii="Arial" w:hAnsi="Arial" w:cs="Arial"/>
            <w:color w:val="252525"/>
            <w:sz w:val="21"/>
            <w:szCs w:val="21"/>
            <w:shd w:val="clear" w:color="auto" w:fill="FFFFFF"/>
          </w:rPr>
          <w:t> </w:t>
        </w:r>
      </w:ins>
      <w:ins w:id="1593" w:author="Judson, Grant" w:date="2019-02-07T10:35:00Z">
        <w:r w:rsidR="00E972F7">
          <w:rPr>
            <w:rFonts w:ascii="Arial" w:hAnsi="Arial" w:cs="Arial"/>
            <w:color w:val="252525"/>
            <w:sz w:val="21"/>
            <w:szCs w:val="21"/>
            <w:shd w:val="clear" w:color="auto" w:fill="FFFFFF"/>
          </w:rPr>
          <w:t xml:space="preserve">- </w:t>
        </w:r>
      </w:ins>
      <w:ins w:id="1594" w:author="Judson, Grant" w:date="2019-01-31T11:50:00Z">
        <w:r>
          <w:rPr>
            <w:rFonts w:ascii="Arial" w:hAnsi="Arial" w:cs="Arial"/>
            <w:color w:val="252525"/>
            <w:sz w:val="21"/>
            <w:szCs w:val="21"/>
            <w:shd w:val="clear" w:color="auto" w:fill="FFFFFF"/>
          </w:rPr>
          <w:t>is an authority made responsible, in whole or in part, by the Government for the safety (including environmental safety) and efficiency of aids to navigation service provision and the protection of the environment.</w:t>
        </w:r>
      </w:ins>
    </w:p>
    <w:sectPr w:rsidR="0015643E" w:rsidRPr="0015643E" w:rsidSect="00E1138E">
      <w:headerReference w:type="default" r:id="rId37"/>
      <w:footerReference w:type="default" r:id="rId38"/>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4" w:author="Michael Hadley" w:date="2018-10-24T15:26:00Z" w:initials="MH">
    <w:p w14:paraId="43752B41" w14:textId="77777777" w:rsidR="00B171BD" w:rsidRDefault="00B171BD">
      <w:pPr>
        <w:pStyle w:val="CommentText"/>
      </w:pPr>
      <w:r>
        <w:rPr>
          <w:rStyle w:val="CommentReference"/>
        </w:rPr>
        <w:annotationRef/>
      </w:r>
      <w:r>
        <w:t>Update as required</w:t>
      </w:r>
    </w:p>
  </w:comment>
  <w:comment w:id="35" w:author="Michael Hadley" w:date="2018-10-24T15:26:00Z" w:initials="MH">
    <w:p w14:paraId="01094358" w14:textId="77777777" w:rsidR="00B171BD" w:rsidRDefault="00B171BD">
      <w:pPr>
        <w:pStyle w:val="CommentText"/>
      </w:pPr>
      <w:r>
        <w:rPr>
          <w:rStyle w:val="CommentReference"/>
        </w:rPr>
        <w:annotationRef/>
      </w:r>
      <w:r>
        <w:t>Insert date approved by Council (Month &amp; Year)</w:t>
      </w:r>
    </w:p>
  </w:comment>
  <w:comment w:id="210" w:author="Michael Hadley" w:date="2018-10-24T15:26:00Z" w:initials="MH">
    <w:p w14:paraId="5B693B91" w14:textId="77777777" w:rsidR="00B171BD" w:rsidRDefault="00B171BD" w:rsidP="00795637">
      <w:pPr>
        <w:pStyle w:val="CommentText"/>
      </w:pPr>
      <w:r>
        <w:rPr>
          <w:rStyle w:val="CommentReference"/>
        </w:rPr>
        <w:annotationRef/>
      </w:r>
      <w:r>
        <w:t>All IALA documents are to be in UK English.</w:t>
      </w:r>
    </w:p>
    <w:p w14:paraId="6F1F1725" w14:textId="77777777" w:rsidR="00B171BD" w:rsidRDefault="00B171BD"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315" w:author="Peter Dam" w:date="2018-10-24T15:26:00Z" w:initials="PED">
    <w:p w14:paraId="16C7DA35" w14:textId="77777777" w:rsidR="00B171BD" w:rsidRDefault="00B171BD">
      <w:pPr>
        <w:pStyle w:val="CommentText"/>
      </w:pPr>
      <w:r>
        <w:rPr>
          <w:rStyle w:val="CommentReference"/>
        </w:rPr>
        <w:annotationRef/>
      </w:r>
      <w:r>
        <w:t>Confirm correct IALA terminology for use throughout document</w:t>
      </w:r>
    </w:p>
  </w:comment>
  <w:comment w:id="401" w:author="Peter Dam" w:date="2018-10-24T15:26:00Z" w:initials="PED">
    <w:p w14:paraId="0C0AEF29" w14:textId="77777777" w:rsidR="00B171BD" w:rsidRPr="00924306" w:rsidRDefault="00B171BD" w:rsidP="000D154A">
      <w:pPr>
        <w:rPr>
          <w:i/>
          <w:iCs/>
        </w:rPr>
      </w:pPr>
      <w:r>
        <w:rPr>
          <w:rStyle w:val="CommentReference"/>
        </w:rPr>
        <w:annotationRef/>
      </w:r>
      <w:r w:rsidRPr="00924306">
        <w:rPr>
          <w:i/>
          <w:iCs/>
        </w:rPr>
        <w:t>An AMRD is a mobile station; operating at sea and transmitting independently of a ship station or a coast station. Two groups of AMRDs are identified (ITU document 5B/411-E November 2017):</w:t>
      </w:r>
    </w:p>
    <w:p w14:paraId="1A85AB73" w14:textId="77777777" w:rsidR="00B171BD" w:rsidRPr="00924306" w:rsidRDefault="00B171BD" w:rsidP="000D154A">
      <w:pPr>
        <w:pStyle w:val="enumlev1"/>
        <w:rPr>
          <w:i/>
        </w:rPr>
      </w:pPr>
      <w:r w:rsidRPr="00924306">
        <w:rPr>
          <w:i/>
        </w:rPr>
        <w:t>–</w:t>
      </w:r>
      <w:r w:rsidRPr="00924306">
        <w:rPr>
          <w:i/>
        </w:rPr>
        <w:tab/>
        <w:t>Group A: AMRDs that enhance the safety of navigation,</w:t>
      </w:r>
    </w:p>
    <w:p w14:paraId="150F0D0F" w14:textId="77777777" w:rsidR="00B171BD" w:rsidRPr="00924306" w:rsidRDefault="00B171BD" w:rsidP="000D154A">
      <w:pPr>
        <w:pStyle w:val="enumlev1"/>
        <w:rPr>
          <w:i/>
        </w:rPr>
      </w:pPr>
      <w:r w:rsidRPr="00924306">
        <w:rPr>
          <w:i/>
        </w:rPr>
        <w:t>–</w:t>
      </w:r>
      <w:r w:rsidRPr="00924306">
        <w:rPr>
          <w:i/>
        </w:rPr>
        <w:tab/>
        <w:t>Group B: AMRDs that do not enhance the safety of navigation (AMRDs which deliver signals or information which do not concern the vessel can distract or mislead the navigator and degrade the safety of navigation).</w:t>
      </w:r>
    </w:p>
    <w:p w14:paraId="7D74A75A" w14:textId="77777777" w:rsidR="00B171BD" w:rsidRDefault="00B171BD">
      <w:pPr>
        <w:pStyle w:val="CommentText"/>
      </w:pPr>
    </w:p>
  </w:comment>
  <w:comment w:id="444" w:author="Trevor Harris" w:date="2019-02-14T08:38:00Z" w:initials="TH">
    <w:p w14:paraId="7F451CA8" w14:textId="77777777" w:rsidR="00B171BD" w:rsidRDefault="00B171BD">
      <w:pPr>
        <w:pStyle w:val="CommentText"/>
      </w:pPr>
      <w:r>
        <w:rPr>
          <w:rStyle w:val="CommentReference"/>
        </w:rPr>
        <w:annotationRef/>
      </w:r>
      <w:r>
        <w:t>Especially Rule 24 for towed objects.</w:t>
      </w:r>
    </w:p>
  </w:comment>
  <w:comment w:id="463" w:author="Judson, Grant" w:date="2019-01-31T11:11:00Z" w:initials="JG">
    <w:p w14:paraId="196947B4" w14:textId="77777777" w:rsidR="00B171BD" w:rsidRDefault="00B171BD">
      <w:pPr>
        <w:pStyle w:val="CommentText"/>
      </w:pPr>
      <w:r>
        <w:rPr>
          <w:rStyle w:val="CommentReference"/>
        </w:rPr>
        <w:annotationRef/>
      </w:r>
      <w:r>
        <w:t xml:space="preserve">This statement has been inserted as a result of the NCSR6 discussions on MAtoN and AMRD’s. </w:t>
      </w:r>
    </w:p>
  </w:comment>
  <w:comment w:id="471" w:author="Peter Dam" w:date="2018-10-24T16:40:00Z" w:initials="PED">
    <w:p w14:paraId="76F082CE" w14:textId="77777777" w:rsidR="00B171BD" w:rsidRPr="00924306" w:rsidRDefault="00B171BD" w:rsidP="000D154A">
      <w:pPr>
        <w:rPr>
          <w:lang w:val="en-US"/>
        </w:rPr>
      </w:pPr>
      <w:r>
        <w:rPr>
          <w:rStyle w:val="CommentReference"/>
        </w:rPr>
        <w:annotationRef/>
      </w:r>
      <w:r w:rsidRPr="00924306">
        <w:rPr>
          <w:rFonts w:eastAsia="SimSun"/>
        </w:rPr>
        <w:t xml:space="preserve">Considering the information provided IALA presumes that MAtoN will use the same numbering scheme as AtoN </w:t>
      </w:r>
      <w:r w:rsidRPr="00924306">
        <w:rPr>
          <w:lang w:val="en-US"/>
        </w:rPr>
        <w:t>(9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1</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 xml:space="preserve">9 </w:t>
      </w:r>
      <w:r w:rsidRPr="00924306">
        <w:rPr>
          <w:lang w:val="en-US"/>
        </w:rPr>
        <w:t>or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6</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9</w:t>
      </w:r>
      <w:r w:rsidRPr="00924306">
        <w:rPr>
          <w:lang w:val="en-US"/>
        </w:rPr>
        <w:t>).</w:t>
      </w:r>
    </w:p>
    <w:p w14:paraId="03D6FE71" w14:textId="77777777" w:rsidR="00B171BD" w:rsidRDefault="00B171BD" w:rsidP="000D154A">
      <w:pPr>
        <w:rPr>
          <w:lang w:val="en-US"/>
        </w:rPr>
      </w:pPr>
      <w:bookmarkStart w:id="472" w:name="_Hlk527006329"/>
      <w:r w:rsidRPr="00924306">
        <w:rPr>
          <w:lang w:val="en-US"/>
        </w:rPr>
        <w:t xml:space="preserve">Since AMRD are not </w:t>
      </w:r>
      <w:r>
        <w:rPr>
          <w:lang w:val="en-US"/>
        </w:rPr>
        <w:t xml:space="preserve">considered to be </w:t>
      </w:r>
      <w:r w:rsidRPr="00924306">
        <w:rPr>
          <w:lang w:val="en-US"/>
        </w:rPr>
        <w:t>AtoN or MAtoN</w:t>
      </w:r>
      <w:r>
        <w:rPr>
          <w:lang w:val="en-US"/>
        </w:rPr>
        <w:t>,</w:t>
      </w:r>
      <w:r w:rsidRPr="00924306">
        <w:rPr>
          <w:lang w:val="en-US"/>
        </w:rPr>
        <w:t xml:space="preserve"> IALA </w:t>
      </w:r>
      <w:r>
        <w:rPr>
          <w:lang w:val="en-US"/>
        </w:rPr>
        <w:t>believes</w:t>
      </w:r>
      <w:r w:rsidRPr="00924306">
        <w:rPr>
          <w:lang w:val="en-US"/>
        </w:rPr>
        <w:t xml:space="preserve"> the proposed numbering scheme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8</w:t>
      </w:r>
      <w:r w:rsidRPr="00924306">
        <w:rPr>
          <w:rFonts w:ascii="Times New Roman Bold" w:hAnsi="Times New Roman Bold"/>
          <w:vertAlign w:val="subscript"/>
          <w:lang w:val="en-US"/>
        </w:rPr>
        <w:t>3</w:t>
      </w:r>
      <w:r w:rsidRPr="00924306">
        <w:rPr>
          <w:lang w:val="en-US"/>
        </w:rPr>
        <w:t>X</w:t>
      </w:r>
      <w:r w:rsidRPr="00924306">
        <w:rPr>
          <w:rFonts w:ascii="Times New Roman Bold" w:hAnsi="Times New Roman Bold"/>
          <w:vertAlign w:val="subscript"/>
          <w:lang w:val="en-US"/>
        </w:rPr>
        <w:t>4</w:t>
      </w:r>
      <w:r w:rsidRPr="00924306">
        <w:rPr>
          <w:lang w:val="en-US"/>
        </w:rPr>
        <w:t>X</w:t>
      </w:r>
      <w:r w:rsidRPr="00924306">
        <w:rPr>
          <w:rFonts w:ascii="Times New Roman Bold" w:hAnsi="Times New Roman Bold"/>
          <w:vertAlign w:val="subscript"/>
          <w:lang w:val="en-US"/>
        </w:rPr>
        <w:t>5</w:t>
      </w:r>
      <w:r w:rsidRPr="00924306">
        <w:rPr>
          <w:lang w:val="en-US"/>
        </w:rPr>
        <w:t>Y</w:t>
      </w:r>
      <w:r w:rsidRPr="00924306">
        <w:rPr>
          <w:rFonts w:ascii="Times New Roman Bold" w:hAnsi="Times New Roman Bold"/>
          <w:vertAlign w:val="subscript"/>
          <w:lang w:val="en-US"/>
        </w:rPr>
        <w:t>6</w:t>
      </w:r>
      <w:r w:rsidRPr="00924306">
        <w:rPr>
          <w:lang w:val="en-US"/>
        </w:rPr>
        <w:t>Y</w:t>
      </w:r>
      <w:r w:rsidRPr="00924306">
        <w:rPr>
          <w:rFonts w:ascii="Times New Roman Bold" w:hAnsi="Times New Roman Bold"/>
          <w:vertAlign w:val="subscript"/>
          <w:lang w:val="en-US"/>
        </w:rPr>
        <w:t>7</w:t>
      </w:r>
      <w:r w:rsidRPr="00924306">
        <w:rPr>
          <w:lang w:val="en-US"/>
        </w:rPr>
        <w:t>Y</w:t>
      </w:r>
      <w:r w:rsidRPr="00924306">
        <w:rPr>
          <w:rFonts w:ascii="Times New Roman Bold" w:hAnsi="Times New Roman Bold"/>
          <w:vertAlign w:val="subscript"/>
          <w:lang w:val="en-US"/>
        </w:rPr>
        <w:t>8</w:t>
      </w:r>
      <w:r w:rsidRPr="00924306">
        <w:rPr>
          <w:lang w:val="en-US"/>
        </w:rPr>
        <w:t>Y</w:t>
      </w:r>
      <w:r w:rsidRPr="00924306">
        <w:rPr>
          <w:rFonts w:ascii="Times New Roman Bold" w:hAnsi="Times New Roman Bold"/>
          <w:vertAlign w:val="subscript"/>
          <w:lang w:val="en-US"/>
        </w:rPr>
        <w:t>9</w:t>
      </w:r>
      <w:r w:rsidRPr="00924306">
        <w:rPr>
          <w:lang w:val="en-US"/>
        </w:rPr>
        <w:t xml:space="preserve">) </w:t>
      </w:r>
      <w:r>
        <w:rPr>
          <w:lang w:val="en-US"/>
        </w:rPr>
        <w:t>will</w:t>
      </w:r>
      <w:r w:rsidRPr="00924306">
        <w:rPr>
          <w:lang w:val="en-US"/>
        </w:rPr>
        <w:t xml:space="preserve"> cause confusion with current AtoN and MAtoN</w:t>
      </w:r>
      <w:r>
        <w:rPr>
          <w:lang w:val="en-US"/>
        </w:rPr>
        <w:t xml:space="preserve"> on current installed and operational systems.  </w:t>
      </w:r>
      <w:r w:rsidRPr="00924306">
        <w:rPr>
          <w:lang w:val="en-US"/>
        </w:rPr>
        <w:t xml:space="preserve">IALA suggest that a different numbering scheme </w:t>
      </w:r>
      <w:r>
        <w:rPr>
          <w:lang w:val="en-US"/>
        </w:rPr>
        <w:t xml:space="preserve">should </w:t>
      </w:r>
      <w:r w:rsidRPr="00924306">
        <w:rPr>
          <w:lang w:val="en-US"/>
        </w:rPr>
        <w:t xml:space="preserve">be used to distinguish AMRD </w:t>
      </w:r>
      <w:r>
        <w:rPr>
          <w:lang w:val="en-US"/>
        </w:rPr>
        <w:t>from</w:t>
      </w:r>
      <w:r w:rsidRPr="00924306">
        <w:rPr>
          <w:lang w:val="en-US"/>
        </w:rPr>
        <w:t xml:space="preserve"> other AIS devices.</w:t>
      </w:r>
    </w:p>
    <w:p w14:paraId="69EBF437" w14:textId="77777777" w:rsidR="00B171BD" w:rsidRDefault="00B171BD" w:rsidP="000D154A">
      <w:pPr>
        <w:rPr>
          <w:lang w:val="en-US"/>
        </w:rPr>
      </w:pPr>
      <w:r>
        <w:rPr>
          <w:lang w:val="en-US"/>
        </w:rPr>
        <w:t xml:space="preserve">IALA </w:t>
      </w:r>
      <w:r w:rsidRPr="001955FA">
        <w:rPr>
          <w:lang w:val="en-US"/>
        </w:rPr>
        <w:t>noticed that the type of AIS message</w:t>
      </w:r>
      <w:r>
        <w:rPr>
          <w:lang w:val="en-US"/>
        </w:rPr>
        <w:t xml:space="preserve"> </w:t>
      </w:r>
      <w:r w:rsidRPr="001955FA">
        <w:rPr>
          <w:lang w:val="en-US"/>
        </w:rPr>
        <w:t xml:space="preserve">sent </w:t>
      </w:r>
      <w:r>
        <w:rPr>
          <w:lang w:val="en-US"/>
        </w:rPr>
        <w:t xml:space="preserve">and received </w:t>
      </w:r>
      <w:r w:rsidRPr="001955FA">
        <w:rPr>
          <w:lang w:val="en-US"/>
        </w:rPr>
        <w:t xml:space="preserve">will </w:t>
      </w:r>
      <w:r>
        <w:rPr>
          <w:lang w:val="en-US"/>
        </w:rPr>
        <w:t xml:space="preserve">probably </w:t>
      </w:r>
      <w:r w:rsidRPr="001955FA">
        <w:rPr>
          <w:lang w:val="en-US"/>
        </w:rPr>
        <w:t>determine the symbol shown on the display equipment.</w:t>
      </w:r>
    </w:p>
    <w:p w14:paraId="1C04C08B" w14:textId="77777777" w:rsidR="00B171BD" w:rsidRDefault="00B171BD" w:rsidP="000D154A">
      <w:pPr>
        <w:rPr>
          <w:lang w:val="en-US"/>
        </w:rPr>
      </w:pPr>
      <w:r>
        <w:rPr>
          <w:lang w:val="en-US"/>
        </w:rPr>
        <w:t>Issues that may be result include:</w:t>
      </w:r>
    </w:p>
    <w:p w14:paraId="7D5B50CF" w14:textId="77777777" w:rsidR="00B171BD" w:rsidRPr="00920103" w:rsidRDefault="00B171BD"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 xml:space="preserve">Having no symbol defined for an AMRD that might result in not displaying the </w:t>
      </w:r>
      <w:r>
        <w:rPr>
          <w:rFonts w:ascii="Times New Roman" w:hAnsi="Times New Roman" w:cs="Times New Roman"/>
          <w:lang w:val="en-US"/>
        </w:rPr>
        <w:t>AMRD</w:t>
      </w:r>
      <w:r w:rsidRPr="00920103">
        <w:rPr>
          <w:rFonts w:ascii="Times New Roman" w:hAnsi="Times New Roman" w:cs="Times New Roman"/>
          <w:lang w:val="en-US"/>
        </w:rPr>
        <w:t>;</w:t>
      </w:r>
    </w:p>
    <w:p w14:paraId="33381DDF" w14:textId="77777777" w:rsidR="00B171BD" w:rsidRPr="00920103" w:rsidRDefault="00B171BD"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 xml:space="preserve">Devices and/or applications like Radar and ECDIS </w:t>
      </w:r>
      <w:r>
        <w:rPr>
          <w:rFonts w:ascii="Times New Roman" w:hAnsi="Times New Roman" w:cs="Times New Roman"/>
          <w:lang w:val="en-US"/>
        </w:rPr>
        <w:t xml:space="preserve">that </w:t>
      </w:r>
      <w:r w:rsidRPr="00920103">
        <w:rPr>
          <w:rFonts w:ascii="Times New Roman" w:hAnsi="Times New Roman" w:cs="Times New Roman"/>
          <w:lang w:val="en-US"/>
        </w:rPr>
        <w:t xml:space="preserve">might display </w:t>
      </w:r>
      <w:r>
        <w:rPr>
          <w:rFonts w:ascii="Times New Roman" w:hAnsi="Times New Roman" w:cs="Times New Roman"/>
          <w:lang w:val="en-US"/>
        </w:rPr>
        <w:t>AMRD</w:t>
      </w:r>
      <w:r w:rsidRPr="00920103">
        <w:rPr>
          <w:rFonts w:ascii="Times New Roman" w:hAnsi="Times New Roman" w:cs="Times New Roman"/>
          <w:lang w:val="en-US"/>
        </w:rPr>
        <w:t xml:space="preserve"> as a</w:t>
      </w:r>
      <w:r>
        <w:rPr>
          <w:rFonts w:ascii="Times New Roman" w:hAnsi="Times New Roman" w:cs="Times New Roman"/>
          <w:lang w:val="en-US"/>
        </w:rPr>
        <w:t>n</w:t>
      </w:r>
      <w:r w:rsidRPr="00920103">
        <w:rPr>
          <w:rFonts w:ascii="Times New Roman" w:hAnsi="Times New Roman" w:cs="Times New Roman"/>
          <w:lang w:val="en-US"/>
        </w:rPr>
        <w:t xml:space="preserve"> AtoN</w:t>
      </w:r>
      <w:r>
        <w:rPr>
          <w:rFonts w:ascii="Times New Roman" w:hAnsi="Times New Roman" w:cs="Times New Roman"/>
          <w:lang w:val="en-US"/>
        </w:rPr>
        <w:t xml:space="preserve"> or a vessel</w:t>
      </w:r>
      <w:r w:rsidRPr="00920103">
        <w:rPr>
          <w:rFonts w:ascii="Times New Roman" w:hAnsi="Times New Roman" w:cs="Times New Roman"/>
          <w:lang w:val="en-US"/>
        </w:rPr>
        <w:t xml:space="preserve">; </w:t>
      </w:r>
    </w:p>
    <w:p w14:paraId="0ADEB37B" w14:textId="77777777" w:rsidR="00B171BD" w:rsidRPr="00920103" w:rsidRDefault="00B171BD"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Devices and/or applications might expect a</w:t>
      </w:r>
      <w:r>
        <w:rPr>
          <w:rFonts w:ascii="Times New Roman" w:hAnsi="Times New Roman" w:cs="Times New Roman"/>
          <w:lang w:val="en-US"/>
        </w:rPr>
        <w:t>n</w:t>
      </w:r>
      <w:r w:rsidRPr="00920103">
        <w:rPr>
          <w:rFonts w:ascii="Times New Roman" w:hAnsi="Times New Roman" w:cs="Times New Roman"/>
          <w:lang w:val="en-US"/>
        </w:rPr>
        <w:t xml:space="preserve"> AtoN message from these stations and interpret them accordingly</w:t>
      </w:r>
      <w:r>
        <w:rPr>
          <w:rFonts w:ascii="Times New Roman" w:hAnsi="Times New Roman" w:cs="Times New Roman"/>
          <w:lang w:val="en-US"/>
        </w:rPr>
        <w:t>.</w:t>
      </w:r>
    </w:p>
    <w:bookmarkEnd w:id="472"/>
    <w:p w14:paraId="1C982364" w14:textId="77777777" w:rsidR="00B171BD" w:rsidRDefault="00B171BD" w:rsidP="000D154A">
      <w:pPr>
        <w:rPr>
          <w:lang w:val="en-US"/>
        </w:rPr>
      </w:pPr>
      <w:r>
        <w:rPr>
          <w:lang w:val="en-US"/>
        </w:rPr>
        <w:t>IALA considers that the symbol used for AMRD must be available on Radar and ECDIS and be substantially different from those used for other AIS devices, especially Class A and B shipborne AIS</w:t>
      </w:r>
    </w:p>
    <w:p w14:paraId="13928587" w14:textId="77777777" w:rsidR="00B171BD" w:rsidRDefault="00B171BD" w:rsidP="000D154A">
      <w:pPr>
        <w:rPr>
          <w:lang w:val="en-US"/>
        </w:rPr>
      </w:pPr>
      <w:r>
        <w:rPr>
          <w:lang w:val="en-US"/>
        </w:rPr>
        <w:t>IALA suggests to confirm the impact of the chosen numbering scheme for AMRD with the industry.</w:t>
      </w:r>
    </w:p>
    <w:p w14:paraId="7719497B" w14:textId="77777777" w:rsidR="00B171BD" w:rsidRPr="00924306" w:rsidRDefault="00B171BD" w:rsidP="000D154A">
      <w:pPr>
        <w:rPr>
          <w:lang w:val="en-US"/>
        </w:rPr>
      </w:pPr>
      <w:r>
        <w:rPr>
          <w:lang w:val="en-US"/>
        </w:rPr>
        <w:t>IALA will make a further submission on AMRD at NCSR.</w:t>
      </w:r>
    </w:p>
    <w:p w14:paraId="2024F1CA" w14:textId="77777777" w:rsidR="00B171BD" w:rsidRPr="000D154A" w:rsidRDefault="00B171BD">
      <w:pPr>
        <w:pStyle w:val="CommentText"/>
        <w:rPr>
          <w:lang w:val="en-US"/>
        </w:rPr>
      </w:pPr>
    </w:p>
  </w:comment>
  <w:comment w:id="693" w:author="Peter Dam" w:date="2018-10-24T16:57:00Z" w:initials="PED">
    <w:p w14:paraId="445CA0D5" w14:textId="77777777" w:rsidR="00B171BD" w:rsidRDefault="00B171BD">
      <w:pPr>
        <w:pStyle w:val="CommentText"/>
      </w:pPr>
      <w:r>
        <w:rPr>
          <w:rStyle w:val="CommentReference"/>
        </w:rPr>
        <w:annotationRef/>
      </w:r>
      <w:r>
        <w:t>Parallel to the initiation of the wreck buoy what are the technical specifications which is to the design. Only reference is found in R1015 and G1016</w:t>
      </w:r>
    </w:p>
  </w:comment>
  <w:comment w:id="600" w:author="Dominguez, Alfredo - Xylem" w:date="2018-10-24T15:26:00Z" w:initials="AD">
    <w:p w14:paraId="3092EC0A" w14:textId="77777777" w:rsidR="00B171BD" w:rsidRDefault="00B171BD">
      <w:pPr>
        <w:pStyle w:val="CommentText"/>
      </w:pPr>
      <w:r>
        <w:rPr>
          <w:rStyle w:val="CommentReference"/>
        </w:rPr>
        <w:annotationRef/>
      </w:r>
      <w:r>
        <w:t>This needs further review by IALA. E-Nav and ARM agree that “a specific and distinctive light character for a special mark would be extremely beneficial.”</w:t>
      </w:r>
    </w:p>
    <w:p w14:paraId="0F75FB40" w14:textId="77777777" w:rsidR="00B171BD" w:rsidRDefault="00B171BD">
      <w:pPr>
        <w:pStyle w:val="CommentText"/>
      </w:pPr>
      <w:r>
        <w:t xml:space="preserve">Note written to ENG will be written by ARM6. </w:t>
      </w:r>
    </w:p>
  </w:comment>
  <w:comment w:id="1015" w:author="Peter Dam" w:date="2018-10-24T16:16:00Z" w:initials="PED">
    <w:p w14:paraId="3C3481E5" w14:textId="77777777" w:rsidR="00B171BD" w:rsidRDefault="00B171BD">
      <w:pPr>
        <w:pStyle w:val="CommentText"/>
      </w:pPr>
      <w:r>
        <w:rPr>
          <w:rStyle w:val="CommentReference"/>
        </w:rPr>
        <w:annotationRef/>
      </w:r>
      <w:r>
        <w:t>Have been review /discussed at ARM8. To be further clarified at ARM9</w:t>
      </w:r>
    </w:p>
  </w:comment>
  <w:comment w:id="1042" w:author="Peter Dam" w:date="2018-10-24T15:26:00Z" w:initials="PED">
    <w:p w14:paraId="4567F825" w14:textId="77777777" w:rsidR="00B171BD" w:rsidRDefault="00B171BD">
      <w:pPr>
        <w:pStyle w:val="CommentText"/>
      </w:pPr>
      <w:r>
        <w:rPr>
          <w:rStyle w:val="CommentReference"/>
        </w:rPr>
        <w:annotationRef/>
      </w:r>
      <w:r>
        <w:t>Suggest delete by UK</w:t>
      </w:r>
    </w:p>
  </w:comment>
  <w:comment w:id="1076" w:author="Peter Dam" w:date="2018-10-24T15:26:00Z" w:initials="PED">
    <w:p w14:paraId="40A787FF" w14:textId="77777777" w:rsidR="00B171BD" w:rsidRDefault="00B171BD">
      <w:pPr>
        <w:pStyle w:val="CommentText"/>
      </w:pPr>
      <w:r>
        <w:rPr>
          <w:rStyle w:val="CommentReference"/>
        </w:rPr>
        <w:annotationRef/>
      </w:r>
      <w:r>
        <w:t>Symbology still to be determined before approval of this Guideline. Reference should be made to the IMO Circ. SN 243</w:t>
      </w:r>
    </w:p>
  </w:comment>
  <w:comment w:id="1310" w:author="Peter Dam" w:date="2018-10-24T15:26:00Z" w:initials="PED">
    <w:p w14:paraId="76191255" w14:textId="77777777" w:rsidR="00B171BD" w:rsidRDefault="00B171BD">
      <w:pPr>
        <w:pStyle w:val="CommentText"/>
      </w:pPr>
      <w:r>
        <w:rPr>
          <w:rStyle w:val="CommentReference"/>
        </w:rPr>
        <w:annotationRef/>
      </w:r>
      <w:r>
        <w:t xml:space="preserve">Currently being drafted </w:t>
      </w:r>
    </w:p>
  </w:comment>
  <w:comment w:id="1410" w:author="Judson, Grant" w:date="2019-01-24T09:08:00Z" w:initials="JG">
    <w:p w14:paraId="3AE138C5" w14:textId="77777777" w:rsidR="00B171BD" w:rsidRDefault="00B171BD">
      <w:pPr>
        <w:pStyle w:val="CommentText"/>
      </w:pPr>
      <w:r>
        <w:rPr>
          <w:rStyle w:val="CommentReference"/>
        </w:rPr>
        <w:annotationRef/>
      </w:r>
      <w:r>
        <w:t xml:space="preserve">Unsure if this information is necessary. </w:t>
      </w:r>
    </w:p>
  </w:comment>
  <w:comment w:id="1466" w:author="Dominguez, Alfredo - Xylem" w:date="2018-10-24T15:26:00Z" w:initials="AD">
    <w:p w14:paraId="6D4BBB00" w14:textId="77777777" w:rsidR="00B171BD" w:rsidRDefault="00B171BD" w:rsidP="00DC6AE6">
      <w:pPr>
        <w:pStyle w:val="CommentText"/>
      </w:pPr>
      <w:r>
        <w:rPr>
          <w:rStyle w:val="CommentReference"/>
        </w:rPr>
        <w:annotationRef/>
      </w:r>
      <w:r>
        <w:t xml:space="preserve">GNSS may be considered as a satellite communication system.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752B41" w15:done="0"/>
  <w15:commentEx w15:paraId="01094358" w15:done="0"/>
  <w15:commentEx w15:paraId="6F1F1725" w15:done="0"/>
  <w15:commentEx w15:paraId="16C7DA35" w15:done="0"/>
  <w15:commentEx w15:paraId="7D74A75A" w15:done="0"/>
  <w15:commentEx w15:paraId="7F451CA8" w15:done="0"/>
  <w15:commentEx w15:paraId="196947B4" w15:done="0"/>
  <w15:commentEx w15:paraId="2024F1CA" w15:done="0"/>
  <w15:commentEx w15:paraId="445CA0D5" w15:done="0"/>
  <w15:commentEx w15:paraId="0F75FB40" w15:done="0"/>
  <w15:commentEx w15:paraId="3C3481E5" w15:done="0"/>
  <w15:commentEx w15:paraId="4567F825" w15:done="0"/>
  <w15:commentEx w15:paraId="40A787FF" w15:done="0"/>
  <w15:commentEx w15:paraId="76191255" w15:done="0"/>
  <w15:commentEx w15:paraId="3AE138C5" w15:done="0"/>
  <w15:commentEx w15:paraId="6D4BBB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752B41" w16cid:durableId="2032142C"/>
  <w16cid:commentId w16cid:paraId="01094358" w16cid:durableId="2032142D"/>
  <w16cid:commentId w16cid:paraId="6F1F1725" w16cid:durableId="2032142E"/>
  <w16cid:commentId w16cid:paraId="16C7DA35" w16cid:durableId="2032142F"/>
  <w16cid:commentId w16cid:paraId="7D74A75A" w16cid:durableId="20321430"/>
  <w16cid:commentId w16cid:paraId="7F451CA8" w16cid:durableId="20321431"/>
  <w16cid:commentId w16cid:paraId="196947B4" w16cid:durableId="20321432"/>
  <w16cid:commentId w16cid:paraId="2024F1CA" w16cid:durableId="20321433"/>
  <w16cid:commentId w16cid:paraId="445CA0D5" w16cid:durableId="20321434"/>
  <w16cid:commentId w16cid:paraId="0F75FB40" w16cid:durableId="20321435"/>
  <w16cid:commentId w16cid:paraId="3C3481E5" w16cid:durableId="20321436"/>
  <w16cid:commentId w16cid:paraId="4567F825" w16cid:durableId="20321437"/>
  <w16cid:commentId w16cid:paraId="40A787FF" w16cid:durableId="20321438"/>
  <w16cid:commentId w16cid:paraId="76191255" w16cid:durableId="20321439"/>
  <w16cid:commentId w16cid:paraId="3AE138C5" w16cid:durableId="2032143A"/>
  <w16cid:commentId w16cid:paraId="6D4BBB00" w16cid:durableId="203214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440E4" w14:textId="77777777" w:rsidR="00D435AD" w:rsidRDefault="00D435AD" w:rsidP="003274DB">
      <w:r>
        <w:separator/>
      </w:r>
    </w:p>
    <w:p w14:paraId="45FA2CC4" w14:textId="77777777" w:rsidR="00D435AD" w:rsidRDefault="00D435AD"/>
    <w:p w14:paraId="29942F0D" w14:textId="77777777" w:rsidR="00D435AD" w:rsidRDefault="00D435AD"/>
  </w:endnote>
  <w:endnote w:type="continuationSeparator" w:id="0">
    <w:p w14:paraId="3A8F3A42" w14:textId="77777777" w:rsidR="00D435AD" w:rsidRDefault="00D435AD" w:rsidP="003274DB">
      <w:r>
        <w:continuationSeparator/>
      </w:r>
    </w:p>
    <w:p w14:paraId="23BACC99" w14:textId="77777777" w:rsidR="00D435AD" w:rsidRDefault="00D435AD"/>
    <w:p w14:paraId="5047BC28" w14:textId="77777777" w:rsidR="00D435AD" w:rsidRDefault="00D43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7BAB" w14:textId="77777777" w:rsidR="00E0539C" w:rsidRDefault="00E0539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5FD1" w14:textId="77777777" w:rsidR="00B171BD" w:rsidRDefault="00B171BD" w:rsidP="008747E0">
    <w:pPr>
      <w:pStyle w:val="Footer"/>
    </w:pPr>
    <w:r>
      <w:rPr>
        <w:noProof/>
        <w:lang w:val="en-AU" w:eastAsia="en-AU"/>
      </w:rPr>
      <mc:AlternateContent>
        <mc:Choice Requires="wps">
          <w:drawing>
            <wp:anchor distT="4294967295" distB="4294967295" distL="114300" distR="114300" simplePos="0" relativeHeight="251669504" behindDoc="0" locked="0" layoutInCell="1" allowOverlap="1" wp14:anchorId="1D81C29D" wp14:editId="1613BCC2">
              <wp:simplePos x="0" y="0"/>
              <wp:positionH relativeFrom="page">
                <wp:posOffset>215900</wp:posOffset>
              </wp:positionH>
              <wp:positionV relativeFrom="page">
                <wp:posOffset>9249409</wp:posOffset>
              </wp:positionV>
              <wp:extent cx="7127875" cy="0"/>
              <wp:effectExtent l="0" t="0" r="34925" b="1905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7F6049"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CB4BWXhAQAALQQAAA4AAAAAAAAAAAAAAAAALgIAAGRycy9lMm9Eb2MueG1sUEsBAi0AFAAG&#10;AAgAAAAhALDwjXfcAAAADQEAAA8AAAAAAAAAAAAAAAAAOwQAAGRycy9kb3ducmV2LnhtbFBLBQYA&#10;AAAABAAEAPMAAABEBQAAAAA=&#10;" strokecolor="#00558c [3204]" strokeweight="1pt">
              <o:lock v:ext="edit" shapetype="f"/>
              <w10:wrap anchorx="page" anchory="page"/>
            </v:line>
          </w:pict>
        </mc:Fallback>
      </mc:AlternateContent>
    </w:r>
  </w:p>
  <w:p w14:paraId="00AAD522" w14:textId="77777777" w:rsidR="00B171BD" w:rsidRPr="00ED2A8D" w:rsidRDefault="00B171BD" w:rsidP="008747E0">
    <w:pPr>
      <w:pStyle w:val="Footer"/>
    </w:pPr>
    <w:r w:rsidRPr="00442889">
      <w:rPr>
        <w:noProof/>
        <w:lang w:val="en-AU" w:eastAsia="en-AU"/>
      </w:rPr>
      <w:drawing>
        <wp:anchor distT="0" distB="0" distL="114300" distR="114300" simplePos="0" relativeHeight="251661312" behindDoc="1" locked="0" layoutInCell="1" allowOverlap="1" wp14:anchorId="0E3D090A" wp14:editId="56907EB4">
          <wp:simplePos x="0" y="0"/>
          <wp:positionH relativeFrom="page">
            <wp:posOffset>543560</wp:posOffset>
          </wp:positionH>
          <wp:positionV relativeFrom="page">
            <wp:posOffset>9725025</wp:posOffset>
          </wp:positionV>
          <wp:extent cx="3247200" cy="723600"/>
          <wp:effectExtent l="0" t="0" r="0" b="635"/>
          <wp:wrapNone/>
          <wp:docPr id="3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4BF24BC" w14:textId="77777777" w:rsidR="00B171BD" w:rsidRPr="00ED2A8D" w:rsidRDefault="00B171BD" w:rsidP="008747E0">
    <w:pPr>
      <w:pStyle w:val="Footer"/>
    </w:pPr>
  </w:p>
  <w:p w14:paraId="23F120A8" w14:textId="77777777" w:rsidR="00B171BD" w:rsidRPr="00ED2A8D" w:rsidRDefault="00B171BD" w:rsidP="008747E0">
    <w:pPr>
      <w:pStyle w:val="Footer"/>
    </w:pPr>
  </w:p>
  <w:p w14:paraId="747EA2A2" w14:textId="77777777" w:rsidR="00B171BD" w:rsidRPr="00ED2A8D" w:rsidRDefault="00B171BD" w:rsidP="008747E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025FE" w14:textId="77777777" w:rsidR="00B171BD" w:rsidRDefault="00B171BD" w:rsidP="00525922">
    <w:pPr>
      <w:pStyle w:val="Footerlandscape"/>
    </w:pPr>
    <w:r>
      <w:rPr>
        <w:noProof/>
        <w:lang w:val="en-AU" w:eastAsia="en-AU"/>
      </w:rPr>
      <mc:AlternateContent>
        <mc:Choice Requires="wps">
          <w:drawing>
            <wp:anchor distT="4294967295" distB="4294967295" distL="114300" distR="114300" simplePos="0" relativeHeight="251691008" behindDoc="0" locked="0" layoutInCell="1" allowOverlap="1" wp14:anchorId="562505FE" wp14:editId="6563B867">
              <wp:simplePos x="0" y="0"/>
              <wp:positionH relativeFrom="page">
                <wp:posOffset>281940</wp:posOffset>
              </wp:positionH>
              <wp:positionV relativeFrom="page">
                <wp:posOffset>9942194</wp:posOffset>
              </wp:positionV>
              <wp:extent cx="7127875" cy="0"/>
              <wp:effectExtent l="0" t="0" r="34925" b="1905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AA17125" id="Connecteur droit 11" o:spid="_x0000_s1026" style="position:absolute;z-index:2516910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700E872B" w14:textId="11CB9398" w:rsidR="00B171BD" w:rsidRPr="002C5B46" w:rsidRDefault="00B171BD" w:rsidP="00525922">
    <w:pPr>
      <w:pStyle w:val="Footerlandscape"/>
      <w:rPr>
        <w:rStyle w:val="PageNumber"/>
        <w:szCs w:val="15"/>
        <w:lang w:val="pt-PT"/>
      </w:rPr>
    </w:pPr>
    <w:r w:rsidRPr="00C907DF">
      <w:rPr>
        <w:szCs w:val="15"/>
      </w:rPr>
      <w:fldChar w:fldCharType="begin"/>
    </w:r>
    <w:r w:rsidRPr="002C5B46">
      <w:rPr>
        <w:szCs w:val="15"/>
        <w:lang w:val="pt-PT"/>
      </w:rPr>
      <w:instrText xml:space="preserve"> STYLEREF "Document title" \* MERGEFORMAT </w:instrText>
    </w:r>
    <w:r w:rsidRPr="00C907DF">
      <w:rPr>
        <w:szCs w:val="15"/>
      </w:rPr>
      <w:fldChar w:fldCharType="separate"/>
    </w:r>
    <w:r w:rsidR="00E0539C">
      <w:rPr>
        <w:b w:val="0"/>
        <w:bCs/>
        <w:noProof/>
        <w:szCs w:val="15"/>
        <w:lang w:val="en-US"/>
      </w:rPr>
      <w:t>Error! Use the Home tab to apply Document title to the text that you want to appear here.</w:t>
    </w:r>
    <w:r w:rsidRPr="00C907DF">
      <w:rPr>
        <w:szCs w:val="15"/>
      </w:rPr>
      <w:fldChar w:fldCharType="end"/>
    </w:r>
    <w:r w:rsidRPr="00122E5F">
      <w:rPr>
        <w:szCs w:val="15"/>
        <w:lang w:val="pt-PT"/>
      </w:rPr>
      <w:t xml:space="preserve"> </w:t>
    </w:r>
    <w:r>
      <w:fldChar w:fldCharType="begin"/>
    </w:r>
    <w:r w:rsidRPr="004E24C2">
      <w:rPr>
        <w:lang w:val="es-MX"/>
      </w:rPr>
      <w:instrText xml:space="preserve"> STYLEREF "Document number" \* MERGEFORMAT </w:instrText>
    </w:r>
    <w:r>
      <w:fldChar w:fldCharType="separate"/>
    </w:r>
    <w:r w:rsidR="00E0539C" w:rsidRPr="00E0539C">
      <w:rPr>
        <w:noProof/>
        <w:szCs w:val="15"/>
        <w:lang w:val="pt-PT"/>
      </w:rPr>
      <w:t>1???</w:t>
    </w:r>
    <w:r>
      <w:rPr>
        <w:noProof/>
        <w:szCs w:val="15"/>
        <w:lang w:val="pt-PT"/>
      </w:rPr>
      <w:fldChar w:fldCharType="end"/>
    </w:r>
    <w:r w:rsidRPr="002C5B46">
      <w:rPr>
        <w:szCs w:val="15"/>
        <w:lang w:val="pt-PT"/>
      </w:rPr>
      <w:t xml:space="preserve"> – </w:t>
    </w:r>
    <w:r>
      <w:rPr>
        <w:szCs w:val="15"/>
      </w:rPr>
      <w:fldChar w:fldCharType="begin"/>
    </w:r>
    <w:r w:rsidRPr="002C5B46">
      <w:rPr>
        <w:szCs w:val="15"/>
        <w:lang w:val="pt-PT"/>
      </w:rPr>
      <w:instrText xml:space="preserve"> STYLEREF Subtitle \* MERGEFORMAT </w:instrText>
    </w:r>
    <w:r>
      <w:rPr>
        <w:szCs w:val="15"/>
      </w:rPr>
      <w:fldChar w:fldCharType="separate"/>
    </w:r>
    <w:r w:rsidR="00E0539C">
      <w:rPr>
        <w:b w:val="0"/>
        <w:bCs/>
        <w:noProof/>
        <w:szCs w:val="15"/>
        <w:lang w:val="en-US"/>
      </w:rPr>
      <w:t>Error! Use the Home tab to apply Subtitle to the text that you want to appear here.</w:t>
    </w:r>
    <w:r>
      <w:rPr>
        <w:szCs w:val="15"/>
      </w:rPr>
      <w:fldChar w:fldCharType="end"/>
    </w:r>
  </w:p>
  <w:p w14:paraId="78646D3C" w14:textId="2EEB5FA9" w:rsidR="00B171BD" w:rsidRPr="00525922" w:rsidRDefault="00B171BD"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sidR="00E0539C">
      <w:rPr>
        <w:noProof/>
        <w:szCs w:val="15"/>
      </w:rPr>
      <w:t>Edition 1.0</w:t>
    </w:r>
    <w:r>
      <w:rPr>
        <w:noProof/>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5C4665">
      <w:rPr>
        <w:rStyle w:val="PageNumber"/>
        <w:noProof/>
        <w:szCs w:val="15"/>
      </w:rPr>
      <w:t>14</w:t>
    </w:r>
    <w:r w:rsidRPr="00C907DF">
      <w:rPr>
        <w:rStyle w:val="PageNumber"/>
        <w:szCs w:val="15"/>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6A56" w14:textId="77777777" w:rsidR="00B171BD" w:rsidRPr="00C716E5" w:rsidRDefault="00B171BD" w:rsidP="00C716E5">
    <w:pPr>
      <w:pStyle w:val="Footer"/>
      <w:rPr>
        <w:sz w:val="15"/>
        <w:szCs w:val="15"/>
      </w:rPr>
    </w:pPr>
  </w:p>
  <w:p w14:paraId="0D9A44C7" w14:textId="77777777" w:rsidR="00B171BD" w:rsidRDefault="00B171BD" w:rsidP="00C716E5">
    <w:pPr>
      <w:pStyle w:val="Footerportrait"/>
    </w:pPr>
  </w:p>
  <w:p w14:paraId="724D5078" w14:textId="630A7358" w:rsidR="00B171BD" w:rsidRPr="00C907DF" w:rsidRDefault="00D435AD" w:rsidP="00C716E5">
    <w:pPr>
      <w:pStyle w:val="Footerportrait"/>
      <w:rPr>
        <w:rStyle w:val="PageNumber"/>
        <w:szCs w:val="15"/>
      </w:rPr>
    </w:pPr>
    <w:r>
      <w:fldChar w:fldCharType="begin"/>
    </w:r>
    <w:r>
      <w:instrText xml:space="preserve"> STYLEREF "Document type" \* MERGEFORMAT </w:instrText>
    </w:r>
    <w:r>
      <w:fldChar w:fldCharType="separate"/>
    </w:r>
    <w:r w:rsidR="00E0539C">
      <w:t>IALA Guideline</w:t>
    </w:r>
    <w:r>
      <w:fldChar w:fldCharType="end"/>
    </w:r>
    <w:r w:rsidR="00B171BD" w:rsidRPr="00C907DF">
      <w:t xml:space="preserve"> </w:t>
    </w:r>
    <w:r>
      <w:fldChar w:fldCharType="begin"/>
    </w:r>
    <w:r>
      <w:instrText xml:space="preserve"> STYLEREF "Document number" \* MERGEFORMAT </w:instrText>
    </w:r>
    <w:r>
      <w:fldChar w:fldCharType="separate"/>
    </w:r>
    <w:r w:rsidR="00E0539C">
      <w:t>1???</w:t>
    </w:r>
    <w:r>
      <w:fldChar w:fldCharType="end"/>
    </w:r>
    <w:r w:rsidR="00B171BD" w:rsidRPr="00C907DF">
      <w:t xml:space="preserve"> –</w:t>
    </w:r>
    <w:r w:rsidR="00B171BD">
      <w:t xml:space="preserve"> </w:t>
    </w:r>
    <w:r>
      <w:fldChar w:fldCharType="begin"/>
    </w:r>
    <w:r>
      <w:instrText xml:space="preserve"> STYLEREF "Document name" \* MERGEFORMAT </w:instrText>
    </w:r>
    <w:r>
      <w:fldChar w:fldCharType="separate"/>
    </w:r>
    <w:r w:rsidR="00E0539C">
      <w:t>USE OF MOBILE Aids to Navigation (MATON)</w:t>
    </w:r>
    <w:r>
      <w:fldChar w:fldCharType="end"/>
    </w:r>
  </w:p>
  <w:p w14:paraId="1B15050E" w14:textId="42EC4BC6" w:rsidR="00B171BD" w:rsidRPr="00C907DF" w:rsidRDefault="00D435AD" w:rsidP="00C716E5">
    <w:pPr>
      <w:pStyle w:val="Footerportrait"/>
    </w:pPr>
    <w:r>
      <w:fldChar w:fldCharType="begin"/>
    </w:r>
    <w:r>
      <w:instrText xml:space="preserve"> STYLEREF "Edition number" \* MERGEFORMAT </w:instrText>
    </w:r>
    <w:r>
      <w:fldChar w:fldCharType="separate"/>
    </w:r>
    <w:r w:rsidR="00E0539C">
      <w:t>Edition 1.0</w:t>
    </w:r>
    <w:r>
      <w:fldChar w:fldCharType="end"/>
    </w:r>
    <w:r w:rsidR="00B171BD">
      <w:t xml:space="preserve">  </w:t>
    </w:r>
    <w:r>
      <w:fldChar w:fldCharType="begin"/>
    </w:r>
    <w:r>
      <w:instrText xml:space="preserve"> STYLEREF "Document date" \* MERGEFORMAT </w:instrText>
    </w:r>
    <w:r>
      <w:fldChar w:fldCharType="separate"/>
    </w:r>
    <w:r w:rsidR="00E0539C">
      <w:t>Document date</w:t>
    </w:r>
    <w:r>
      <w:fldChar w:fldCharType="end"/>
    </w:r>
    <w:r w:rsidR="00B171BD" w:rsidRPr="00C907DF">
      <w:tab/>
    </w:r>
    <w:r w:rsidR="00B171BD">
      <w:t xml:space="preserve">P </w:t>
    </w:r>
    <w:r w:rsidR="00B171BD" w:rsidRPr="00C907DF">
      <w:rPr>
        <w:rStyle w:val="PageNumber"/>
        <w:szCs w:val="15"/>
      </w:rPr>
      <w:fldChar w:fldCharType="begin"/>
    </w:r>
    <w:r w:rsidR="00B171BD" w:rsidRPr="00C907DF">
      <w:rPr>
        <w:rStyle w:val="PageNumber"/>
        <w:szCs w:val="15"/>
      </w:rPr>
      <w:instrText xml:space="preserve">PAGE  </w:instrText>
    </w:r>
    <w:r w:rsidR="00B171BD" w:rsidRPr="00C907DF">
      <w:rPr>
        <w:rStyle w:val="PageNumber"/>
        <w:szCs w:val="15"/>
      </w:rPr>
      <w:fldChar w:fldCharType="separate"/>
    </w:r>
    <w:r w:rsidR="005C4665">
      <w:rPr>
        <w:rStyle w:val="PageNumber"/>
        <w:szCs w:val="15"/>
      </w:rPr>
      <w:t>18</w:t>
    </w:r>
    <w:r w:rsidR="00B171BD" w:rsidRPr="00C907DF">
      <w:rPr>
        <w:rStyle w:val="PageNumber"/>
        <w:szCs w:val="15"/>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CEB07" w14:textId="77777777" w:rsidR="00B171BD" w:rsidRDefault="00B171BD" w:rsidP="00C716E5">
    <w:pPr>
      <w:pStyle w:val="Footer"/>
    </w:pPr>
  </w:p>
  <w:p w14:paraId="2C21252A" w14:textId="77777777" w:rsidR="00B171BD" w:rsidRDefault="00B171BD" w:rsidP="00C716E5">
    <w:pPr>
      <w:pStyle w:val="Footerportrait"/>
    </w:pPr>
  </w:p>
  <w:p w14:paraId="0E9B89E3" w14:textId="4C149649" w:rsidR="00B171BD" w:rsidRPr="00C907DF" w:rsidRDefault="00D435AD" w:rsidP="00C716E5">
    <w:pPr>
      <w:pStyle w:val="Footerportrait"/>
      <w:rPr>
        <w:rStyle w:val="PageNumber"/>
        <w:szCs w:val="15"/>
      </w:rPr>
    </w:pPr>
    <w:r>
      <w:fldChar w:fldCharType="begin"/>
    </w:r>
    <w:r>
      <w:instrText xml:space="preserve"> STYLEREF "Document type" \* MERGEFORMAT </w:instrText>
    </w:r>
    <w:r>
      <w:fldChar w:fldCharType="separate"/>
    </w:r>
    <w:r w:rsidR="00E0539C">
      <w:t>IALA Guideline</w:t>
    </w:r>
    <w:r>
      <w:fldChar w:fldCharType="end"/>
    </w:r>
    <w:r w:rsidR="00B171BD" w:rsidRPr="00C907DF">
      <w:t xml:space="preserve"> </w:t>
    </w:r>
    <w:r>
      <w:fldChar w:fldCharType="begin"/>
    </w:r>
    <w:r>
      <w:instrText xml:space="preserve"> STYLEREF "Document number" \* MERGEFORMAT </w:instrText>
    </w:r>
    <w:r>
      <w:fldChar w:fldCharType="separate"/>
    </w:r>
    <w:r w:rsidR="00E0539C">
      <w:t>1???</w:t>
    </w:r>
    <w:r>
      <w:fldChar w:fldCharType="end"/>
    </w:r>
    <w:r w:rsidR="00B171BD" w:rsidRPr="00C907DF">
      <w:t xml:space="preserve"> –</w:t>
    </w:r>
    <w:r w:rsidR="00B171BD">
      <w:t xml:space="preserve"> </w:t>
    </w:r>
    <w:r>
      <w:fldChar w:fldCharType="begin"/>
    </w:r>
    <w:r>
      <w:instrText xml:space="preserve"> STYLEREF "Document name" \* MERGEFORMAT </w:instrText>
    </w:r>
    <w:r>
      <w:fldChar w:fldCharType="separate"/>
    </w:r>
    <w:r w:rsidR="00E0539C">
      <w:t>USE OF MOBILE Aids to Navigation (MATON)</w:t>
    </w:r>
    <w:r>
      <w:fldChar w:fldCharType="end"/>
    </w:r>
  </w:p>
  <w:p w14:paraId="000583D7" w14:textId="5318C94D" w:rsidR="00B171BD" w:rsidRPr="00525922" w:rsidRDefault="00D435AD" w:rsidP="00C716E5">
    <w:pPr>
      <w:pStyle w:val="Footerportrait"/>
    </w:pPr>
    <w:r>
      <w:fldChar w:fldCharType="begin"/>
    </w:r>
    <w:r>
      <w:instrText xml:space="preserve"> STYLEREF "Edition number" \* MERGEFORMAT </w:instrText>
    </w:r>
    <w:r>
      <w:fldChar w:fldCharType="separate"/>
    </w:r>
    <w:r w:rsidR="00E0539C">
      <w:t>Edition 1.0</w:t>
    </w:r>
    <w:r>
      <w:fldChar w:fldCharType="end"/>
    </w:r>
    <w:r w:rsidR="00B171BD" w:rsidRPr="00C907DF">
      <w:tab/>
    </w:r>
    <w:r w:rsidR="00B171BD">
      <w:t xml:space="preserve">P </w:t>
    </w:r>
    <w:r w:rsidR="00B171BD" w:rsidRPr="00C907DF">
      <w:rPr>
        <w:rStyle w:val="PageNumber"/>
        <w:szCs w:val="15"/>
      </w:rPr>
      <w:fldChar w:fldCharType="begin"/>
    </w:r>
    <w:r w:rsidR="00B171BD" w:rsidRPr="00C907DF">
      <w:rPr>
        <w:rStyle w:val="PageNumber"/>
        <w:szCs w:val="15"/>
      </w:rPr>
      <w:instrText xml:space="preserve">PAGE  </w:instrText>
    </w:r>
    <w:r w:rsidR="00B171BD" w:rsidRPr="00C907DF">
      <w:rPr>
        <w:rStyle w:val="PageNumber"/>
        <w:szCs w:val="15"/>
      </w:rPr>
      <w:fldChar w:fldCharType="separate"/>
    </w:r>
    <w:r w:rsidR="004257F3">
      <w:rPr>
        <w:rStyle w:val="PageNumber"/>
        <w:szCs w:val="15"/>
      </w:rPr>
      <w:t>17</w:t>
    </w:r>
    <w:r w:rsidR="00B171BD" w:rsidRPr="00C907DF">
      <w:rPr>
        <w:rStyle w:val="PageNumber"/>
        <w:szCs w:val="15"/>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50D28" w14:textId="77777777" w:rsidR="00B171BD" w:rsidRDefault="00B171BD" w:rsidP="00C716E5">
    <w:pPr>
      <w:pStyle w:val="Footer"/>
    </w:pPr>
  </w:p>
  <w:p w14:paraId="22F67965" w14:textId="77777777" w:rsidR="00B171BD" w:rsidRDefault="00B171BD" w:rsidP="00C716E5">
    <w:pPr>
      <w:pStyle w:val="Footerportrait"/>
    </w:pPr>
  </w:p>
  <w:p w14:paraId="649BE491" w14:textId="64E25E06" w:rsidR="00B171BD" w:rsidRPr="00C907DF" w:rsidRDefault="00D435AD" w:rsidP="00184C2E">
    <w:pPr>
      <w:pStyle w:val="Footerportrait"/>
      <w:tabs>
        <w:tab w:val="clear" w:pos="10206"/>
        <w:tab w:val="right" w:pos="15137"/>
      </w:tabs>
    </w:pPr>
    <w:r>
      <w:fldChar w:fldCharType="begin"/>
    </w:r>
    <w:r>
      <w:instrText xml:space="preserve"> STYLEREF "Document type" \* MERGEFORMAT </w:instrText>
    </w:r>
    <w:r>
      <w:fldChar w:fldCharType="separate"/>
    </w:r>
    <w:r w:rsidR="00E0539C">
      <w:t>IALA Guideline</w:t>
    </w:r>
    <w:r>
      <w:fldChar w:fldCharType="end"/>
    </w:r>
    <w:r w:rsidR="00B171BD" w:rsidRPr="00C907DF">
      <w:t xml:space="preserve"> </w:t>
    </w:r>
    <w:r>
      <w:fldChar w:fldCharType="begin"/>
    </w:r>
    <w:r>
      <w:instrText xml:space="preserve"> STYLEREF "Document number" \* MERGEFORMAT </w:instrText>
    </w:r>
    <w:r>
      <w:fldChar w:fldCharType="separate"/>
    </w:r>
    <w:r w:rsidR="00E0539C">
      <w:t>1???</w:t>
    </w:r>
    <w:r>
      <w:fldChar w:fldCharType="end"/>
    </w:r>
    <w:r w:rsidR="00B171BD" w:rsidRPr="00C907DF">
      <w:t xml:space="preserve"> –</w:t>
    </w:r>
    <w:r w:rsidR="00B171BD">
      <w:t xml:space="preserve"> </w:t>
    </w:r>
    <w:r>
      <w:fldChar w:fldCharType="begin"/>
    </w:r>
    <w:r>
      <w:instrText xml:space="preserve"> STYLEREF "Document name" \* MERGEFORMAT </w:instrText>
    </w:r>
    <w:r>
      <w:fldChar w:fldCharType="separate"/>
    </w:r>
    <w:r w:rsidR="00E0539C">
      <w:t>USE OF MOBILE Aids to Navigation (MATON)</w:t>
    </w:r>
    <w:r>
      <w:fldChar w:fldCharType="end"/>
    </w:r>
    <w:r w:rsidR="00B171BD">
      <w:tab/>
    </w:r>
  </w:p>
  <w:p w14:paraId="4B9C7673" w14:textId="41854098" w:rsidR="00B171BD" w:rsidRPr="00C907DF" w:rsidRDefault="00D435AD" w:rsidP="00184C2E">
    <w:pPr>
      <w:pStyle w:val="Footerportrait"/>
      <w:tabs>
        <w:tab w:val="clear" w:pos="10206"/>
        <w:tab w:val="right" w:pos="15137"/>
      </w:tabs>
    </w:pPr>
    <w:r>
      <w:fldChar w:fldCharType="begin"/>
    </w:r>
    <w:r>
      <w:instrText xml:space="preserve"> STYLEREF "Edition number" \* MERGEFORMAT </w:instrText>
    </w:r>
    <w:r>
      <w:fldChar w:fldCharType="separate"/>
    </w:r>
    <w:r w:rsidR="00E0539C">
      <w:t>Edition 1.0</w:t>
    </w:r>
    <w:r>
      <w:fldChar w:fldCharType="end"/>
    </w:r>
    <w:r w:rsidR="00B171BD">
      <w:t xml:space="preserve">  </w:t>
    </w:r>
    <w:r>
      <w:fldChar w:fldCharType="begin"/>
    </w:r>
    <w:r>
      <w:instrText xml:space="preserve"> STYLEREF "Document date" \* MERGEFORMAT </w:instrText>
    </w:r>
    <w:r>
      <w:fldChar w:fldCharType="separate"/>
    </w:r>
    <w:r w:rsidR="00E0539C">
      <w:t>Document date</w:t>
    </w:r>
    <w:r>
      <w:fldChar w:fldCharType="end"/>
    </w:r>
    <w:r w:rsidR="00B171BD">
      <w:tab/>
    </w:r>
    <w:r w:rsidR="00B171BD">
      <w:rPr>
        <w:rStyle w:val="PageNumber"/>
        <w:szCs w:val="15"/>
      </w:rPr>
      <w:t xml:space="preserve">P </w:t>
    </w:r>
    <w:r w:rsidR="00B171BD" w:rsidRPr="00C907DF">
      <w:rPr>
        <w:rStyle w:val="PageNumber"/>
        <w:szCs w:val="15"/>
      </w:rPr>
      <w:fldChar w:fldCharType="begin"/>
    </w:r>
    <w:r w:rsidR="00B171BD" w:rsidRPr="00C907DF">
      <w:rPr>
        <w:rStyle w:val="PageNumber"/>
        <w:szCs w:val="15"/>
      </w:rPr>
      <w:instrText xml:space="preserve">PAGE  </w:instrText>
    </w:r>
    <w:r w:rsidR="00B171BD" w:rsidRPr="00C907DF">
      <w:rPr>
        <w:rStyle w:val="PageNumber"/>
        <w:szCs w:val="15"/>
      </w:rPr>
      <w:fldChar w:fldCharType="separate"/>
    </w:r>
    <w:r w:rsidR="005C4665">
      <w:rPr>
        <w:rStyle w:val="PageNumber"/>
        <w:szCs w:val="15"/>
      </w:rPr>
      <w:t>21</w:t>
    </w:r>
    <w:r w:rsidR="00B171BD" w:rsidRPr="00C907DF">
      <w:rPr>
        <w:rStyle w:val="PageNumber"/>
        <w:szCs w:val="15"/>
      </w:rPr>
      <w:fldChar w:fldCharType="end"/>
    </w:r>
  </w:p>
  <w:p w14:paraId="4C790992" w14:textId="77777777" w:rsidR="00C26F33" w:rsidRDefault="00C26F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73AF5" w14:textId="77777777" w:rsidR="00E0539C" w:rsidRPr="00E0539C" w:rsidRDefault="00E0539C" w:rsidP="00E0539C">
    <w:pPr>
      <w:pStyle w:val="Footer"/>
      <w:rPr>
        <w:rFonts w:ascii="Calibri" w:hAnsi="Calibri"/>
        <w:b/>
        <w:bCs/>
        <w:szCs w:val="20"/>
      </w:rPr>
    </w:pPr>
    <w:r w:rsidRPr="00E0539C">
      <w:rPr>
        <w:rFonts w:ascii="Calibri" w:hAnsi="Calibri"/>
        <w:b/>
        <w:bCs/>
        <w:szCs w:val="20"/>
      </w:rPr>
      <w:t>Draft Guideline on Mobile Marine Aids to Navigation (</w:t>
    </w:r>
    <w:proofErr w:type="spellStart"/>
    <w:r w:rsidRPr="00E0539C">
      <w:rPr>
        <w:rFonts w:ascii="Calibri" w:hAnsi="Calibri"/>
        <w:b/>
        <w:bCs/>
        <w:szCs w:val="20"/>
      </w:rPr>
      <w:t>MAtoN</w:t>
    </w:r>
    <w:proofErr w:type="spellEnd"/>
    <w:r w:rsidRPr="00E0539C">
      <w:rPr>
        <w:rFonts w:ascii="Calibri" w:hAnsi="Calibri"/>
        <w:b/>
        <w:bCs/>
        <w:szCs w:val="20"/>
      </w:rPr>
      <w:t>)</w:t>
    </w:r>
  </w:p>
  <w:p w14:paraId="1D355401" w14:textId="40D1C820" w:rsidR="00B171BD" w:rsidRPr="00036B9E" w:rsidRDefault="00B171BD">
    <w:pPr>
      <w:pStyle w:val="Footer"/>
      <w:rPr>
        <w:rFonts w:ascii="Calibri" w:hAnsi="Calibri"/>
      </w:rPr>
    </w:pPr>
    <w:bookmarkStart w:id="0" w:name="_GoBack"/>
    <w:bookmarkEnd w:id="0"/>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4257F3">
      <w:rPr>
        <w:rFonts w:ascii="Calibri" w:hAnsi="Calibri"/>
        <w:noProof/>
      </w:rPr>
      <w:t>2</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BF6AB" w14:textId="77777777" w:rsidR="00E0539C" w:rsidRDefault="00E053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7E1C6" w14:textId="77777777" w:rsidR="00B171BD" w:rsidRDefault="00B171B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ED55DF" w14:textId="77777777" w:rsidR="00B171BD" w:rsidRDefault="00B171B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045043" w14:textId="77777777" w:rsidR="00B171BD" w:rsidRDefault="00B171B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D87E4BE" w14:textId="77777777" w:rsidR="00B171BD" w:rsidRDefault="00B171B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5F3507" w14:textId="77777777" w:rsidR="00B171BD" w:rsidRDefault="00B171BD" w:rsidP="005378A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A66BC" w14:textId="77777777" w:rsidR="00B171BD" w:rsidRDefault="00B171BD" w:rsidP="008747E0">
    <w:pPr>
      <w:pStyle w:val="Footer"/>
    </w:pPr>
    <w:r>
      <w:rPr>
        <w:noProof/>
        <w:lang w:val="en-AU" w:eastAsia="en-AU"/>
      </w:rPr>
      <mc:AlternateContent>
        <mc:Choice Requires="wps">
          <w:drawing>
            <wp:anchor distT="4294967295" distB="4294967295" distL="114300" distR="114300" simplePos="0" relativeHeight="251702272" behindDoc="0" locked="0" layoutInCell="1" allowOverlap="1" wp14:anchorId="092B08D2" wp14:editId="52FE2047">
              <wp:simplePos x="0" y="0"/>
              <wp:positionH relativeFrom="page">
                <wp:posOffset>215900</wp:posOffset>
              </wp:positionH>
              <wp:positionV relativeFrom="page">
                <wp:posOffset>9249409</wp:posOffset>
              </wp:positionV>
              <wp:extent cx="7127875" cy="0"/>
              <wp:effectExtent l="0" t="0" r="34925" b="19050"/>
              <wp:wrapNone/>
              <wp:docPr id="5"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892799C" id="Connecteur droit 11" o:spid="_x0000_s1026" style="position:absolute;z-index:2517022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J0K5vnhAQAALAQAAA4AAAAAAAAAAAAAAAAALgIAAGRycy9lMm9Eb2MueG1sUEsBAi0AFAAG&#10;AAgAAAAhALDwjXfcAAAADQEAAA8AAAAAAAAAAAAAAAAAOwQAAGRycy9kb3ducmV2LnhtbFBLBQYA&#10;AAAABAAEAPMAAABEBQAAAAA=&#10;" strokecolor="#00558c [3204]" strokeweight="1pt">
              <o:lock v:ext="edit" shapetype="f"/>
              <w10:wrap anchorx="page" anchory="page"/>
            </v:line>
          </w:pict>
        </mc:Fallback>
      </mc:AlternateContent>
    </w:r>
  </w:p>
  <w:p w14:paraId="26E3DC3E" w14:textId="77777777" w:rsidR="00B171BD" w:rsidRPr="00ED2A8D" w:rsidRDefault="00B171BD" w:rsidP="008747E0">
    <w:pPr>
      <w:pStyle w:val="Footer"/>
    </w:pPr>
    <w:r w:rsidRPr="00442889">
      <w:rPr>
        <w:noProof/>
        <w:lang w:val="en-AU" w:eastAsia="en-AU"/>
      </w:rPr>
      <w:drawing>
        <wp:anchor distT="0" distB="0" distL="114300" distR="114300" simplePos="0" relativeHeight="251701248" behindDoc="1" locked="0" layoutInCell="1" allowOverlap="1" wp14:anchorId="7A292246" wp14:editId="1714D982">
          <wp:simplePos x="0" y="0"/>
          <wp:positionH relativeFrom="page">
            <wp:posOffset>543560</wp:posOffset>
          </wp:positionH>
          <wp:positionV relativeFrom="page">
            <wp:posOffset>9725025</wp:posOffset>
          </wp:positionV>
          <wp:extent cx="3247200" cy="723600"/>
          <wp:effectExtent l="0" t="0" r="0" b="635"/>
          <wp:wrapNone/>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E84F4DF" w14:textId="77777777" w:rsidR="00B171BD" w:rsidRPr="00ED2A8D" w:rsidRDefault="00B171BD" w:rsidP="008747E0">
    <w:pPr>
      <w:pStyle w:val="Footer"/>
    </w:pPr>
  </w:p>
  <w:p w14:paraId="1DB2B7ED" w14:textId="77777777" w:rsidR="00B171BD" w:rsidRPr="00ED2A8D" w:rsidRDefault="00B171BD" w:rsidP="008747E0">
    <w:pPr>
      <w:pStyle w:val="Footer"/>
    </w:pPr>
  </w:p>
  <w:p w14:paraId="6C46B951" w14:textId="77777777" w:rsidR="00B171BD" w:rsidRPr="00ED2A8D" w:rsidRDefault="00B171BD" w:rsidP="008747E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E8672" w14:textId="77777777" w:rsidR="00B171BD" w:rsidRDefault="00B171BD" w:rsidP="00525922">
    <w:pPr>
      <w:pStyle w:val="Footerlandscape"/>
    </w:pPr>
    <w:r>
      <w:rPr>
        <w:noProof/>
        <w:lang w:val="en-AU" w:eastAsia="en-AU"/>
      </w:rPr>
      <mc:AlternateContent>
        <mc:Choice Requires="wps">
          <w:drawing>
            <wp:anchor distT="4294967295" distB="4294967295" distL="114300" distR="114300" simplePos="0" relativeHeight="251704320" behindDoc="0" locked="0" layoutInCell="1" allowOverlap="1" wp14:anchorId="15E9104B" wp14:editId="2922CC56">
              <wp:simplePos x="0" y="0"/>
              <wp:positionH relativeFrom="page">
                <wp:posOffset>281940</wp:posOffset>
              </wp:positionH>
              <wp:positionV relativeFrom="page">
                <wp:posOffset>9942194</wp:posOffset>
              </wp:positionV>
              <wp:extent cx="7127875" cy="0"/>
              <wp:effectExtent l="0" t="0" r="34925" b="19050"/>
              <wp:wrapNone/>
              <wp:docPr id="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38DD63" id="Connecteur droit 11" o:spid="_x0000_s1026" style="position:absolute;z-index:2517043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3IO4QEAACw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d/yKMycsPdEe&#10;nSPf4DmwPqBOrGmyTYOPLaH37iFkoXJ0j/4e5ZdIueq7ZA6in2CjCjbDSSkbi+3nxXYYE5N0uWnW&#10;m+vNW87knKtEOxN9iOkdoGX5o+NGu+yIaMXpPqbcWrQzJF8bxwbaw/WmrgssotH9nTYmJ8tWwd4E&#10;dhK0D0JKcKmIoyovkBQZd1E1CSmS0tnA1OMjKPKMRm+mJnlbf1fXOEJnmqIpFuJluj8RL/hMhbLJ&#10;f0NeGKUzurSQrXYYfjV2Gmcr1ISfHZh0ZwuesD8/hPnBaSWL/5ffJ+/8y7jQv/3ku68A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Bv3cg7hAQAALA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2808A6B2" w14:textId="77777777" w:rsidR="00B171BD" w:rsidRPr="00525922" w:rsidRDefault="00B171BD" w:rsidP="00525922">
    <w:pPr>
      <w:pStyle w:val="Footerlandscape"/>
      <w:rPr>
        <w:szCs w:val="15"/>
      </w:rPr>
    </w:pP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w:t>
    </w:r>
    <w:r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D6985" w14:textId="77777777" w:rsidR="00B171BD" w:rsidRPr="00C716E5" w:rsidRDefault="00B171BD" w:rsidP="00C716E5">
    <w:pPr>
      <w:pStyle w:val="Footer"/>
      <w:rPr>
        <w:sz w:val="15"/>
        <w:szCs w:val="15"/>
      </w:rPr>
    </w:pPr>
  </w:p>
  <w:p w14:paraId="2705D328" w14:textId="77777777" w:rsidR="00B171BD" w:rsidRDefault="00B171BD" w:rsidP="00C716E5">
    <w:pPr>
      <w:pStyle w:val="Footerportrait"/>
    </w:pPr>
  </w:p>
  <w:p w14:paraId="25827615" w14:textId="2C912B3B" w:rsidR="00B171BD" w:rsidRPr="00C907DF" w:rsidRDefault="00D435AD" w:rsidP="00C716E5">
    <w:pPr>
      <w:pStyle w:val="Footerportrait"/>
      <w:rPr>
        <w:rStyle w:val="PageNumber"/>
        <w:szCs w:val="15"/>
      </w:rPr>
    </w:pPr>
    <w:r>
      <w:fldChar w:fldCharType="begin"/>
    </w:r>
    <w:r>
      <w:instrText xml:space="preserve"> STYLEREF "Document type" \* MERGEFORMAT </w:instrText>
    </w:r>
    <w:r>
      <w:fldChar w:fldCharType="separate"/>
    </w:r>
    <w:r w:rsidR="00E0539C">
      <w:t>IALA Guideline</w:t>
    </w:r>
    <w:r>
      <w:fldChar w:fldCharType="end"/>
    </w:r>
    <w:r w:rsidR="00B171BD" w:rsidRPr="00C907DF">
      <w:t xml:space="preserve"> </w:t>
    </w:r>
    <w:r>
      <w:fldChar w:fldCharType="begin"/>
    </w:r>
    <w:r>
      <w:instrText xml:space="preserve"> STYLEREF "Document number" \* MERGEFORMAT </w:instrText>
    </w:r>
    <w:r>
      <w:fldChar w:fldCharType="separate"/>
    </w:r>
    <w:r w:rsidR="00E0539C">
      <w:t>1???</w:t>
    </w:r>
    <w:r>
      <w:fldChar w:fldCharType="end"/>
    </w:r>
    <w:r w:rsidR="00B171BD" w:rsidRPr="00C907DF">
      <w:t xml:space="preserve"> –</w:t>
    </w:r>
    <w:r w:rsidR="00B171BD">
      <w:t xml:space="preserve"> </w:t>
    </w:r>
    <w:r>
      <w:fldChar w:fldCharType="begin"/>
    </w:r>
    <w:r>
      <w:instrText xml:space="preserve"> STYLEREF "Document name" \* MERGEFORMAT </w:instrText>
    </w:r>
    <w:r>
      <w:fldChar w:fldCharType="separate"/>
    </w:r>
    <w:r w:rsidR="00E0539C">
      <w:t>USE OF MOBILE Aids to Navigation (MATON)</w:t>
    </w:r>
    <w:r>
      <w:fldChar w:fldCharType="end"/>
    </w:r>
  </w:p>
  <w:p w14:paraId="18F8C139" w14:textId="4BD19BC0" w:rsidR="00B171BD" w:rsidRPr="00C907DF" w:rsidRDefault="00D435AD" w:rsidP="00C716E5">
    <w:pPr>
      <w:pStyle w:val="Footerportrait"/>
    </w:pPr>
    <w:r>
      <w:fldChar w:fldCharType="begin"/>
    </w:r>
    <w:r>
      <w:instrText xml:space="preserve"> STYLEREF "Edition number" \* MERGEFORMAT </w:instrText>
    </w:r>
    <w:r>
      <w:fldChar w:fldCharType="separate"/>
    </w:r>
    <w:r w:rsidR="00E0539C">
      <w:t>Edition 1.0</w:t>
    </w:r>
    <w:r>
      <w:fldChar w:fldCharType="end"/>
    </w:r>
    <w:r w:rsidR="00B171BD">
      <w:t xml:space="preserve">  </w:t>
    </w:r>
    <w:r>
      <w:fldChar w:fldCharType="begin"/>
    </w:r>
    <w:r>
      <w:instrText xml:space="preserve"> STYLEREF "Document date" \* MERGEFORMAT </w:instrText>
    </w:r>
    <w:r>
      <w:fldChar w:fldCharType="separate"/>
    </w:r>
    <w:r w:rsidR="00E0539C">
      <w:t>Document date</w:t>
    </w:r>
    <w:r>
      <w:fldChar w:fldCharType="end"/>
    </w:r>
    <w:r w:rsidR="00B171BD" w:rsidRPr="00C907DF">
      <w:tab/>
    </w:r>
    <w:r w:rsidR="00B171BD">
      <w:t xml:space="preserve">P </w:t>
    </w:r>
    <w:r w:rsidR="00B171BD" w:rsidRPr="00C907DF">
      <w:rPr>
        <w:rStyle w:val="PageNumber"/>
        <w:szCs w:val="15"/>
      </w:rPr>
      <w:fldChar w:fldCharType="begin"/>
    </w:r>
    <w:r w:rsidR="00B171BD" w:rsidRPr="00C907DF">
      <w:rPr>
        <w:rStyle w:val="PageNumber"/>
        <w:szCs w:val="15"/>
      </w:rPr>
      <w:instrText xml:space="preserve">PAGE  </w:instrText>
    </w:r>
    <w:r w:rsidR="00B171BD" w:rsidRPr="00C907DF">
      <w:rPr>
        <w:rStyle w:val="PageNumber"/>
        <w:szCs w:val="15"/>
      </w:rPr>
      <w:fldChar w:fldCharType="separate"/>
    </w:r>
    <w:r w:rsidR="005C4665">
      <w:rPr>
        <w:rStyle w:val="PageNumber"/>
        <w:szCs w:val="15"/>
      </w:rPr>
      <w:t>6</w:t>
    </w:r>
    <w:r w:rsidR="00B171BD"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70806" w14:textId="77777777" w:rsidR="00B171BD" w:rsidRDefault="00B171BD" w:rsidP="00C716E5">
    <w:pPr>
      <w:pStyle w:val="Footer"/>
    </w:pPr>
  </w:p>
  <w:p w14:paraId="6BEBC949" w14:textId="77777777" w:rsidR="00B171BD" w:rsidRDefault="00B171BD" w:rsidP="00C716E5">
    <w:pPr>
      <w:pStyle w:val="Footerportrait"/>
    </w:pPr>
  </w:p>
  <w:p w14:paraId="4F95E011" w14:textId="5896ED63" w:rsidR="00B171BD" w:rsidRPr="00C907DF" w:rsidRDefault="00D435AD" w:rsidP="00C716E5">
    <w:pPr>
      <w:pStyle w:val="Footerportrait"/>
      <w:rPr>
        <w:rStyle w:val="PageNumber"/>
        <w:szCs w:val="15"/>
      </w:rPr>
    </w:pPr>
    <w:r>
      <w:fldChar w:fldCharType="begin"/>
    </w:r>
    <w:r>
      <w:instrText xml:space="preserve"> STYLEREF "Document type" \* MERGEFORMAT </w:instrText>
    </w:r>
    <w:r>
      <w:fldChar w:fldCharType="separate"/>
    </w:r>
    <w:r w:rsidR="00E0539C">
      <w:t>IALA Guideline</w:t>
    </w:r>
    <w:r>
      <w:fldChar w:fldCharType="end"/>
    </w:r>
    <w:r w:rsidR="00B171BD" w:rsidRPr="00C907DF">
      <w:t xml:space="preserve"> </w:t>
    </w:r>
    <w:r>
      <w:fldChar w:fldCharType="begin"/>
    </w:r>
    <w:r>
      <w:instrText xml:space="preserve"> STYLEREF "Document number" \* MERGEFORMAT </w:instrText>
    </w:r>
    <w:r>
      <w:fldChar w:fldCharType="separate"/>
    </w:r>
    <w:r w:rsidR="00E0539C">
      <w:t>1???</w:t>
    </w:r>
    <w:r>
      <w:fldChar w:fldCharType="end"/>
    </w:r>
    <w:r w:rsidR="00B171BD" w:rsidRPr="00C907DF">
      <w:t xml:space="preserve"> –</w:t>
    </w:r>
    <w:r w:rsidR="00B171BD">
      <w:t xml:space="preserve"> </w:t>
    </w:r>
    <w:r>
      <w:fldChar w:fldCharType="begin"/>
    </w:r>
    <w:r>
      <w:instrText xml:space="preserve"> STYLEREF "Document name" \* MERGEFORMAT </w:instrText>
    </w:r>
    <w:r>
      <w:fldChar w:fldCharType="separate"/>
    </w:r>
    <w:r w:rsidR="00E0539C">
      <w:t>USE OF MOBILE Aids to Navigation (MATON)</w:t>
    </w:r>
    <w:r>
      <w:fldChar w:fldCharType="end"/>
    </w:r>
  </w:p>
  <w:p w14:paraId="43C1D167" w14:textId="6179184E" w:rsidR="00B171BD" w:rsidRPr="00525922" w:rsidRDefault="00D435AD" w:rsidP="00C716E5">
    <w:pPr>
      <w:pStyle w:val="Footerportrait"/>
    </w:pPr>
    <w:r>
      <w:fldChar w:fldCharType="begin"/>
    </w:r>
    <w:r>
      <w:instrText xml:space="preserve"> STYLEREF "Edition number" \* MERGEFORMAT </w:instrText>
    </w:r>
    <w:r>
      <w:fldChar w:fldCharType="separate"/>
    </w:r>
    <w:r w:rsidR="00E0539C">
      <w:t>Edition 1.0</w:t>
    </w:r>
    <w:r>
      <w:fldChar w:fldCharType="end"/>
    </w:r>
    <w:r w:rsidR="00B171BD" w:rsidRPr="00C907DF">
      <w:tab/>
    </w:r>
    <w:r w:rsidR="00B171BD">
      <w:t xml:space="preserve">P </w:t>
    </w:r>
    <w:r w:rsidR="00B171BD" w:rsidRPr="00C907DF">
      <w:rPr>
        <w:rStyle w:val="PageNumber"/>
        <w:szCs w:val="15"/>
      </w:rPr>
      <w:fldChar w:fldCharType="begin"/>
    </w:r>
    <w:r w:rsidR="00B171BD" w:rsidRPr="00C907DF">
      <w:rPr>
        <w:rStyle w:val="PageNumber"/>
        <w:szCs w:val="15"/>
      </w:rPr>
      <w:instrText xml:space="preserve">PAGE  </w:instrText>
    </w:r>
    <w:r w:rsidR="00B171BD" w:rsidRPr="00C907DF">
      <w:rPr>
        <w:rStyle w:val="PageNumber"/>
        <w:szCs w:val="15"/>
      </w:rPr>
      <w:fldChar w:fldCharType="separate"/>
    </w:r>
    <w:r w:rsidR="004257F3">
      <w:rPr>
        <w:rStyle w:val="PageNumber"/>
        <w:szCs w:val="15"/>
      </w:rPr>
      <w:t>5</w:t>
    </w:r>
    <w:r w:rsidR="00B171BD" w:rsidRPr="00C907DF">
      <w:rPr>
        <w:rStyle w:val="PageNumb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7DBFA" w14:textId="77777777" w:rsidR="00B171BD" w:rsidRDefault="00B171B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4EF1CA" w14:textId="77777777" w:rsidR="00B171BD" w:rsidRDefault="00B171B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A9EC8C6" w14:textId="77777777" w:rsidR="00B171BD" w:rsidRDefault="00B171B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889071C" w14:textId="77777777" w:rsidR="00B171BD" w:rsidRDefault="00B171B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BE272F9" w14:textId="77777777" w:rsidR="00B171BD" w:rsidRDefault="00B171BD" w:rsidP="005378A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69382" w14:textId="77777777" w:rsidR="00D435AD" w:rsidRDefault="00D435AD" w:rsidP="003274DB">
      <w:r>
        <w:separator/>
      </w:r>
    </w:p>
    <w:p w14:paraId="6375D790" w14:textId="77777777" w:rsidR="00D435AD" w:rsidRDefault="00D435AD"/>
    <w:p w14:paraId="3ADB9A89" w14:textId="77777777" w:rsidR="00D435AD" w:rsidRDefault="00D435AD"/>
  </w:footnote>
  <w:footnote w:type="continuationSeparator" w:id="0">
    <w:p w14:paraId="275DFE21" w14:textId="77777777" w:rsidR="00D435AD" w:rsidRDefault="00D435AD" w:rsidP="003274DB">
      <w:r>
        <w:continuationSeparator/>
      </w:r>
    </w:p>
    <w:p w14:paraId="5BEB1067" w14:textId="77777777" w:rsidR="00D435AD" w:rsidRDefault="00D435AD"/>
    <w:p w14:paraId="63E12625" w14:textId="77777777" w:rsidR="00D435AD" w:rsidRDefault="00D435AD"/>
  </w:footnote>
  <w:footnote w:id="1">
    <w:p w14:paraId="71955863" w14:textId="77777777" w:rsidR="00B171BD" w:rsidRPr="00EA5A97" w:rsidRDefault="00B171BD" w:rsidP="00A6184E">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096CD55D" w14:textId="77777777" w:rsidR="00B171BD" w:rsidRPr="00037DF4" w:rsidRDefault="00B171BD" w:rsidP="00A6184E">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13172" w14:textId="77777777" w:rsidR="00B171BD" w:rsidRDefault="00D435AD">
    <w:pPr>
      <w:pStyle w:val="Header"/>
    </w:pPr>
    <w:r>
      <w:rPr>
        <w:noProof/>
        <w:lang w:eastAsia="en-GB"/>
      </w:rPr>
      <w:pict w14:anchorId="4C6F3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0704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ED62E" w14:textId="77777777" w:rsidR="00B171BD" w:rsidRDefault="00B171BD" w:rsidP="00A6184E">
    <w:pPr>
      <w:pStyle w:val="Heading1"/>
      <w:numPr>
        <w:ilvl w:val="0"/>
        <w:numId w:val="0"/>
      </w:numPr>
      <w:rPr>
        <w:ins w:id="15" w:author="Judson, Grant" w:date="2019-03-01T15:29:00Z"/>
      </w:rPr>
    </w:pPr>
    <w:ins w:id="16" w:author="Judson, Grant" w:date="2019-03-01T15:29:00Z">
      <w:r>
        <w:t>Annex 2 – Revised Guideline for the use of MAtoN (</w:t>
      </w:r>
    </w:ins>
    <w:ins w:id="17" w:author="Judson, Grant" w:date="2019-03-01T15:30:00Z">
      <w:r>
        <w:t>track changes</w:t>
      </w:r>
    </w:ins>
    <w:ins w:id="18" w:author="Judson, Grant" w:date="2019-03-01T15:29:00Z">
      <w:r>
        <w:t xml:space="preserve"> Version)</w:t>
      </w:r>
    </w:ins>
  </w:p>
  <w:p w14:paraId="127B7270" w14:textId="77777777" w:rsidR="00B171BD" w:rsidRDefault="00B171BD">
    <w:pPr>
      <w:pStyle w:val="Header"/>
    </w:pPr>
    <w:r>
      <w:rPr>
        <w:noProof/>
        <w:lang w:val="en-AU" w:eastAsia="en-AU"/>
      </w:rPr>
      <w:drawing>
        <wp:anchor distT="0" distB="0" distL="114300" distR="114300" simplePos="0" relativeHeight="251688960" behindDoc="1" locked="0" layoutInCell="1" allowOverlap="1" wp14:anchorId="00599078" wp14:editId="0707ED3E">
          <wp:simplePos x="0" y="0"/>
          <wp:positionH relativeFrom="page">
            <wp:posOffset>6827653</wp:posOffset>
          </wp:positionH>
          <wp:positionV relativeFrom="page">
            <wp:posOffset>0</wp:posOffset>
          </wp:positionV>
          <wp:extent cx="720000" cy="720000"/>
          <wp:effectExtent l="0" t="0" r="4445" b="4445"/>
          <wp:wrapNone/>
          <wp:docPr id="3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4E1F05B" w14:textId="77777777" w:rsidR="00B171BD" w:rsidRDefault="00B171BD">
    <w:pPr>
      <w:pStyle w:val="Header"/>
    </w:pPr>
  </w:p>
  <w:p w14:paraId="0ACE9958" w14:textId="77777777" w:rsidR="00B171BD" w:rsidRDefault="00B171B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C2C3B" w14:textId="77777777" w:rsidR="00B171BD" w:rsidRPr="00ED2A8D" w:rsidRDefault="00B171BD" w:rsidP="008747E0">
    <w:pPr>
      <w:pStyle w:val="Header"/>
    </w:pPr>
    <w:r>
      <w:rPr>
        <w:noProof/>
        <w:lang w:val="en-AU" w:eastAsia="en-AU"/>
      </w:rPr>
      <w:drawing>
        <wp:anchor distT="0" distB="0" distL="114300" distR="114300" simplePos="0" relativeHeight="251658752" behindDoc="1" locked="0" layoutInCell="1" allowOverlap="1" wp14:anchorId="3DA641DA" wp14:editId="2E391A65">
          <wp:simplePos x="0" y="0"/>
          <wp:positionH relativeFrom="page">
            <wp:posOffset>6840855</wp:posOffset>
          </wp:positionH>
          <wp:positionV relativeFrom="page">
            <wp:posOffset>0</wp:posOffset>
          </wp:positionV>
          <wp:extent cx="720000" cy="720000"/>
          <wp:effectExtent l="0" t="0" r="4445" b="4445"/>
          <wp:wrapNone/>
          <wp:docPr id="3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7D9A34F" w14:textId="77777777" w:rsidR="00B171BD" w:rsidRPr="00ED2A8D" w:rsidRDefault="00B171BD" w:rsidP="008747E0">
    <w:pPr>
      <w:pStyle w:val="Header"/>
    </w:pPr>
  </w:p>
  <w:p w14:paraId="335AD94E" w14:textId="77777777" w:rsidR="00B171BD" w:rsidRDefault="00B171BD" w:rsidP="008747E0">
    <w:pPr>
      <w:pStyle w:val="Header"/>
    </w:pPr>
  </w:p>
  <w:p w14:paraId="3F4F4360" w14:textId="77777777" w:rsidR="00B171BD" w:rsidRDefault="00B171BD" w:rsidP="008747E0">
    <w:pPr>
      <w:pStyle w:val="Header"/>
    </w:pPr>
  </w:p>
  <w:p w14:paraId="5ED8A2FF" w14:textId="77777777" w:rsidR="00B171BD" w:rsidRDefault="00B171BD" w:rsidP="008747E0">
    <w:pPr>
      <w:pStyle w:val="Header"/>
    </w:pPr>
  </w:p>
  <w:p w14:paraId="37F20AC5" w14:textId="77777777" w:rsidR="00B171BD" w:rsidRPr="00441393" w:rsidRDefault="00B171BD" w:rsidP="00441393">
    <w:pPr>
      <w:pStyle w:val="Contents"/>
    </w:pPr>
    <w:r>
      <w:t>DOCUMENT REVISION</w:t>
    </w:r>
  </w:p>
  <w:p w14:paraId="5B940440" w14:textId="77777777" w:rsidR="00B171BD" w:rsidRPr="00ED2A8D" w:rsidRDefault="00B171BD" w:rsidP="008747E0">
    <w:pPr>
      <w:pStyle w:val="Header"/>
    </w:pPr>
  </w:p>
  <w:p w14:paraId="5873FF8A" w14:textId="77777777" w:rsidR="00B171BD" w:rsidRPr="00AC33A2" w:rsidRDefault="00B171BD" w:rsidP="0078486B">
    <w:pPr>
      <w:pStyle w:val="Header"/>
      <w:spacing w:line="140" w:lineRule="exac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611C2" w14:textId="77777777" w:rsidR="00B171BD" w:rsidRPr="00ED2A8D" w:rsidRDefault="00B171BD" w:rsidP="008747E0">
    <w:pPr>
      <w:pStyle w:val="Header"/>
    </w:pPr>
    <w:r>
      <w:rPr>
        <w:noProof/>
        <w:lang w:val="en-AU" w:eastAsia="en-AU"/>
      </w:rPr>
      <w:drawing>
        <wp:anchor distT="0" distB="0" distL="114300" distR="114300" simplePos="0" relativeHeight="251674624" behindDoc="1" locked="0" layoutInCell="1" allowOverlap="1" wp14:anchorId="5FB65222" wp14:editId="7079BA17">
          <wp:simplePos x="0" y="0"/>
          <wp:positionH relativeFrom="page">
            <wp:posOffset>6840855</wp:posOffset>
          </wp:positionH>
          <wp:positionV relativeFrom="page">
            <wp:posOffset>0</wp:posOffset>
          </wp:positionV>
          <wp:extent cx="720000" cy="720000"/>
          <wp:effectExtent l="0" t="0" r="4445" b="4445"/>
          <wp:wrapNone/>
          <wp:docPr id="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D640E3A" w14:textId="77777777" w:rsidR="00B171BD" w:rsidRPr="00ED2A8D" w:rsidRDefault="00B171BD" w:rsidP="008747E0">
    <w:pPr>
      <w:pStyle w:val="Header"/>
    </w:pPr>
  </w:p>
  <w:p w14:paraId="62829D3C" w14:textId="77777777" w:rsidR="00B171BD" w:rsidRDefault="00B171BD" w:rsidP="008747E0">
    <w:pPr>
      <w:pStyle w:val="Header"/>
    </w:pPr>
  </w:p>
  <w:p w14:paraId="47D702A7" w14:textId="77777777" w:rsidR="00B171BD" w:rsidRDefault="00B171BD" w:rsidP="008747E0">
    <w:pPr>
      <w:pStyle w:val="Header"/>
    </w:pPr>
  </w:p>
  <w:p w14:paraId="1E8DA42D" w14:textId="77777777" w:rsidR="00B171BD" w:rsidRDefault="00B171BD" w:rsidP="008747E0">
    <w:pPr>
      <w:pStyle w:val="Header"/>
    </w:pPr>
  </w:p>
  <w:p w14:paraId="3AE00E37" w14:textId="77777777" w:rsidR="00B171BD" w:rsidRPr="00441393" w:rsidRDefault="00B171BD" w:rsidP="00441393">
    <w:pPr>
      <w:pStyle w:val="Contents"/>
    </w:pPr>
    <w:r>
      <w:t>CONTENTS</w:t>
    </w:r>
  </w:p>
  <w:p w14:paraId="408E32D7" w14:textId="77777777" w:rsidR="00B171BD" w:rsidRDefault="00B171BD" w:rsidP="0078486B">
    <w:pPr>
      <w:pStyle w:val="Header"/>
      <w:spacing w:line="140" w:lineRule="exact"/>
    </w:pPr>
  </w:p>
  <w:p w14:paraId="2A413A4C" w14:textId="77777777" w:rsidR="00B171BD" w:rsidRPr="00AC33A2" w:rsidRDefault="00B171BD" w:rsidP="0078486B">
    <w:pPr>
      <w:pStyle w:val="Header"/>
      <w:spacing w:line="140" w:lineRule="exac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F2E4A" w14:textId="77777777" w:rsidR="00B171BD" w:rsidRPr="00ED2A8D" w:rsidRDefault="00B171BD" w:rsidP="00C716E5">
    <w:pPr>
      <w:pStyle w:val="Header"/>
    </w:pPr>
    <w:r>
      <w:rPr>
        <w:noProof/>
        <w:lang w:val="en-AU" w:eastAsia="en-AU"/>
      </w:rPr>
      <w:drawing>
        <wp:anchor distT="0" distB="0" distL="114300" distR="114300" simplePos="0" relativeHeight="251697152" behindDoc="1" locked="0" layoutInCell="1" allowOverlap="1" wp14:anchorId="08E4F919" wp14:editId="5334E78F">
          <wp:simplePos x="0" y="0"/>
          <wp:positionH relativeFrom="page">
            <wp:posOffset>6840855</wp:posOffset>
          </wp:positionH>
          <wp:positionV relativeFrom="page">
            <wp:posOffset>0</wp:posOffset>
          </wp:positionV>
          <wp:extent cx="720000" cy="720000"/>
          <wp:effectExtent l="0" t="0" r="4445" b="4445"/>
          <wp:wrapNone/>
          <wp:docPr id="3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82F92DE" w14:textId="77777777" w:rsidR="00B171BD" w:rsidRPr="00ED2A8D" w:rsidRDefault="00B171BD" w:rsidP="00C716E5">
    <w:pPr>
      <w:pStyle w:val="Header"/>
    </w:pPr>
  </w:p>
  <w:p w14:paraId="74221B26" w14:textId="77777777" w:rsidR="00B171BD" w:rsidRDefault="00B171BD" w:rsidP="00C716E5">
    <w:pPr>
      <w:pStyle w:val="Header"/>
    </w:pPr>
  </w:p>
  <w:p w14:paraId="5B786C1A" w14:textId="77777777" w:rsidR="00B171BD" w:rsidRDefault="00B171BD" w:rsidP="00C716E5">
    <w:pPr>
      <w:pStyle w:val="Header"/>
    </w:pPr>
  </w:p>
  <w:p w14:paraId="35D7FF7B" w14:textId="77777777" w:rsidR="00B171BD" w:rsidRDefault="00B171BD" w:rsidP="00C716E5">
    <w:pPr>
      <w:pStyle w:val="Header"/>
    </w:pPr>
  </w:p>
  <w:p w14:paraId="3A70E9F3" w14:textId="77777777" w:rsidR="00B171BD" w:rsidRPr="00441393" w:rsidRDefault="00B171BD" w:rsidP="00C716E5">
    <w:pPr>
      <w:pStyle w:val="Contents"/>
    </w:pPr>
    <w:r>
      <w:t>CONTENTS</w:t>
    </w:r>
  </w:p>
  <w:p w14:paraId="18CBE812" w14:textId="77777777" w:rsidR="00B171BD" w:rsidRPr="00ED2A8D" w:rsidRDefault="00B171BD" w:rsidP="00C716E5">
    <w:pPr>
      <w:pStyle w:val="Header"/>
    </w:pPr>
  </w:p>
  <w:p w14:paraId="6192B761" w14:textId="77777777" w:rsidR="00B171BD" w:rsidRPr="00AC33A2" w:rsidRDefault="00B171BD" w:rsidP="00C716E5">
    <w:pPr>
      <w:pStyle w:val="Header"/>
      <w:spacing w:line="140" w:lineRule="exact"/>
    </w:pPr>
  </w:p>
  <w:p w14:paraId="5491F0F5" w14:textId="77777777" w:rsidR="00B171BD" w:rsidRDefault="00B171BD">
    <w:pPr>
      <w:pStyle w:val="Header"/>
    </w:pPr>
    <w:r>
      <w:rPr>
        <w:noProof/>
        <w:lang w:val="en-AU" w:eastAsia="en-AU"/>
      </w:rPr>
      <w:drawing>
        <wp:anchor distT="0" distB="0" distL="114300" distR="114300" simplePos="0" relativeHeight="251695104" behindDoc="1" locked="0" layoutInCell="1" allowOverlap="1" wp14:anchorId="2FA42A9F" wp14:editId="4803EF27">
          <wp:simplePos x="0" y="0"/>
          <wp:positionH relativeFrom="page">
            <wp:posOffset>6827653</wp:posOffset>
          </wp:positionH>
          <wp:positionV relativeFrom="page">
            <wp:posOffset>0</wp:posOffset>
          </wp:positionV>
          <wp:extent cx="720000" cy="720000"/>
          <wp:effectExtent l="0" t="0" r="4445" b="4445"/>
          <wp:wrapNone/>
          <wp:docPr id="3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EA109" w14:textId="77777777" w:rsidR="00B171BD" w:rsidRPr="00667792" w:rsidRDefault="00B171BD" w:rsidP="00667792">
    <w:pPr>
      <w:pStyle w:val="Header"/>
    </w:pPr>
    <w:r>
      <w:rPr>
        <w:noProof/>
        <w:lang w:val="en-AU" w:eastAsia="en-AU"/>
      </w:rPr>
      <w:drawing>
        <wp:anchor distT="0" distB="0" distL="114300" distR="114300" simplePos="0" relativeHeight="251678720" behindDoc="1" locked="0" layoutInCell="1" allowOverlap="1" wp14:anchorId="59FA7964" wp14:editId="790FE37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5F4D4D4" w14:textId="77777777" w:rsidR="00C26F33" w:rsidRDefault="00C26F3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DEF01" w14:textId="77777777" w:rsidR="00B171BD" w:rsidRDefault="00B171BD" w:rsidP="00DF1D78">
    <w:pPr>
      <w:pStyle w:val="Header"/>
      <w:jc w:val="right"/>
    </w:pPr>
    <w:r>
      <w:rPr>
        <w:noProof/>
        <w:lang w:val="en-AU" w:eastAsia="en-AU"/>
      </w:rPr>
      <w:drawing>
        <wp:anchor distT="0" distB="0" distL="114300" distR="114300" simplePos="0" relativeHeight="251711488" behindDoc="0" locked="0" layoutInCell="1" allowOverlap="1" wp14:anchorId="61EE43CE" wp14:editId="0CAC19DE">
          <wp:simplePos x="0" y="0"/>
          <wp:positionH relativeFrom="column">
            <wp:posOffset>5447030</wp:posOffset>
          </wp:positionH>
          <wp:positionV relativeFrom="paragraph">
            <wp:posOffset>-427990</wp:posOffset>
          </wp:positionV>
          <wp:extent cx="574675" cy="56007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435AD">
      <w:rPr>
        <w:noProof/>
        <w:lang w:eastAsia="en-GB"/>
      </w:rPr>
      <w:pict w14:anchorId="41691F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060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11D7E" w14:textId="77777777" w:rsidR="00B171BD" w:rsidRDefault="00B171BD" w:rsidP="00DF1D78">
    <w:pPr>
      <w:pStyle w:val="Header"/>
      <w:jc w:val="center"/>
    </w:pPr>
    <w:r>
      <w:rPr>
        <w:noProof/>
        <w:lang w:val="en-AU" w:eastAsia="en-AU"/>
      </w:rPr>
      <w:drawing>
        <wp:anchor distT="0" distB="0" distL="114300" distR="114300" simplePos="0" relativeHeight="251707392" behindDoc="0" locked="0" layoutInCell="1" allowOverlap="1" wp14:anchorId="78FAD5D5" wp14:editId="49EA4D8E">
          <wp:simplePos x="0" y="0"/>
          <wp:positionH relativeFrom="column">
            <wp:posOffset>2523172</wp:posOffset>
          </wp:positionH>
          <wp:positionV relativeFrom="paragraph">
            <wp:posOffset>-405130</wp:posOffset>
          </wp:positionV>
          <wp:extent cx="852713" cy="831071"/>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B2560A3" w14:textId="77777777" w:rsidR="00B171BD" w:rsidRDefault="00B171BD" w:rsidP="00DF1D78">
    <w:pPr>
      <w:pStyle w:val="Header"/>
      <w:jc w:val="center"/>
    </w:pPr>
  </w:p>
  <w:p w14:paraId="23F91C57" w14:textId="77777777" w:rsidR="00B171BD" w:rsidRDefault="00D435AD" w:rsidP="00DF1D78">
    <w:pPr>
      <w:pStyle w:val="Header"/>
      <w:jc w:val="center"/>
    </w:pPr>
    <w:r>
      <w:rPr>
        <w:noProof/>
        <w:lang w:eastAsia="en-GB"/>
      </w:rPr>
      <w:pict w14:anchorId="3CAE20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0806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66680" w14:textId="77777777" w:rsidR="00B171BD" w:rsidRDefault="00B171BD" w:rsidP="00DF1D78">
    <w:pPr>
      <w:pStyle w:val="Heading1"/>
      <w:numPr>
        <w:ilvl w:val="0"/>
        <w:numId w:val="0"/>
      </w:numPr>
    </w:pPr>
    <w:r>
      <w:t>Annex 1 – Revised Guideline for the use of MAtoN (Clean Version)</w:t>
    </w:r>
  </w:p>
  <w:p w14:paraId="317721E1" w14:textId="77777777" w:rsidR="00B171BD" w:rsidRPr="00ED2A8D" w:rsidDel="00A6184E" w:rsidRDefault="00B171BD" w:rsidP="008747E0">
    <w:pPr>
      <w:pStyle w:val="Header"/>
      <w:rPr>
        <w:del w:id="1" w:author="Judson, Grant" w:date="2019-03-01T15:23:00Z"/>
      </w:rPr>
    </w:pPr>
    <w:ins w:id="2" w:author="Judson, Grant" w:date="2019-03-01T15:24:00Z">
      <w:r>
        <w:rPr>
          <w:noProof/>
          <w:lang w:val="en-AU" w:eastAsia="en-AU"/>
        </w:rPr>
        <w:drawing>
          <wp:inline distT="0" distB="0" distL="0" distR="0" wp14:anchorId="7F130F70" wp14:editId="19443526">
            <wp:extent cx="1798320" cy="143891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438910"/>
                    </a:xfrm>
                    <a:prstGeom prst="rect">
                      <a:avLst/>
                    </a:prstGeom>
                    <a:noFill/>
                  </pic:spPr>
                </pic:pic>
              </a:graphicData>
            </a:graphic>
          </wp:inline>
        </w:drawing>
      </w:r>
      <w:r>
        <w:rPr>
          <w:noProof/>
          <w:lang w:val="en-AU" w:eastAsia="en-AU"/>
        </w:rPr>
        <w:drawing>
          <wp:inline distT="0" distB="0" distL="0" distR="0" wp14:anchorId="68B7B736" wp14:editId="6AFC8C99">
            <wp:extent cx="1798320" cy="143891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438910"/>
                    </a:xfrm>
                    <a:prstGeom prst="rect">
                      <a:avLst/>
                    </a:prstGeom>
                    <a:noFill/>
                  </pic:spPr>
                </pic:pic>
              </a:graphicData>
            </a:graphic>
          </wp:inline>
        </w:drawing>
      </w:r>
    </w:ins>
  </w:p>
  <w:p w14:paraId="425B855C" w14:textId="77777777" w:rsidR="00B171BD" w:rsidRPr="00ED2A8D" w:rsidDel="00A6184E" w:rsidRDefault="00B171BD" w:rsidP="008747E0">
    <w:pPr>
      <w:pStyle w:val="Header"/>
      <w:rPr>
        <w:del w:id="3" w:author="Judson, Grant" w:date="2019-03-01T15:23:00Z"/>
      </w:rPr>
    </w:pPr>
  </w:p>
  <w:p w14:paraId="4C180558" w14:textId="77777777" w:rsidR="00B171BD" w:rsidDel="00A6184E" w:rsidRDefault="00B171BD" w:rsidP="008747E0">
    <w:pPr>
      <w:pStyle w:val="Header"/>
      <w:rPr>
        <w:del w:id="4" w:author="Judson, Grant" w:date="2019-03-01T15:23:00Z"/>
      </w:rPr>
    </w:pPr>
  </w:p>
  <w:p w14:paraId="5091E286" w14:textId="77777777" w:rsidR="00B171BD" w:rsidDel="00A6184E" w:rsidRDefault="00B171BD" w:rsidP="008747E0">
    <w:pPr>
      <w:pStyle w:val="Header"/>
      <w:rPr>
        <w:del w:id="5" w:author="Judson, Grant" w:date="2019-03-01T15:23:00Z"/>
      </w:rPr>
    </w:pPr>
  </w:p>
  <w:p w14:paraId="07AC1B8E" w14:textId="77777777" w:rsidR="00B171BD" w:rsidDel="00A6184E" w:rsidRDefault="00B171BD" w:rsidP="008747E0">
    <w:pPr>
      <w:pStyle w:val="Header"/>
      <w:rPr>
        <w:del w:id="6" w:author="Judson, Grant" w:date="2019-03-01T15:26:00Z"/>
      </w:rPr>
    </w:pPr>
  </w:p>
  <w:p w14:paraId="70A9C723" w14:textId="77777777" w:rsidR="00B171BD" w:rsidRPr="00ED2A8D" w:rsidRDefault="00B171BD" w:rsidP="00DF1D78">
    <w:pPr>
      <w:pStyle w:val="Header"/>
    </w:pPr>
    <w:del w:id="7" w:author="Judson, Grant" w:date="2019-03-01T15:25:00Z">
      <w:r w:rsidDel="00A6184E">
        <w:rPr>
          <w:noProof/>
          <w:lang w:val="en-AU" w:eastAsia="en-AU"/>
        </w:rPr>
        <w:drawing>
          <wp:anchor distT="0" distB="0" distL="114300" distR="114300" simplePos="0" relativeHeight="251699200" behindDoc="1" locked="0" layoutInCell="1" allowOverlap="1" wp14:anchorId="75AABEB1" wp14:editId="326288E8">
            <wp:simplePos x="0" y="0"/>
            <wp:positionH relativeFrom="page">
              <wp:posOffset>0</wp:posOffset>
            </wp:positionH>
            <wp:positionV relativeFrom="page">
              <wp:posOffset>1411918</wp:posOffset>
            </wp:positionV>
            <wp:extent cx="7555865" cy="2339975"/>
            <wp:effectExtent l="0" t="0" r="6985" b="3175"/>
            <wp:wrapNone/>
            <wp:docPr id="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del>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B8373" w14:textId="77777777" w:rsidR="00B171BD" w:rsidRDefault="00B171BD">
    <w:pPr>
      <w:pStyle w:val="Header"/>
    </w:pPr>
  </w:p>
  <w:p w14:paraId="6B0EC2CB" w14:textId="77777777" w:rsidR="00B171BD" w:rsidRDefault="00B171BD">
    <w:pPr>
      <w:pStyle w:val="Header"/>
    </w:pPr>
  </w:p>
  <w:p w14:paraId="3053D4CB" w14:textId="77777777" w:rsidR="00B171BD" w:rsidRDefault="00B171B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82021" w14:textId="77777777" w:rsidR="00B171BD" w:rsidRPr="00ED2A8D" w:rsidRDefault="00B171BD" w:rsidP="008747E0">
    <w:pPr>
      <w:pStyle w:val="Header"/>
    </w:pPr>
    <w:r>
      <w:rPr>
        <w:noProof/>
        <w:lang w:val="en-AU" w:eastAsia="en-AU"/>
      </w:rPr>
      <w:drawing>
        <wp:anchor distT="0" distB="0" distL="114300" distR="114300" simplePos="0" relativeHeight="251700224" behindDoc="1" locked="0" layoutInCell="1" allowOverlap="1" wp14:anchorId="3705D6D6" wp14:editId="760F902D">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1558F7F" w14:textId="77777777" w:rsidR="00B171BD" w:rsidRPr="00ED2A8D" w:rsidRDefault="00B171BD" w:rsidP="008747E0">
    <w:pPr>
      <w:pStyle w:val="Header"/>
    </w:pPr>
  </w:p>
  <w:p w14:paraId="6A6EB833" w14:textId="77777777" w:rsidR="00B171BD" w:rsidRDefault="00B171BD" w:rsidP="008747E0">
    <w:pPr>
      <w:pStyle w:val="Header"/>
    </w:pPr>
  </w:p>
  <w:p w14:paraId="349D7E28" w14:textId="77777777" w:rsidR="00B171BD" w:rsidRDefault="00B171BD" w:rsidP="008747E0">
    <w:pPr>
      <w:pStyle w:val="Header"/>
    </w:pPr>
  </w:p>
  <w:p w14:paraId="18FD8127" w14:textId="77777777" w:rsidR="00B171BD" w:rsidRDefault="00B171BD" w:rsidP="008747E0">
    <w:pPr>
      <w:pStyle w:val="Header"/>
    </w:pPr>
  </w:p>
  <w:p w14:paraId="5050669F" w14:textId="77777777" w:rsidR="00B171BD" w:rsidRPr="00441393" w:rsidRDefault="00B171BD" w:rsidP="00441393">
    <w:pPr>
      <w:pStyle w:val="Contents"/>
    </w:pPr>
    <w:r>
      <w:t>DOCUMENT REVISION</w:t>
    </w:r>
  </w:p>
  <w:p w14:paraId="377DB71B" w14:textId="77777777" w:rsidR="00B171BD" w:rsidRPr="00ED2A8D" w:rsidRDefault="00B171BD" w:rsidP="008747E0">
    <w:pPr>
      <w:pStyle w:val="Header"/>
    </w:pPr>
  </w:p>
  <w:p w14:paraId="6CE65C60" w14:textId="77777777" w:rsidR="00B171BD" w:rsidRPr="00AC33A2" w:rsidRDefault="00B171BD"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21750" w14:textId="77777777" w:rsidR="00B171BD" w:rsidRDefault="00B171BD" w:rsidP="00A06D8E">
    <w:pPr>
      <w:pStyle w:val="Header"/>
    </w:pPr>
    <w:r>
      <w:rPr>
        <w:noProof/>
        <w:lang w:val="en-AU" w:eastAsia="en-AU"/>
      </w:rPr>
      <w:drawing>
        <wp:anchor distT="0" distB="0" distL="114300" distR="114300" simplePos="0" relativeHeight="251703296" behindDoc="1" locked="0" layoutInCell="1" allowOverlap="1" wp14:anchorId="4E1B16A4" wp14:editId="00407B02">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0E953281" w14:textId="77777777" w:rsidR="00B171BD" w:rsidRPr="00AC33A2" w:rsidRDefault="00B171BD"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C955F" w14:textId="77777777" w:rsidR="00B171BD" w:rsidRPr="00ED2A8D" w:rsidRDefault="00B171BD" w:rsidP="00C716E5">
    <w:pPr>
      <w:pStyle w:val="Header"/>
    </w:pPr>
    <w:r>
      <w:rPr>
        <w:noProof/>
        <w:lang w:val="en-AU" w:eastAsia="en-AU"/>
      </w:rPr>
      <w:drawing>
        <wp:anchor distT="0" distB="0" distL="114300" distR="114300" simplePos="0" relativeHeight="251706368" behindDoc="1" locked="0" layoutInCell="1" allowOverlap="1" wp14:anchorId="44BB9EA5" wp14:editId="6CC1EC24">
          <wp:simplePos x="0" y="0"/>
          <wp:positionH relativeFrom="page">
            <wp:posOffset>6840855</wp:posOffset>
          </wp:positionH>
          <wp:positionV relativeFrom="page">
            <wp:posOffset>0</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DDB2EBC" w14:textId="77777777" w:rsidR="00B171BD" w:rsidRPr="00ED2A8D" w:rsidRDefault="00B171BD" w:rsidP="00C716E5">
    <w:pPr>
      <w:pStyle w:val="Header"/>
    </w:pPr>
  </w:p>
  <w:p w14:paraId="1C9CB83E" w14:textId="77777777" w:rsidR="00B171BD" w:rsidRDefault="00B171BD" w:rsidP="00C716E5">
    <w:pPr>
      <w:pStyle w:val="Header"/>
    </w:pPr>
  </w:p>
  <w:p w14:paraId="4354E31D" w14:textId="77777777" w:rsidR="00B171BD" w:rsidRDefault="00B171BD" w:rsidP="00C716E5">
    <w:pPr>
      <w:pStyle w:val="Header"/>
    </w:pPr>
  </w:p>
  <w:p w14:paraId="2A99990B" w14:textId="77777777" w:rsidR="00B171BD" w:rsidRDefault="00B171BD" w:rsidP="00C716E5">
    <w:pPr>
      <w:pStyle w:val="Header"/>
    </w:pPr>
  </w:p>
  <w:p w14:paraId="6190F5BD" w14:textId="77777777" w:rsidR="00B171BD" w:rsidRPr="00441393" w:rsidRDefault="00B171BD" w:rsidP="00C716E5">
    <w:pPr>
      <w:pStyle w:val="Contents"/>
    </w:pPr>
    <w:r>
      <w:t>CONTENTS</w:t>
    </w:r>
  </w:p>
  <w:p w14:paraId="11303D16" w14:textId="77777777" w:rsidR="00B171BD" w:rsidRPr="00ED2A8D" w:rsidRDefault="00B171BD" w:rsidP="00C716E5">
    <w:pPr>
      <w:pStyle w:val="Header"/>
    </w:pPr>
  </w:p>
  <w:p w14:paraId="02A43E47" w14:textId="77777777" w:rsidR="00B171BD" w:rsidRPr="00AC33A2" w:rsidRDefault="00B171BD" w:rsidP="00C716E5">
    <w:pPr>
      <w:pStyle w:val="Header"/>
      <w:spacing w:line="140" w:lineRule="exact"/>
    </w:pPr>
  </w:p>
  <w:p w14:paraId="71F5CFA1" w14:textId="77777777" w:rsidR="00B171BD" w:rsidRDefault="00B171BD">
    <w:pPr>
      <w:pStyle w:val="Header"/>
    </w:pPr>
    <w:r>
      <w:rPr>
        <w:noProof/>
        <w:lang w:val="en-AU" w:eastAsia="en-AU"/>
      </w:rPr>
      <w:drawing>
        <wp:anchor distT="0" distB="0" distL="114300" distR="114300" simplePos="0" relativeHeight="251705344" behindDoc="1" locked="0" layoutInCell="1" allowOverlap="1" wp14:anchorId="668D2540" wp14:editId="4FDAF1F9">
          <wp:simplePos x="0" y="0"/>
          <wp:positionH relativeFrom="page">
            <wp:posOffset>6827653</wp:posOffset>
          </wp:positionH>
          <wp:positionV relativeFrom="page">
            <wp:posOffset>0</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4D965" w14:textId="77777777" w:rsidR="00B171BD" w:rsidRPr="00ED2A8D" w:rsidRDefault="00B171BD" w:rsidP="008747E0">
    <w:pPr>
      <w:pStyle w:val="Header"/>
    </w:pPr>
    <w:r>
      <w:tab/>
    </w:r>
    <w:r>
      <w:tab/>
    </w:r>
    <w:r>
      <w:tab/>
    </w:r>
    <w:r>
      <w:tab/>
    </w:r>
    <w:r>
      <w:tab/>
    </w:r>
    <w:r>
      <w:tab/>
    </w:r>
    <w:r>
      <w:tab/>
    </w:r>
    <w:r>
      <w:tab/>
    </w:r>
    <w:r>
      <w:tab/>
    </w:r>
    <w:r>
      <w:tab/>
      <w:t>ARM7-12.2.3 (ARM7-8.2.2)</w:t>
    </w:r>
  </w:p>
  <w:p w14:paraId="6644D892" w14:textId="77777777" w:rsidR="00B171BD" w:rsidRPr="00ED2A8D" w:rsidRDefault="00B171BD" w:rsidP="008747E0">
    <w:pPr>
      <w:pStyle w:val="Header"/>
    </w:pPr>
  </w:p>
  <w:p w14:paraId="7A3553EB" w14:textId="77777777" w:rsidR="00B171BD" w:rsidDel="00A6184E" w:rsidRDefault="00B171BD" w:rsidP="008747E0">
    <w:pPr>
      <w:pStyle w:val="Header"/>
      <w:rPr>
        <w:del w:id="9" w:author="Judson, Grant" w:date="2019-03-01T15:24:00Z"/>
      </w:rPr>
    </w:pPr>
  </w:p>
  <w:p w14:paraId="6AE15A60" w14:textId="77777777" w:rsidR="00B171BD" w:rsidDel="00A6184E" w:rsidRDefault="00B171BD" w:rsidP="008747E0">
    <w:pPr>
      <w:pStyle w:val="Header"/>
      <w:rPr>
        <w:del w:id="10" w:author="Judson, Grant" w:date="2019-03-01T15:24:00Z"/>
      </w:rPr>
    </w:pPr>
  </w:p>
  <w:p w14:paraId="62550664" w14:textId="77777777" w:rsidR="00B171BD" w:rsidDel="00A6184E" w:rsidRDefault="00B171BD" w:rsidP="008747E0">
    <w:pPr>
      <w:pStyle w:val="Header"/>
      <w:rPr>
        <w:del w:id="11" w:author="Judson, Grant" w:date="2019-03-01T15:24:00Z"/>
      </w:rPr>
    </w:pPr>
  </w:p>
  <w:p w14:paraId="72E30B5C" w14:textId="77777777" w:rsidR="00B171BD" w:rsidDel="00A6184E" w:rsidRDefault="00B171BD" w:rsidP="008747E0">
    <w:pPr>
      <w:pStyle w:val="Header"/>
      <w:rPr>
        <w:del w:id="12" w:author="Judson, Grant" w:date="2019-03-01T15:24:00Z"/>
      </w:rPr>
    </w:pPr>
  </w:p>
  <w:p w14:paraId="0B37AAE2" w14:textId="77777777" w:rsidR="00B171BD" w:rsidDel="00A6184E" w:rsidRDefault="00B171BD" w:rsidP="008747E0">
    <w:pPr>
      <w:pStyle w:val="Header"/>
      <w:rPr>
        <w:del w:id="13" w:author="Judson, Grant" w:date="2019-03-01T15:24:00Z"/>
      </w:rPr>
    </w:pPr>
  </w:p>
  <w:p w14:paraId="71A34749" w14:textId="77777777" w:rsidR="00B171BD" w:rsidRPr="00ED2A8D" w:rsidDel="00A6184E" w:rsidRDefault="00B171BD" w:rsidP="008747E0">
    <w:pPr>
      <w:pStyle w:val="Header"/>
      <w:rPr>
        <w:del w:id="14" w:author="Judson, Grant" w:date="2019-03-01T15:24:00Z"/>
      </w:rPr>
    </w:pPr>
  </w:p>
  <w:p w14:paraId="1FF2BBA6" w14:textId="77777777" w:rsidR="00B171BD" w:rsidRPr="00ED2A8D" w:rsidRDefault="00B171BD" w:rsidP="00A06D8E">
    <w:pPr>
      <w:pStyle w:val="Heade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E00E2A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23CB41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FFB44A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6341CB"/>
    <w:multiLevelType w:val="hybridMultilevel"/>
    <w:tmpl w:val="762A9BB2"/>
    <w:lvl w:ilvl="0" w:tplc="D1E83E68">
      <w:start w:val="1"/>
      <w:numFmt w:val="bullet"/>
      <w:lvlText w:val=""/>
      <w:lvlJc w:val="left"/>
      <w:pPr>
        <w:ind w:left="750" w:hanging="360"/>
      </w:pPr>
      <w:rPr>
        <w:rFonts w:ascii="Symbol" w:hAnsi="Symbol" w:hint="default"/>
      </w:rPr>
    </w:lvl>
    <w:lvl w:ilvl="1" w:tplc="041D0003" w:tentative="1">
      <w:start w:val="1"/>
      <w:numFmt w:val="bullet"/>
      <w:lvlText w:val="o"/>
      <w:lvlJc w:val="left"/>
      <w:pPr>
        <w:ind w:left="1470" w:hanging="360"/>
      </w:pPr>
      <w:rPr>
        <w:rFonts w:ascii="Courier New" w:hAnsi="Courier New" w:cs="Courier New" w:hint="default"/>
      </w:rPr>
    </w:lvl>
    <w:lvl w:ilvl="2" w:tplc="041D0005" w:tentative="1">
      <w:start w:val="1"/>
      <w:numFmt w:val="bullet"/>
      <w:lvlText w:val=""/>
      <w:lvlJc w:val="left"/>
      <w:pPr>
        <w:ind w:left="2190" w:hanging="360"/>
      </w:pPr>
      <w:rPr>
        <w:rFonts w:ascii="Wingdings" w:hAnsi="Wingdings" w:hint="default"/>
      </w:rPr>
    </w:lvl>
    <w:lvl w:ilvl="3" w:tplc="041D0001" w:tentative="1">
      <w:start w:val="1"/>
      <w:numFmt w:val="bullet"/>
      <w:lvlText w:val=""/>
      <w:lvlJc w:val="left"/>
      <w:pPr>
        <w:ind w:left="2910" w:hanging="360"/>
      </w:pPr>
      <w:rPr>
        <w:rFonts w:ascii="Symbol" w:hAnsi="Symbol" w:hint="default"/>
      </w:rPr>
    </w:lvl>
    <w:lvl w:ilvl="4" w:tplc="041D0003" w:tentative="1">
      <w:start w:val="1"/>
      <w:numFmt w:val="bullet"/>
      <w:lvlText w:val="o"/>
      <w:lvlJc w:val="left"/>
      <w:pPr>
        <w:ind w:left="3630" w:hanging="360"/>
      </w:pPr>
      <w:rPr>
        <w:rFonts w:ascii="Courier New" w:hAnsi="Courier New" w:cs="Courier New" w:hint="default"/>
      </w:rPr>
    </w:lvl>
    <w:lvl w:ilvl="5" w:tplc="041D0005" w:tentative="1">
      <w:start w:val="1"/>
      <w:numFmt w:val="bullet"/>
      <w:lvlText w:val=""/>
      <w:lvlJc w:val="left"/>
      <w:pPr>
        <w:ind w:left="4350" w:hanging="360"/>
      </w:pPr>
      <w:rPr>
        <w:rFonts w:ascii="Wingdings" w:hAnsi="Wingdings" w:hint="default"/>
      </w:rPr>
    </w:lvl>
    <w:lvl w:ilvl="6" w:tplc="041D0001" w:tentative="1">
      <w:start w:val="1"/>
      <w:numFmt w:val="bullet"/>
      <w:lvlText w:val=""/>
      <w:lvlJc w:val="left"/>
      <w:pPr>
        <w:ind w:left="5070" w:hanging="360"/>
      </w:pPr>
      <w:rPr>
        <w:rFonts w:ascii="Symbol" w:hAnsi="Symbol" w:hint="default"/>
      </w:rPr>
    </w:lvl>
    <w:lvl w:ilvl="7" w:tplc="041D0003" w:tentative="1">
      <w:start w:val="1"/>
      <w:numFmt w:val="bullet"/>
      <w:lvlText w:val="o"/>
      <w:lvlJc w:val="left"/>
      <w:pPr>
        <w:ind w:left="5790" w:hanging="360"/>
      </w:pPr>
      <w:rPr>
        <w:rFonts w:ascii="Courier New" w:hAnsi="Courier New" w:cs="Courier New" w:hint="default"/>
      </w:rPr>
    </w:lvl>
    <w:lvl w:ilvl="8" w:tplc="041D0005" w:tentative="1">
      <w:start w:val="1"/>
      <w:numFmt w:val="bullet"/>
      <w:lvlText w:val=""/>
      <w:lvlJc w:val="left"/>
      <w:pPr>
        <w:ind w:left="651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C7778B"/>
    <w:multiLevelType w:val="hybridMultilevel"/>
    <w:tmpl w:val="16F0654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69124D"/>
    <w:multiLevelType w:val="hybridMultilevel"/>
    <w:tmpl w:val="64DA623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C06B2D"/>
    <w:multiLevelType w:val="hybridMultilevel"/>
    <w:tmpl w:val="FBB880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C82901"/>
    <w:multiLevelType w:val="hybridMultilevel"/>
    <w:tmpl w:val="851645DA"/>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25C1F73"/>
    <w:multiLevelType w:val="hybridMultilevel"/>
    <w:tmpl w:val="55C60996"/>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33" w15:restartNumberingAfterBreak="0">
    <w:nsid w:val="332666E9"/>
    <w:multiLevelType w:val="hybridMultilevel"/>
    <w:tmpl w:val="9070B5EE"/>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6DD7D45"/>
    <w:multiLevelType w:val="hybridMultilevel"/>
    <w:tmpl w:val="1A9056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9D67D1A"/>
    <w:multiLevelType w:val="hybridMultilevel"/>
    <w:tmpl w:val="B0CC1768"/>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287721A"/>
    <w:multiLevelType w:val="hybridMultilevel"/>
    <w:tmpl w:val="D31A09D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1"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50533F"/>
    <w:multiLevelType w:val="hybridMultilevel"/>
    <w:tmpl w:val="D182ED44"/>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4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2953F28"/>
    <w:multiLevelType w:val="hybridMultilevel"/>
    <w:tmpl w:val="3CA28C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1" w15:restartNumberingAfterBreak="0">
    <w:nsid w:val="67AB4D84"/>
    <w:multiLevelType w:val="multilevel"/>
    <w:tmpl w:val="C7EC504E"/>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55"/>
  </w:num>
  <w:num w:numId="3">
    <w:abstractNumId w:val="18"/>
  </w:num>
  <w:num w:numId="4">
    <w:abstractNumId w:val="36"/>
  </w:num>
  <w:num w:numId="5">
    <w:abstractNumId w:val="30"/>
  </w:num>
  <w:num w:numId="6">
    <w:abstractNumId w:val="19"/>
  </w:num>
  <w:num w:numId="7">
    <w:abstractNumId w:val="28"/>
  </w:num>
  <w:num w:numId="8">
    <w:abstractNumId w:val="39"/>
  </w:num>
  <w:num w:numId="9">
    <w:abstractNumId w:val="17"/>
  </w:num>
  <w:num w:numId="10">
    <w:abstractNumId w:val="27"/>
  </w:num>
  <w:num w:numId="11">
    <w:abstractNumId w:val="31"/>
  </w:num>
  <w:num w:numId="12">
    <w:abstractNumId w:val="14"/>
  </w:num>
  <w:num w:numId="13">
    <w:abstractNumId w:val="42"/>
  </w:num>
  <w:num w:numId="14">
    <w:abstractNumId w:val="8"/>
  </w:num>
  <w:num w:numId="15">
    <w:abstractNumId w:val="51"/>
  </w:num>
  <w:num w:numId="16">
    <w:abstractNumId w:val="52"/>
  </w:num>
  <w:num w:numId="17">
    <w:abstractNumId w:val="25"/>
  </w:num>
  <w:num w:numId="18">
    <w:abstractNumId w:val="23"/>
  </w:num>
  <w:num w:numId="19">
    <w:abstractNumId w:val="53"/>
  </w:num>
  <w:num w:numId="20">
    <w:abstractNumId w:val="38"/>
  </w:num>
  <w:num w:numId="21">
    <w:abstractNumId w:val="12"/>
  </w:num>
  <w:num w:numId="22">
    <w:abstractNumId w:val="22"/>
  </w:num>
  <w:num w:numId="23">
    <w:abstractNumId w:val="48"/>
  </w:num>
  <w:num w:numId="24">
    <w:abstractNumId w:val="20"/>
  </w:num>
  <w:num w:numId="25">
    <w:abstractNumId w:val="54"/>
  </w:num>
  <w:num w:numId="26">
    <w:abstractNumId w:val="10"/>
  </w:num>
  <w:num w:numId="27">
    <w:abstractNumId w:val="34"/>
  </w:num>
  <w:num w:numId="28">
    <w:abstractNumId w:val="29"/>
  </w:num>
  <w:num w:numId="29">
    <w:abstractNumId w:val="46"/>
  </w:num>
  <w:num w:numId="30">
    <w:abstractNumId w:val="49"/>
  </w:num>
  <w:num w:numId="31">
    <w:abstractNumId w:val="15"/>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43"/>
  </w:num>
  <w:num w:numId="42">
    <w:abstractNumId w:val="21"/>
  </w:num>
  <w:num w:numId="43">
    <w:abstractNumId w:val="45"/>
  </w:num>
  <w:num w:numId="44">
    <w:abstractNumId w:val="13"/>
  </w:num>
  <w:num w:numId="45">
    <w:abstractNumId w:val="40"/>
  </w:num>
  <w:num w:numId="46">
    <w:abstractNumId w:val="16"/>
  </w:num>
  <w:num w:numId="47">
    <w:abstractNumId w:val="32"/>
  </w:num>
  <w:num w:numId="48">
    <w:abstractNumId w:val="35"/>
  </w:num>
  <w:num w:numId="49">
    <w:abstractNumId w:val="37"/>
  </w:num>
  <w:num w:numId="50">
    <w:abstractNumId w:val="33"/>
  </w:num>
  <w:num w:numId="51">
    <w:abstractNumId w:val="26"/>
  </w:num>
  <w:num w:numId="52">
    <w:abstractNumId w:val="11"/>
  </w:num>
  <w:num w:numId="53">
    <w:abstractNumId w:val="24"/>
  </w:num>
  <w:num w:numId="54">
    <w:abstractNumId w:val="50"/>
  </w:num>
  <w:num w:numId="55">
    <w:abstractNumId w:val="51"/>
  </w:num>
  <w:num w:numId="56">
    <w:abstractNumId w:val="51"/>
  </w:num>
  <w:num w:numId="57">
    <w:abstractNumId w:val="51"/>
  </w:num>
  <w:num w:numId="58">
    <w:abstractNumId w:val="51"/>
  </w:num>
  <w:num w:numId="59">
    <w:abstractNumId w:val="47"/>
  </w:num>
  <w:num w:numId="60">
    <w:abstractNumId w:val="51"/>
  </w:num>
  <w:num w:numId="61">
    <w:abstractNumId w:val="41"/>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dson, Grant">
    <w15:presenceInfo w15:providerId="AD" w15:userId="S-1-5-21-1084369397-1995186422-1254182886-30384"/>
  </w15:person>
  <w15:person w15:author="Alimchandani, Mahesh">
    <w15:presenceInfo w15:providerId="AD" w15:userId="S-1-5-21-1084369397-1995186422-1254182886-18021"/>
  </w15:person>
  <w15:person w15:author="Michael Hadley">
    <w15:presenceInfo w15:providerId="Windows Live" w15:userId="7edea1fdf255c438"/>
  </w15:person>
  <w15:person w15:author="Trevor Harris">
    <w15:presenceInfo w15:providerId="AD" w15:userId="S-1-5-21-2046026355-2876191845-2165928818-8833"/>
  </w15:person>
  <w15:person w15:author="Dominguez, Alfredo - Xylem">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IE" w:vendorID="64" w:dllVersion="6" w:nlCheck="1" w:checkStyle="1"/>
  <w:activeWritingStyle w:appName="MSWord" w:lang="en-AU" w:vendorID="64" w:dllVersion="6" w:nlCheck="1" w:checkStyle="1"/>
  <w:activeWritingStyle w:appName="MSWord" w:lang="en-AU"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n-GB" w:vendorID="2" w:dllVersion="6" w:checkStyle="0"/>
  <w:activeWritingStyle w:appName="MSWord" w:lang="pt-PT" w:vendorID="75" w:dllVersion="513" w:checkStyle="1"/>
  <w:activeWritingStyle w:appName="MSWord" w:lang="pt-PT" w:vendorID="13"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AE9"/>
    <w:rsid w:val="0001616D"/>
    <w:rsid w:val="00016839"/>
    <w:rsid w:val="000174F9"/>
    <w:rsid w:val="000249C2"/>
    <w:rsid w:val="000258F6"/>
    <w:rsid w:val="0003226E"/>
    <w:rsid w:val="000379A7"/>
    <w:rsid w:val="00040EB8"/>
    <w:rsid w:val="0005449E"/>
    <w:rsid w:val="00057B6D"/>
    <w:rsid w:val="00061A7B"/>
    <w:rsid w:val="00081E83"/>
    <w:rsid w:val="00084025"/>
    <w:rsid w:val="0008654C"/>
    <w:rsid w:val="000904ED"/>
    <w:rsid w:val="00091545"/>
    <w:rsid w:val="00096D58"/>
    <w:rsid w:val="000A27A8"/>
    <w:rsid w:val="000B2356"/>
    <w:rsid w:val="000B3074"/>
    <w:rsid w:val="000B51FE"/>
    <w:rsid w:val="000C6E41"/>
    <w:rsid w:val="000C711B"/>
    <w:rsid w:val="000D154A"/>
    <w:rsid w:val="000D2202"/>
    <w:rsid w:val="000D2431"/>
    <w:rsid w:val="000D47AF"/>
    <w:rsid w:val="000E3954"/>
    <w:rsid w:val="000E3E52"/>
    <w:rsid w:val="000F0F9F"/>
    <w:rsid w:val="000F3F43"/>
    <w:rsid w:val="000F58ED"/>
    <w:rsid w:val="00113D5B"/>
    <w:rsid w:val="00113F8F"/>
    <w:rsid w:val="00114781"/>
    <w:rsid w:val="00122E5F"/>
    <w:rsid w:val="00122EBD"/>
    <w:rsid w:val="001239C3"/>
    <w:rsid w:val="00127CE9"/>
    <w:rsid w:val="00131A40"/>
    <w:rsid w:val="001349DB"/>
    <w:rsid w:val="0013517F"/>
    <w:rsid w:val="00135AEB"/>
    <w:rsid w:val="00136E58"/>
    <w:rsid w:val="00144A11"/>
    <w:rsid w:val="0015038B"/>
    <w:rsid w:val="00151CFA"/>
    <w:rsid w:val="001547F9"/>
    <w:rsid w:val="0015643E"/>
    <w:rsid w:val="001607D8"/>
    <w:rsid w:val="00161325"/>
    <w:rsid w:val="00184427"/>
    <w:rsid w:val="00184C2E"/>
    <w:rsid w:val="00185A20"/>
    <w:rsid w:val="001875B1"/>
    <w:rsid w:val="00196CEF"/>
    <w:rsid w:val="001A4D47"/>
    <w:rsid w:val="001B0C1D"/>
    <w:rsid w:val="001B1026"/>
    <w:rsid w:val="001B2A35"/>
    <w:rsid w:val="001B339A"/>
    <w:rsid w:val="001C650B"/>
    <w:rsid w:val="001C72B5"/>
    <w:rsid w:val="001D2E7A"/>
    <w:rsid w:val="001D3992"/>
    <w:rsid w:val="001D4A3E"/>
    <w:rsid w:val="001E416D"/>
    <w:rsid w:val="001F099F"/>
    <w:rsid w:val="001F4EF8"/>
    <w:rsid w:val="001F5AB1"/>
    <w:rsid w:val="001F7761"/>
    <w:rsid w:val="001F79F9"/>
    <w:rsid w:val="00201337"/>
    <w:rsid w:val="002022EA"/>
    <w:rsid w:val="00202E01"/>
    <w:rsid w:val="002044E9"/>
    <w:rsid w:val="00205B17"/>
    <w:rsid w:val="00205D9B"/>
    <w:rsid w:val="00214C5E"/>
    <w:rsid w:val="002204DA"/>
    <w:rsid w:val="0022371A"/>
    <w:rsid w:val="00237785"/>
    <w:rsid w:val="00245FBA"/>
    <w:rsid w:val="00251FB9"/>
    <w:rsid w:val="002520AD"/>
    <w:rsid w:val="0025660A"/>
    <w:rsid w:val="00257DF8"/>
    <w:rsid w:val="00257E4A"/>
    <w:rsid w:val="0026038D"/>
    <w:rsid w:val="00260699"/>
    <w:rsid w:val="0027175D"/>
    <w:rsid w:val="00271923"/>
    <w:rsid w:val="00284AE5"/>
    <w:rsid w:val="00292679"/>
    <w:rsid w:val="0029793F"/>
    <w:rsid w:val="002A0220"/>
    <w:rsid w:val="002A1C42"/>
    <w:rsid w:val="002A3D66"/>
    <w:rsid w:val="002A617C"/>
    <w:rsid w:val="002A71CF"/>
    <w:rsid w:val="002B3E9D"/>
    <w:rsid w:val="002B4D0D"/>
    <w:rsid w:val="002C03BD"/>
    <w:rsid w:val="002C04EF"/>
    <w:rsid w:val="002C5B46"/>
    <w:rsid w:val="002C77F4"/>
    <w:rsid w:val="002C7D40"/>
    <w:rsid w:val="002D0869"/>
    <w:rsid w:val="002D78FE"/>
    <w:rsid w:val="002E4993"/>
    <w:rsid w:val="002E5BAC"/>
    <w:rsid w:val="002E7635"/>
    <w:rsid w:val="002F15C7"/>
    <w:rsid w:val="002F265A"/>
    <w:rsid w:val="0030413F"/>
    <w:rsid w:val="00305EFE"/>
    <w:rsid w:val="00313B4B"/>
    <w:rsid w:val="00313D85"/>
    <w:rsid w:val="00314A02"/>
    <w:rsid w:val="00315CE3"/>
    <w:rsid w:val="0031629B"/>
    <w:rsid w:val="00322D41"/>
    <w:rsid w:val="003251FE"/>
    <w:rsid w:val="003274DB"/>
    <w:rsid w:val="00327FBF"/>
    <w:rsid w:val="00331448"/>
    <w:rsid w:val="00332A7B"/>
    <w:rsid w:val="00332F8D"/>
    <w:rsid w:val="003334C7"/>
    <w:rsid w:val="003343E0"/>
    <w:rsid w:val="00335E40"/>
    <w:rsid w:val="00344408"/>
    <w:rsid w:val="00345E37"/>
    <w:rsid w:val="00347F3E"/>
    <w:rsid w:val="0036218E"/>
    <w:rsid w:val="003621C3"/>
    <w:rsid w:val="0036382D"/>
    <w:rsid w:val="00380350"/>
    <w:rsid w:val="00380B4E"/>
    <w:rsid w:val="003816E4"/>
    <w:rsid w:val="0039131E"/>
    <w:rsid w:val="0039234D"/>
    <w:rsid w:val="003946F6"/>
    <w:rsid w:val="003A04A6"/>
    <w:rsid w:val="003A7759"/>
    <w:rsid w:val="003A7F6E"/>
    <w:rsid w:val="003B03EA"/>
    <w:rsid w:val="003B4069"/>
    <w:rsid w:val="003C5A8B"/>
    <w:rsid w:val="003C7C34"/>
    <w:rsid w:val="003D0F37"/>
    <w:rsid w:val="003D5150"/>
    <w:rsid w:val="003E46FE"/>
    <w:rsid w:val="003F0A76"/>
    <w:rsid w:val="003F1901"/>
    <w:rsid w:val="003F1C3A"/>
    <w:rsid w:val="003F49CD"/>
    <w:rsid w:val="0041086B"/>
    <w:rsid w:val="00414698"/>
    <w:rsid w:val="0042565E"/>
    <w:rsid w:val="004257F3"/>
    <w:rsid w:val="00432C05"/>
    <w:rsid w:val="004362A9"/>
    <w:rsid w:val="00440379"/>
    <w:rsid w:val="00441393"/>
    <w:rsid w:val="00442A3B"/>
    <w:rsid w:val="00447CF0"/>
    <w:rsid w:val="00456F10"/>
    <w:rsid w:val="00460E52"/>
    <w:rsid w:val="00461893"/>
    <w:rsid w:val="00462450"/>
    <w:rsid w:val="0047390A"/>
    <w:rsid w:val="00474746"/>
    <w:rsid w:val="00475128"/>
    <w:rsid w:val="00476942"/>
    <w:rsid w:val="00477D62"/>
    <w:rsid w:val="00485124"/>
    <w:rsid w:val="004871A2"/>
    <w:rsid w:val="00490CDE"/>
    <w:rsid w:val="00491AB0"/>
    <w:rsid w:val="00492A8D"/>
    <w:rsid w:val="004944C8"/>
    <w:rsid w:val="004A0EBF"/>
    <w:rsid w:val="004A4EC4"/>
    <w:rsid w:val="004A55BD"/>
    <w:rsid w:val="004A5EC6"/>
    <w:rsid w:val="004C0E4B"/>
    <w:rsid w:val="004C261F"/>
    <w:rsid w:val="004C48F4"/>
    <w:rsid w:val="004E0BBB"/>
    <w:rsid w:val="004E1D57"/>
    <w:rsid w:val="004E24C2"/>
    <w:rsid w:val="004E2F16"/>
    <w:rsid w:val="004F0314"/>
    <w:rsid w:val="004F05DC"/>
    <w:rsid w:val="004F1784"/>
    <w:rsid w:val="004F5930"/>
    <w:rsid w:val="004F6196"/>
    <w:rsid w:val="00503044"/>
    <w:rsid w:val="0051029F"/>
    <w:rsid w:val="00517352"/>
    <w:rsid w:val="00523666"/>
    <w:rsid w:val="00525922"/>
    <w:rsid w:val="00526234"/>
    <w:rsid w:val="005333CA"/>
    <w:rsid w:val="00534F34"/>
    <w:rsid w:val="0053692E"/>
    <w:rsid w:val="005378A6"/>
    <w:rsid w:val="005407EA"/>
    <w:rsid w:val="00547837"/>
    <w:rsid w:val="00557434"/>
    <w:rsid w:val="005805D2"/>
    <w:rsid w:val="00582784"/>
    <w:rsid w:val="00586034"/>
    <w:rsid w:val="00595415"/>
    <w:rsid w:val="00597652"/>
    <w:rsid w:val="005A0703"/>
    <w:rsid w:val="005A080B"/>
    <w:rsid w:val="005A67A4"/>
    <w:rsid w:val="005B12A5"/>
    <w:rsid w:val="005B4E29"/>
    <w:rsid w:val="005C161A"/>
    <w:rsid w:val="005C1BCB"/>
    <w:rsid w:val="005C2312"/>
    <w:rsid w:val="005C4665"/>
    <w:rsid w:val="005C4735"/>
    <w:rsid w:val="005C5C63"/>
    <w:rsid w:val="005D03E9"/>
    <w:rsid w:val="005D304B"/>
    <w:rsid w:val="005D3AF4"/>
    <w:rsid w:val="005D5324"/>
    <w:rsid w:val="005D6E5D"/>
    <w:rsid w:val="005E30D2"/>
    <w:rsid w:val="005E3989"/>
    <w:rsid w:val="005E4659"/>
    <w:rsid w:val="005E657A"/>
    <w:rsid w:val="005F1386"/>
    <w:rsid w:val="005F17C2"/>
    <w:rsid w:val="005F3A6E"/>
    <w:rsid w:val="00600C2B"/>
    <w:rsid w:val="006031BE"/>
    <w:rsid w:val="006127AC"/>
    <w:rsid w:val="006218E8"/>
    <w:rsid w:val="00634A78"/>
    <w:rsid w:val="00642025"/>
    <w:rsid w:val="00646E87"/>
    <w:rsid w:val="0065107F"/>
    <w:rsid w:val="00661445"/>
    <w:rsid w:val="00661946"/>
    <w:rsid w:val="00665F70"/>
    <w:rsid w:val="00666061"/>
    <w:rsid w:val="00667424"/>
    <w:rsid w:val="00667792"/>
    <w:rsid w:val="0067154B"/>
    <w:rsid w:val="00671677"/>
    <w:rsid w:val="00672E91"/>
    <w:rsid w:val="006744D8"/>
    <w:rsid w:val="006748BC"/>
    <w:rsid w:val="006750F2"/>
    <w:rsid w:val="006752D6"/>
    <w:rsid w:val="00675E02"/>
    <w:rsid w:val="0068553C"/>
    <w:rsid w:val="00685F34"/>
    <w:rsid w:val="00695656"/>
    <w:rsid w:val="006975A8"/>
    <w:rsid w:val="006A0C00"/>
    <w:rsid w:val="006A1012"/>
    <w:rsid w:val="006A6E64"/>
    <w:rsid w:val="006C1376"/>
    <w:rsid w:val="006C3F4A"/>
    <w:rsid w:val="006C48F9"/>
    <w:rsid w:val="006E0E7D"/>
    <w:rsid w:val="006E10BF"/>
    <w:rsid w:val="006E3DCE"/>
    <w:rsid w:val="006E5FB0"/>
    <w:rsid w:val="006F1C14"/>
    <w:rsid w:val="006F2E01"/>
    <w:rsid w:val="006F3572"/>
    <w:rsid w:val="007039BD"/>
    <w:rsid w:val="00703A6A"/>
    <w:rsid w:val="00722236"/>
    <w:rsid w:val="00725CCA"/>
    <w:rsid w:val="0072737A"/>
    <w:rsid w:val="007311E7"/>
    <w:rsid w:val="00731DEE"/>
    <w:rsid w:val="007338D9"/>
    <w:rsid w:val="00734BC6"/>
    <w:rsid w:val="007353CB"/>
    <w:rsid w:val="007412C1"/>
    <w:rsid w:val="007427B2"/>
    <w:rsid w:val="007541D3"/>
    <w:rsid w:val="00755D39"/>
    <w:rsid w:val="007577D7"/>
    <w:rsid w:val="00761832"/>
    <w:rsid w:val="007715E8"/>
    <w:rsid w:val="007759DA"/>
    <w:rsid w:val="00776004"/>
    <w:rsid w:val="0078016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26E2"/>
    <w:rsid w:val="007D3575"/>
    <w:rsid w:val="007D3A42"/>
    <w:rsid w:val="007D5895"/>
    <w:rsid w:val="007D5BC3"/>
    <w:rsid w:val="007D77AB"/>
    <w:rsid w:val="007E28D0"/>
    <w:rsid w:val="007E30DF"/>
    <w:rsid w:val="007E5272"/>
    <w:rsid w:val="007F1002"/>
    <w:rsid w:val="007F7361"/>
    <w:rsid w:val="007F7544"/>
    <w:rsid w:val="00800995"/>
    <w:rsid w:val="00813134"/>
    <w:rsid w:val="00816F79"/>
    <w:rsid w:val="008172F8"/>
    <w:rsid w:val="008237BC"/>
    <w:rsid w:val="00826465"/>
    <w:rsid w:val="008326B2"/>
    <w:rsid w:val="00845A44"/>
    <w:rsid w:val="00846831"/>
    <w:rsid w:val="00856D2C"/>
    <w:rsid w:val="00857D75"/>
    <w:rsid w:val="00865532"/>
    <w:rsid w:val="00867686"/>
    <w:rsid w:val="00870D30"/>
    <w:rsid w:val="008737D3"/>
    <w:rsid w:val="008747E0"/>
    <w:rsid w:val="00876841"/>
    <w:rsid w:val="00882B3C"/>
    <w:rsid w:val="00883F2E"/>
    <w:rsid w:val="0088754A"/>
    <w:rsid w:val="0088783D"/>
    <w:rsid w:val="00895CCE"/>
    <w:rsid w:val="008972C3"/>
    <w:rsid w:val="008A28D9"/>
    <w:rsid w:val="008A30BA"/>
    <w:rsid w:val="008A54FA"/>
    <w:rsid w:val="008B1359"/>
    <w:rsid w:val="008B784F"/>
    <w:rsid w:val="008C075E"/>
    <w:rsid w:val="008C33B5"/>
    <w:rsid w:val="008C3A72"/>
    <w:rsid w:val="008C6969"/>
    <w:rsid w:val="008E1F69"/>
    <w:rsid w:val="008E76B1"/>
    <w:rsid w:val="008F38BB"/>
    <w:rsid w:val="008F57D8"/>
    <w:rsid w:val="008F5F57"/>
    <w:rsid w:val="00902834"/>
    <w:rsid w:val="00904529"/>
    <w:rsid w:val="00914330"/>
    <w:rsid w:val="00914E26"/>
    <w:rsid w:val="0091590F"/>
    <w:rsid w:val="00915B1C"/>
    <w:rsid w:val="00915F7E"/>
    <w:rsid w:val="00916FD0"/>
    <w:rsid w:val="00923B4D"/>
    <w:rsid w:val="0092540C"/>
    <w:rsid w:val="00925E0F"/>
    <w:rsid w:val="009262B6"/>
    <w:rsid w:val="00931A57"/>
    <w:rsid w:val="0093492E"/>
    <w:rsid w:val="009414E6"/>
    <w:rsid w:val="00943A8F"/>
    <w:rsid w:val="009452AE"/>
    <w:rsid w:val="0095450F"/>
    <w:rsid w:val="00956901"/>
    <w:rsid w:val="00962EC1"/>
    <w:rsid w:val="00971591"/>
    <w:rsid w:val="00974564"/>
    <w:rsid w:val="00974E99"/>
    <w:rsid w:val="009764FA"/>
    <w:rsid w:val="00980192"/>
    <w:rsid w:val="00982A22"/>
    <w:rsid w:val="00991ECD"/>
    <w:rsid w:val="00994D97"/>
    <w:rsid w:val="009A07B7"/>
    <w:rsid w:val="009A0C10"/>
    <w:rsid w:val="009A39F1"/>
    <w:rsid w:val="009A59DF"/>
    <w:rsid w:val="009B1545"/>
    <w:rsid w:val="009B5023"/>
    <w:rsid w:val="009B543F"/>
    <w:rsid w:val="009B785E"/>
    <w:rsid w:val="009C26F8"/>
    <w:rsid w:val="009C609E"/>
    <w:rsid w:val="009D25B8"/>
    <w:rsid w:val="009D26AB"/>
    <w:rsid w:val="009D5B4F"/>
    <w:rsid w:val="009E16EC"/>
    <w:rsid w:val="009E433C"/>
    <w:rsid w:val="009E4A4D"/>
    <w:rsid w:val="009E6578"/>
    <w:rsid w:val="009E70F5"/>
    <w:rsid w:val="009F081F"/>
    <w:rsid w:val="009F1370"/>
    <w:rsid w:val="00A06A3D"/>
    <w:rsid w:val="00A06D8E"/>
    <w:rsid w:val="00A10EBA"/>
    <w:rsid w:val="00A13BAE"/>
    <w:rsid w:val="00A13E56"/>
    <w:rsid w:val="00A227BF"/>
    <w:rsid w:val="00A24838"/>
    <w:rsid w:val="00A2743E"/>
    <w:rsid w:val="00A30C33"/>
    <w:rsid w:val="00A3424A"/>
    <w:rsid w:val="00A424B0"/>
    <w:rsid w:val="00A4308C"/>
    <w:rsid w:val="00A44836"/>
    <w:rsid w:val="00A524B5"/>
    <w:rsid w:val="00A549B3"/>
    <w:rsid w:val="00A56184"/>
    <w:rsid w:val="00A6184E"/>
    <w:rsid w:val="00A63AA6"/>
    <w:rsid w:val="00A67954"/>
    <w:rsid w:val="00A72ED7"/>
    <w:rsid w:val="00A748A1"/>
    <w:rsid w:val="00A8083F"/>
    <w:rsid w:val="00A82518"/>
    <w:rsid w:val="00A90D86"/>
    <w:rsid w:val="00A91DBA"/>
    <w:rsid w:val="00A97900"/>
    <w:rsid w:val="00AA1D7A"/>
    <w:rsid w:val="00AA3E01"/>
    <w:rsid w:val="00AB0BFA"/>
    <w:rsid w:val="00AB76B7"/>
    <w:rsid w:val="00AC33A2"/>
    <w:rsid w:val="00AD38F7"/>
    <w:rsid w:val="00AD68C5"/>
    <w:rsid w:val="00AE3B8B"/>
    <w:rsid w:val="00AE65F1"/>
    <w:rsid w:val="00AE6BB4"/>
    <w:rsid w:val="00AE74AD"/>
    <w:rsid w:val="00AF159C"/>
    <w:rsid w:val="00AF30C9"/>
    <w:rsid w:val="00B01873"/>
    <w:rsid w:val="00B074AB"/>
    <w:rsid w:val="00B07717"/>
    <w:rsid w:val="00B171BD"/>
    <w:rsid w:val="00B17253"/>
    <w:rsid w:val="00B22AE9"/>
    <w:rsid w:val="00B24CC1"/>
    <w:rsid w:val="00B2583D"/>
    <w:rsid w:val="00B25BCD"/>
    <w:rsid w:val="00B31A41"/>
    <w:rsid w:val="00B40199"/>
    <w:rsid w:val="00B502FF"/>
    <w:rsid w:val="00B528D3"/>
    <w:rsid w:val="00B56CEC"/>
    <w:rsid w:val="00B643DF"/>
    <w:rsid w:val="00B65300"/>
    <w:rsid w:val="00B660CD"/>
    <w:rsid w:val="00B67422"/>
    <w:rsid w:val="00B70BD4"/>
    <w:rsid w:val="00B712CA"/>
    <w:rsid w:val="00B73463"/>
    <w:rsid w:val="00B90123"/>
    <w:rsid w:val="00B9016D"/>
    <w:rsid w:val="00BA0F98"/>
    <w:rsid w:val="00BA1517"/>
    <w:rsid w:val="00BA4E39"/>
    <w:rsid w:val="00BA4FB9"/>
    <w:rsid w:val="00BA5754"/>
    <w:rsid w:val="00BA67FD"/>
    <w:rsid w:val="00BA7C48"/>
    <w:rsid w:val="00BC251F"/>
    <w:rsid w:val="00BC27F6"/>
    <w:rsid w:val="00BC39F4"/>
    <w:rsid w:val="00BC4CC8"/>
    <w:rsid w:val="00BD1587"/>
    <w:rsid w:val="00BD3CFE"/>
    <w:rsid w:val="00BD6A20"/>
    <w:rsid w:val="00BD7EE1"/>
    <w:rsid w:val="00BE5568"/>
    <w:rsid w:val="00BE5764"/>
    <w:rsid w:val="00BE57F6"/>
    <w:rsid w:val="00BF1358"/>
    <w:rsid w:val="00C0106D"/>
    <w:rsid w:val="00C133BE"/>
    <w:rsid w:val="00C222B4"/>
    <w:rsid w:val="00C262E4"/>
    <w:rsid w:val="00C26F33"/>
    <w:rsid w:val="00C33E20"/>
    <w:rsid w:val="00C3407F"/>
    <w:rsid w:val="00C35CF6"/>
    <w:rsid w:val="00C3725B"/>
    <w:rsid w:val="00C37CE8"/>
    <w:rsid w:val="00C522BE"/>
    <w:rsid w:val="00C533EC"/>
    <w:rsid w:val="00C5470E"/>
    <w:rsid w:val="00C55EFB"/>
    <w:rsid w:val="00C56585"/>
    <w:rsid w:val="00C56B3F"/>
    <w:rsid w:val="00C65492"/>
    <w:rsid w:val="00C716E5"/>
    <w:rsid w:val="00C75650"/>
    <w:rsid w:val="00C773D9"/>
    <w:rsid w:val="00C80307"/>
    <w:rsid w:val="00C80ACE"/>
    <w:rsid w:val="00C81162"/>
    <w:rsid w:val="00C83258"/>
    <w:rsid w:val="00C83666"/>
    <w:rsid w:val="00C870B5"/>
    <w:rsid w:val="00C907DF"/>
    <w:rsid w:val="00C91630"/>
    <w:rsid w:val="00C9558A"/>
    <w:rsid w:val="00C966EB"/>
    <w:rsid w:val="00CA04B1"/>
    <w:rsid w:val="00CA2DFC"/>
    <w:rsid w:val="00CA482C"/>
    <w:rsid w:val="00CA4EC9"/>
    <w:rsid w:val="00CB03D4"/>
    <w:rsid w:val="00CB0617"/>
    <w:rsid w:val="00CB08B6"/>
    <w:rsid w:val="00CB137B"/>
    <w:rsid w:val="00CB610E"/>
    <w:rsid w:val="00CB7460"/>
    <w:rsid w:val="00CC2285"/>
    <w:rsid w:val="00CC35EF"/>
    <w:rsid w:val="00CC43E7"/>
    <w:rsid w:val="00CC5048"/>
    <w:rsid w:val="00CC6246"/>
    <w:rsid w:val="00CE4550"/>
    <w:rsid w:val="00CE5E46"/>
    <w:rsid w:val="00CF49CC"/>
    <w:rsid w:val="00D04F0B"/>
    <w:rsid w:val="00D07B9B"/>
    <w:rsid w:val="00D1463A"/>
    <w:rsid w:val="00D1530F"/>
    <w:rsid w:val="00D20DAD"/>
    <w:rsid w:val="00D24632"/>
    <w:rsid w:val="00D2466F"/>
    <w:rsid w:val="00D252C9"/>
    <w:rsid w:val="00D2550C"/>
    <w:rsid w:val="00D32DDF"/>
    <w:rsid w:val="00D3700C"/>
    <w:rsid w:val="00D37B49"/>
    <w:rsid w:val="00D42FB9"/>
    <w:rsid w:val="00D43242"/>
    <w:rsid w:val="00D435AD"/>
    <w:rsid w:val="00D54461"/>
    <w:rsid w:val="00D576F8"/>
    <w:rsid w:val="00D638E0"/>
    <w:rsid w:val="00D63B2A"/>
    <w:rsid w:val="00D653B1"/>
    <w:rsid w:val="00D6635B"/>
    <w:rsid w:val="00D74AE1"/>
    <w:rsid w:val="00D75D42"/>
    <w:rsid w:val="00D80B20"/>
    <w:rsid w:val="00D865A8"/>
    <w:rsid w:val="00D9012A"/>
    <w:rsid w:val="00D92C2D"/>
    <w:rsid w:val="00D92CD6"/>
    <w:rsid w:val="00D9361E"/>
    <w:rsid w:val="00D94F38"/>
    <w:rsid w:val="00DA17CD"/>
    <w:rsid w:val="00DB25B3"/>
    <w:rsid w:val="00DB2CA8"/>
    <w:rsid w:val="00DC1437"/>
    <w:rsid w:val="00DC6AE6"/>
    <w:rsid w:val="00DD3211"/>
    <w:rsid w:val="00DD3228"/>
    <w:rsid w:val="00DD60F2"/>
    <w:rsid w:val="00DD6C30"/>
    <w:rsid w:val="00DE0893"/>
    <w:rsid w:val="00DE2814"/>
    <w:rsid w:val="00DE6796"/>
    <w:rsid w:val="00DF1D78"/>
    <w:rsid w:val="00DF41B2"/>
    <w:rsid w:val="00E01166"/>
    <w:rsid w:val="00E01272"/>
    <w:rsid w:val="00E03067"/>
    <w:rsid w:val="00E03642"/>
    <w:rsid w:val="00E03846"/>
    <w:rsid w:val="00E0432F"/>
    <w:rsid w:val="00E0539C"/>
    <w:rsid w:val="00E1138E"/>
    <w:rsid w:val="00E16EB4"/>
    <w:rsid w:val="00E20A7D"/>
    <w:rsid w:val="00E20AF6"/>
    <w:rsid w:val="00E21A27"/>
    <w:rsid w:val="00E244C1"/>
    <w:rsid w:val="00E27A2F"/>
    <w:rsid w:val="00E348AD"/>
    <w:rsid w:val="00E34D8F"/>
    <w:rsid w:val="00E3798E"/>
    <w:rsid w:val="00E42A94"/>
    <w:rsid w:val="00E44A85"/>
    <w:rsid w:val="00E458BF"/>
    <w:rsid w:val="00E5394B"/>
    <w:rsid w:val="00E54BFB"/>
    <w:rsid w:val="00E54CD7"/>
    <w:rsid w:val="00E665BC"/>
    <w:rsid w:val="00E706E7"/>
    <w:rsid w:val="00E7266C"/>
    <w:rsid w:val="00E818AD"/>
    <w:rsid w:val="00E84229"/>
    <w:rsid w:val="00E84965"/>
    <w:rsid w:val="00E85665"/>
    <w:rsid w:val="00E90E4E"/>
    <w:rsid w:val="00E913BE"/>
    <w:rsid w:val="00E9391E"/>
    <w:rsid w:val="00E972F7"/>
    <w:rsid w:val="00EA1052"/>
    <w:rsid w:val="00EA218F"/>
    <w:rsid w:val="00EA2533"/>
    <w:rsid w:val="00EA4F29"/>
    <w:rsid w:val="00EA5B27"/>
    <w:rsid w:val="00EA5F83"/>
    <w:rsid w:val="00EA6F9D"/>
    <w:rsid w:val="00EB15E3"/>
    <w:rsid w:val="00EB6F3C"/>
    <w:rsid w:val="00EC1E2C"/>
    <w:rsid w:val="00EC2B9A"/>
    <w:rsid w:val="00EC3723"/>
    <w:rsid w:val="00EC568A"/>
    <w:rsid w:val="00EC6FCC"/>
    <w:rsid w:val="00EC7C87"/>
    <w:rsid w:val="00ED030E"/>
    <w:rsid w:val="00ED2A8D"/>
    <w:rsid w:val="00ED4450"/>
    <w:rsid w:val="00ED7FB2"/>
    <w:rsid w:val="00EE54CB"/>
    <w:rsid w:val="00EE6424"/>
    <w:rsid w:val="00EF1C54"/>
    <w:rsid w:val="00EF2E1A"/>
    <w:rsid w:val="00EF404B"/>
    <w:rsid w:val="00EF7A86"/>
    <w:rsid w:val="00F00376"/>
    <w:rsid w:val="00F01F0C"/>
    <w:rsid w:val="00F02A5A"/>
    <w:rsid w:val="00F11368"/>
    <w:rsid w:val="00F11764"/>
    <w:rsid w:val="00F157E2"/>
    <w:rsid w:val="00F259E2"/>
    <w:rsid w:val="00F41F0B"/>
    <w:rsid w:val="00F527AC"/>
    <w:rsid w:val="00F5503F"/>
    <w:rsid w:val="00F56AC6"/>
    <w:rsid w:val="00F61D83"/>
    <w:rsid w:val="00F65DD1"/>
    <w:rsid w:val="00F660A5"/>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E51E2"/>
    <w:rsid w:val="00FF6538"/>
    <w:rsid w:val="00FF7AD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9D3EEB6"/>
  <w15:docId w15:val="{20628345-CD76-4E7F-BFB2-169C02D4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63AA6"/>
    <w:pPr>
      <w:keepNext/>
      <w:numPr>
        <w:ilvl w:val="1"/>
        <w:numId w:val="15"/>
      </w:numPr>
      <w:tabs>
        <w:tab w:val="clear" w:pos="0"/>
        <w:tab w:val="num" w:pos="576"/>
        <w:tab w:val="left" w:pos="851"/>
      </w:tabs>
      <w:spacing w:before="240" w:after="240" w:line="240" w:lineRule="auto"/>
      <w:ind w:left="576" w:hanging="576"/>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63AA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845A44"/>
    <w:pPr>
      <w:spacing w:line="240" w:lineRule="auto"/>
      <w:ind w:left="720"/>
      <w:contextualSpacing/>
    </w:pPr>
    <w:rPr>
      <w:rFonts w:ascii="Arial" w:eastAsia="Calibri" w:hAnsi="Arial" w:cs="Calibri"/>
      <w:sz w:val="22"/>
      <w:lang w:eastAsia="en-GB"/>
    </w:rPr>
  </w:style>
  <w:style w:type="paragraph" w:customStyle="1" w:styleId="Noting">
    <w:name w:val="Noting"/>
    <w:basedOn w:val="BodyText"/>
    <w:qFormat/>
    <w:rsid w:val="004E24C2"/>
    <w:pPr>
      <w:spacing w:before="120" w:after="240" w:line="240" w:lineRule="auto"/>
      <w:ind w:left="567"/>
      <w:jc w:val="both"/>
    </w:pPr>
    <w:rPr>
      <w:rFonts w:ascii="Calibri" w:eastAsia="Times New Roman" w:hAnsi="Calibri" w:cs="Arial"/>
      <w:sz w:val="24"/>
      <w:szCs w:val="24"/>
    </w:rPr>
  </w:style>
  <w:style w:type="paragraph" w:styleId="Revision">
    <w:name w:val="Revision"/>
    <w:hidden/>
    <w:uiPriority w:val="99"/>
    <w:semiHidden/>
    <w:rsid w:val="000D47AF"/>
    <w:pPr>
      <w:spacing w:after="0" w:line="240" w:lineRule="auto"/>
    </w:pPr>
    <w:rPr>
      <w:sz w:val="18"/>
      <w:lang w:val="en-GB"/>
    </w:rPr>
  </w:style>
  <w:style w:type="paragraph" w:customStyle="1" w:styleId="enumlev1">
    <w:name w:val="enumlev1"/>
    <w:basedOn w:val="Normal"/>
    <w:rsid w:val="000D154A"/>
    <w:pPr>
      <w:tabs>
        <w:tab w:val="left" w:pos="1134"/>
        <w:tab w:val="left" w:pos="1871"/>
        <w:tab w:val="left" w:pos="2608"/>
        <w:tab w:val="left" w:pos="3345"/>
      </w:tabs>
      <w:overflowPunct w:val="0"/>
      <w:autoSpaceDE w:val="0"/>
      <w:autoSpaceDN w:val="0"/>
      <w:adjustRightInd w:val="0"/>
      <w:spacing w:before="80" w:line="240" w:lineRule="auto"/>
      <w:ind w:left="1134" w:hanging="1134"/>
      <w:textAlignment w:val="baseline"/>
    </w:pPr>
    <w:rPr>
      <w:rFonts w:ascii="Times New Roman" w:eastAsia="Times New Roman" w:hAnsi="Times New Roman" w:cs="Times New Roman"/>
      <w:sz w:val="24"/>
      <w:szCs w:val="20"/>
    </w:rPr>
  </w:style>
  <w:style w:type="character" w:customStyle="1" w:styleId="mw-lingo-tooltip-abbr">
    <w:name w:val="mw-lingo-tooltip-abbr"/>
    <w:basedOn w:val="DefaultParagraphFont"/>
    <w:rsid w:val="002C04EF"/>
  </w:style>
  <w:style w:type="paragraph" w:styleId="Title">
    <w:name w:val="Title"/>
    <w:basedOn w:val="Normal"/>
    <w:link w:val="TitleChar"/>
    <w:qFormat/>
    <w:rsid w:val="00A6184E"/>
    <w:pPr>
      <w:spacing w:before="120" w:after="240" w:line="240" w:lineRule="auto"/>
      <w:jc w:val="center"/>
      <w:outlineLvl w:val="0"/>
    </w:pPr>
    <w:rPr>
      <w:rFonts w:ascii="Arial" w:eastAsia="Calibri" w:hAnsi="Arial" w:cs="Arial"/>
      <w:b/>
      <w:bCs/>
      <w:kern w:val="28"/>
      <w:sz w:val="32"/>
      <w:szCs w:val="32"/>
      <w:lang w:eastAsia="en-GB"/>
    </w:rPr>
  </w:style>
  <w:style w:type="character" w:customStyle="1" w:styleId="TitleChar">
    <w:name w:val="Title Char"/>
    <w:basedOn w:val="DefaultParagraphFont"/>
    <w:link w:val="Title"/>
    <w:rsid w:val="00A6184E"/>
    <w:rPr>
      <w:rFonts w:ascii="Arial" w:eastAsia="Calibri" w:hAnsi="Arial" w:cs="Arial"/>
      <w:b/>
      <w:bCs/>
      <w:kern w:val="28"/>
      <w:sz w:val="32"/>
      <w:szCs w:val="32"/>
      <w:lang w:val="en-GB" w:eastAsia="en-GB"/>
    </w:rPr>
  </w:style>
  <w:style w:type="paragraph" w:customStyle="1" w:styleId="List1indent1">
    <w:name w:val="List 1 indent 1"/>
    <w:basedOn w:val="Normal"/>
    <w:qFormat/>
    <w:rsid w:val="00A6184E"/>
    <w:pPr>
      <w:tabs>
        <w:tab w:val="num" w:pos="1134"/>
      </w:tabs>
      <w:spacing w:after="120" w:line="240" w:lineRule="auto"/>
      <w:ind w:left="1134" w:hanging="567"/>
      <w:jc w:val="both"/>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946373">
      <w:bodyDiv w:val="1"/>
      <w:marLeft w:val="0"/>
      <w:marRight w:val="0"/>
      <w:marTop w:val="0"/>
      <w:marBottom w:val="0"/>
      <w:divBdr>
        <w:top w:val="none" w:sz="0" w:space="0" w:color="auto"/>
        <w:left w:val="none" w:sz="0" w:space="0" w:color="auto"/>
        <w:bottom w:val="none" w:sz="0" w:space="0" w:color="auto"/>
        <w:right w:val="none" w:sz="0" w:space="0" w:color="auto"/>
      </w:divBdr>
    </w:div>
    <w:div w:id="39073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footer" Target="foot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comments" Target="comment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header" Target="header14.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eader" Target="header6.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microsoft.com/office/2011/relationships/commentsExtended" Target="commentsExtended.xml"/><Relationship Id="rId35" Type="http://schemas.openxmlformats.org/officeDocument/2006/relationships/header" Target="header13.xml"/></Relationships>
</file>

<file path=word/_rels/footer10.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12.xml.rels><?xml version="1.0" encoding="UTF-8" standalone="yes"?>
<Relationships xmlns="http://schemas.openxmlformats.org/package/2006/relationships"><Relationship Id="rId1" Type="http://schemas.openxmlformats.org/officeDocument/2006/relationships/image" Target="media/image5.png"/></Relationships>
</file>

<file path=word/_rels/header13.xml.rels><?xml version="1.0" encoding="UTF-8" standalone="yes"?>
<Relationships xmlns="http://schemas.openxmlformats.org/package/2006/relationships"><Relationship Id="rId1" Type="http://schemas.openxmlformats.org/officeDocument/2006/relationships/image" Target="media/image5.png"/></Relationships>
</file>

<file path=word/_rels/header1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Guideline%20template%2025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018BC-9D36-45F3-A9C7-E212FBE61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25Jun16.dotx</Template>
  <TotalTime>2</TotalTime>
  <Pages>27</Pages>
  <Words>6282</Words>
  <Characters>35813</Characters>
  <Application>Microsoft Office Word</Application>
  <DocSecurity>0</DocSecurity>
  <Lines>298</Lines>
  <Paragraphs>84</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42011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lastModifiedBy>Kevin Gregory</cp:lastModifiedBy>
  <cp:revision>4</cp:revision>
  <dcterms:created xsi:type="dcterms:W3CDTF">2019-03-05T04:36:00Z</dcterms:created>
  <dcterms:modified xsi:type="dcterms:W3CDTF">2019-03-12T08:22:00Z</dcterms:modified>
</cp:coreProperties>
</file>